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tblInd w:w="108" w:type="dxa"/>
        <w:tblLayout w:type="fixed"/>
        <w:tblLook w:val="0000" w:firstRow="0" w:lastRow="0" w:firstColumn="0" w:lastColumn="0" w:noHBand="0" w:noVBand="0"/>
      </w:tblPr>
      <w:tblGrid>
        <w:gridCol w:w="3544"/>
        <w:gridCol w:w="5670"/>
      </w:tblGrid>
      <w:tr w:rsidR="008628ED" w:rsidRPr="008628ED" w14:paraId="221871D0" w14:textId="77777777" w:rsidTr="00A45C61">
        <w:tblPrEx>
          <w:tblCellMar>
            <w:top w:w="0" w:type="dxa"/>
            <w:bottom w:w="0" w:type="dxa"/>
          </w:tblCellMar>
        </w:tblPrEx>
        <w:tc>
          <w:tcPr>
            <w:tcW w:w="3544" w:type="dxa"/>
          </w:tcPr>
          <w:p w14:paraId="06F1B0A2" w14:textId="77777777" w:rsidR="008628ED" w:rsidRPr="008628ED" w:rsidRDefault="008628ED" w:rsidP="008628ED">
            <w:pPr>
              <w:spacing w:before="0" w:after="0"/>
              <w:jc w:val="center"/>
              <w:rPr>
                <w:b/>
                <w:sz w:val="26"/>
                <w:szCs w:val="26"/>
              </w:rPr>
            </w:pPr>
            <w:r w:rsidRPr="008628ED">
              <w:rPr>
                <w:b/>
                <w:sz w:val="26"/>
                <w:szCs w:val="26"/>
              </w:rPr>
              <w:t>BỘ CÔNG AN</w:t>
            </w:r>
          </w:p>
          <w:p w14:paraId="0111EDEE" w14:textId="19053A43" w:rsidR="008628ED" w:rsidRPr="008628ED" w:rsidRDefault="00DF255F" w:rsidP="008628ED">
            <w:pPr>
              <w:spacing w:before="0" w:after="0"/>
              <w:jc w:val="center"/>
              <w:rPr>
                <w:b/>
                <w:sz w:val="26"/>
                <w:szCs w:val="26"/>
              </w:rPr>
            </w:pPr>
            <w:r>
              <w:rPr>
                <w:b/>
                <w:noProof/>
                <w:sz w:val="26"/>
                <w:szCs w:val="26"/>
              </w:rPr>
              <mc:AlternateContent>
                <mc:Choice Requires="wps">
                  <w:drawing>
                    <wp:anchor distT="0" distB="0" distL="114300" distR="114300" simplePos="0" relativeHeight="251665920" behindDoc="0" locked="0" layoutInCell="1" allowOverlap="1" wp14:anchorId="7898ED7C" wp14:editId="5FA5FA0D">
                      <wp:simplePos x="0" y="0"/>
                      <wp:positionH relativeFrom="column">
                        <wp:posOffset>447603</wp:posOffset>
                      </wp:positionH>
                      <wp:positionV relativeFrom="paragraph">
                        <wp:posOffset>170037</wp:posOffset>
                      </wp:positionV>
                      <wp:extent cx="1224951" cy="232782"/>
                      <wp:effectExtent l="0" t="0" r="13335" b="15240"/>
                      <wp:wrapNone/>
                      <wp:docPr id="124945990" name="Rectangle 6"/>
                      <wp:cNvGraphicFramePr/>
                      <a:graphic xmlns:a="http://schemas.openxmlformats.org/drawingml/2006/main">
                        <a:graphicData uri="http://schemas.microsoft.com/office/word/2010/wordprocessingShape">
                          <wps:wsp>
                            <wps:cNvSpPr/>
                            <wps:spPr>
                              <a:xfrm>
                                <a:off x="0" y="0"/>
                                <a:ext cx="1224951" cy="232782"/>
                              </a:xfrm>
                              <a:prstGeom prst="rect">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7B5F8" id="Rectangle 6" o:spid="_x0000_s1026" style="position:absolute;margin-left:35.25pt;margin-top:13.4pt;width:96.45pt;height:18.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" filled="f" strokecolor="#0a121c [484]"/>
                  </w:pict>
                </mc:Fallback>
              </mc:AlternateContent>
            </w:r>
            <w:r w:rsidR="008628ED" w:rsidRPr="008628ED">
              <w:rPr>
                <w:b/>
                <w:sz w:val="26"/>
                <w:szCs w:val="26"/>
              </w:rPr>
              <mc:AlternateContent>
                <mc:Choice Requires="wps">
                  <w:drawing>
                    <wp:anchor distT="0" distB="0" distL="114300" distR="114300" simplePos="0" relativeHeight="251663872" behindDoc="0" locked="0" layoutInCell="1" allowOverlap="1" wp14:anchorId="1346FEFC" wp14:editId="05162A2F">
                      <wp:simplePos x="0" y="0"/>
                      <wp:positionH relativeFrom="column">
                        <wp:align>center</wp:align>
                      </wp:positionH>
                      <wp:positionV relativeFrom="paragraph">
                        <wp:posOffset>20955</wp:posOffset>
                      </wp:positionV>
                      <wp:extent cx="511175" cy="0"/>
                      <wp:effectExtent l="10160" t="11430" r="12065" b="7620"/>
                      <wp:wrapNone/>
                      <wp:docPr id="188046518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17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79381" id="Straight Connector 4" o:spid="_x0000_s1026" style="position:absolute;z-index:2516638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65pt" to="40.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" strokeweight="1pt"/>
                  </w:pict>
                </mc:Fallback>
              </mc:AlternateContent>
            </w:r>
          </w:p>
          <w:p w14:paraId="20E3B44F" w14:textId="77777777" w:rsidR="00DF255F" w:rsidRPr="008628ED" w:rsidRDefault="00DF255F" w:rsidP="00DF255F">
            <w:pPr>
              <w:spacing w:before="0" w:after="0"/>
              <w:jc w:val="center"/>
              <w:rPr>
                <w:b/>
                <w:sz w:val="26"/>
                <w:szCs w:val="26"/>
              </w:rPr>
            </w:pPr>
            <w:proofErr w:type="spellStart"/>
            <w:r>
              <w:rPr>
                <w:b/>
                <w:sz w:val="26"/>
                <w:szCs w:val="26"/>
              </w:rPr>
              <w:t>Ngày</w:t>
            </w:r>
            <w:proofErr w:type="spellEnd"/>
            <w:r>
              <w:rPr>
                <w:b/>
                <w:sz w:val="26"/>
                <w:szCs w:val="26"/>
              </w:rPr>
              <w:t xml:space="preserve"> 26.3.2024</w:t>
            </w:r>
          </w:p>
          <w:p w14:paraId="0CC56795" w14:textId="04783D32" w:rsidR="008628ED" w:rsidRPr="008628ED" w:rsidRDefault="008628ED" w:rsidP="00DF255F">
            <w:pPr>
              <w:spacing w:before="0" w:after="0"/>
              <w:jc w:val="center"/>
              <w:rPr>
                <w:b/>
                <w:sz w:val="26"/>
                <w:szCs w:val="26"/>
              </w:rPr>
            </w:pPr>
          </w:p>
        </w:tc>
        <w:tc>
          <w:tcPr>
            <w:tcW w:w="5670" w:type="dxa"/>
          </w:tcPr>
          <w:p w14:paraId="0C23847B" w14:textId="77777777" w:rsidR="008628ED" w:rsidRPr="008628ED" w:rsidRDefault="008628ED" w:rsidP="008628ED">
            <w:pPr>
              <w:spacing w:before="0" w:after="0"/>
              <w:jc w:val="center"/>
              <w:rPr>
                <w:b/>
                <w:sz w:val="26"/>
                <w:szCs w:val="26"/>
              </w:rPr>
            </w:pPr>
            <w:r w:rsidRPr="008628ED">
              <w:rPr>
                <w:b/>
                <w:sz w:val="26"/>
                <w:szCs w:val="26"/>
              </w:rPr>
              <w:t xml:space="preserve">CỘNG HÒA XÃ HỘI CHỦ NGHĨA VIỆT </w:t>
            </w:r>
            <w:smartTag w:uri="urn:schemas-microsoft-com:office:smarttags" w:element="place">
              <w:smartTag w:uri="urn:schemas-microsoft-com:office:smarttags" w:element="country-region">
                <w:r w:rsidRPr="008628ED">
                  <w:rPr>
                    <w:b/>
                    <w:sz w:val="26"/>
                    <w:szCs w:val="26"/>
                  </w:rPr>
                  <w:t>NAM</w:t>
                </w:r>
              </w:smartTag>
            </w:smartTag>
          </w:p>
          <w:p w14:paraId="499E0723" w14:textId="77777777" w:rsidR="008628ED" w:rsidRPr="008628ED" w:rsidRDefault="008628ED" w:rsidP="008628ED">
            <w:pPr>
              <w:spacing w:before="0" w:after="0"/>
              <w:jc w:val="center"/>
              <w:rPr>
                <w:b/>
                <w:szCs w:val="28"/>
              </w:rPr>
            </w:pPr>
            <w:proofErr w:type="spellStart"/>
            <w:r w:rsidRPr="008628ED">
              <w:rPr>
                <w:rFonts w:hint="eastAsia"/>
                <w:b/>
                <w:szCs w:val="28"/>
              </w:rPr>
              <w:t>Đ</w:t>
            </w:r>
            <w:r w:rsidRPr="008628ED">
              <w:rPr>
                <w:b/>
                <w:szCs w:val="28"/>
              </w:rPr>
              <w:t>ộc</w:t>
            </w:r>
            <w:proofErr w:type="spellEnd"/>
            <w:r w:rsidRPr="008628ED">
              <w:rPr>
                <w:b/>
                <w:szCs w:val="28"/>
              </w:rPr>
              <w:t xml:space="preserve"> </w:t>
            </w:r>
            <w:proofErr w:type="spellStart"/>
            <w:r w:rsidRPr="008628ED">
              <w:rPr>
                <w:b/>
                <w:szCs w:val="28"/>
              </w:rPr>
              <w:t>lập</w:t>
            </w:r>
            <w:proofErr w:type="spellEnd"/>
            <w:r w:rsidRPr="008628ED">
              <w:rPr>
                <w:b/>
                <w:szCs w:val="28"/>
              </w:rPr>
              <w:t xml:space="preserve"> - </w:t>
            </w:r>
            <w:proofErr w:type="spellStart"/>
            <w:r w:rsidRPr="008628ED">
              <w:rPr>
                <w:b/>
                <w:szCs w:val="28"/>
              </w:rPr>
              <w:t>Tự</w:t>
            </w:r>
            <w:proofErr w:type="spellEnd"/>
            <w:r w:rsidRPr="008628ED">
              <w:rPr>
                <w:b/>
                <w:szCs w:val="28"/>
              </w:rPr>
              <w:t xml:space="preserve"> do - </w:t>
            </w:r>
            <w:proofErr w:type="spellStart"/>
            <w:r w:rsidRPr="008628ED">
              <w:rPr>
                <w:b/>
                <w:szCs w:val="28"/>
              </w:rPr>
              <w:t>Hạnh</w:t>
            </w:r>
            <w:proofErr w:type="spellEnd"/>
            <w:r w:rsidRPr="008628ED">
              <w:rPr>
                <w:b/>
                <w:szCs w:val="28"/>
              </w:rPr>
              <w:t xml:space="preserve"> </w:t>
            </w:r>
            <w:proofErr w:type="spellStart"/>
            <w:r w:rsidRPr="008628ED">
              <w:rPr>
                <w:b/>
                <w:szCs w:val="28"/>
              </w:rPr>
              <w:t>phúc</w:t>
            </w:r>
            <w:proofErr w:type="spellEnd"/>
          </w:p>
          <w:p w14:paraId="4E849E7F" w14:textId="77777777" w:rsidR="008628ED" w:rsidRPr="008628ED" w:rsidRDefault="008628ED" w:rsidP="008628ED">
            <w:pPr>
              <w:spacing w:before="0" w:after="0"/>
              <w:jc w:val="center"/>
              <w:rPr>
                <w:b/>
                <w:i/>
                <w:sz w:val="26"/>
                <w:szCs w:val="26"/>
              </w:rPr>
            </w:pPr>
            <w:r w:rsidRPr="008628ED">
              <w:rPr>
                <w:b/>
                <w:i/>
                <w:sz w:val="26"/>
                <w:szCs w:val="26"/>
              </w:rPr>
              <w:tab/>
              <w:t xml:space="preserve">       </w:t>
            </w:r>
          </w:p>
          <w:p w14:paraId="50C148F3" w14:textId="13D05134" w:rsidR="008628ED" w:rsidRPr="008628ED" w:rsidRDefault="008628ED" w:rsidP="008628ED">
            <w:pPr>
              <w:spacing w:before="0" w:after="0"/>
              <w:jc w:val="center"/>
              <w:rPr>
                <w:b/>
                <w:i/>
                <w:sz w:val="26"/>
                <w:szCs w:val="26"/>
              </w:rPr>
            </w:pPr>
            <w:r w:rsidRPr="008628ED">
              <w:rPr>
                <w:b/>
                <w:i/>
                <w:sz w:val="26"/>
                <w:szCs w:val="26"/>
              </w:rPr>
              <mc:AlternateContent>
                <mc:Choice Requires="wps">
                  <w:drawing>
                    <wp:anchor distT="0" distB="0" distL="114300" distR="114300" simplePos="0" relativeHeight="251662848" behindDoc="1" locked="0" layoutInCell="1" allowOverlap="1" wp14:anchorId="25B0B3E2" wp14:editId="640555ED">
                      <wp:simplePos x="0" y="0"/>
                      <wp:positionH relativeFrom="column">
                        <wp:posOffset>639445</wp:posOffset>
                      </wp:positionH>
                      <wp:positionV relativeFrom="paragraph">
                        <wp:posOffset>-158115</wp:posOffset>
                      </wp:positionV>
                      <wp:extent cx="2178050" cy="0"/>
                      <wp:effectExtent l="10795" t="13335" r="11430" b="15240"/>
                      <wp:wrapTight wrapText="bothSides">
                        <wp:wrapPolygon edited="0">
                          <wp:start x="0" y="-2147483648"/>
                          <wp:lineTo x="195" y="-2147483648"/>
                          <wp:lineTo x="195" y="-2147483648"/>
                          <wp:lineTo x="0" y="-2147483648"/>
                          <wp:lineTo x="0" y="-2147483648"/>
                        </wp:wrapPolygon>
                      </wp:wrapTight>
                      <wp:docPr id="213491562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15938" id="Straight Connector 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12.45pt" to="221.8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" strokeweight="1pt">
                      <w10:wrap type="tight"/>
                    </v:line>
                  </w:pict>
                </mc:Fallback>
              </mc:AlternateContent>
            </w:r>
          </w:p>
        </w:tc>
      </w:tr>
    </w:tbl>
    <w:p w14:paraId="69C14A7F" w14:textId="2F039AA8" w:rsidR="002442E8" w:rsidRPr="003A4DEB" w:rsidRDefault="008628ED" w:rsidP="008628ED">
      <w:pPr>
        <w:spacing w:before="0" w:after="0"/>
        <w:jc w:val="center"/>
        <w:rPr>
          <w:b/>
          <w:sz w:val="26"/>
          <w:szCs w:val="26"/>
        </w:rPr>
      </w:pPr>
      <w:r>
        <w:rPr>
          <w:b/>
          <w:sz w:val="26"/>
          <w:szCs w:val="26"/>
        </w:rPr>
        <w:t>TÀI LIỆU</w:t>
      </w:r>
      <w:r w:rsidR="00952247">
        <w:rPr>
          <w:b/>
          <w:sz w:val="26"/>
          <w:szCs w:val="26"/>
        </w:rPr>
        <w:t xml:space="preserve"> TUYÊN TRUYỀN</w:t>
      </w:r>
    </w:p>
    <w:p w14:paraId="3753E672" w14:textId="77777777" w:rsidR="002442E8" w:rsidRDefault="002442E8" w:rsidP="008628ED">
      <w:pPr>
        <w:spacing w:before="0" w:after="0"/>
        <w:jc w:val="center"/>
        <w:rPr>
          <w:b/>
        </w:rPr>
      </w:pPr>
      <w:proofErr w:type="spellStart"/>
      <w:r w:rsidRPr="003A4DEB">
        <w:rPr>
          <w:b/>
        </w:rPr>
        <w:t>Dự</w:t>
      </w:r>
      <w:proofErr w:type="spellEnd"/>
      <w:r w:rsidRPr="003A4DEB">
        <w:rPr>
          <w:b/>
        </w:rPr>
        <w:t xml:space="preserve"> </w:t>
      </w:r>
      <w:proofErr w:type="spellStart"/>
      <w:r w:rsidRPr="003A4DEB">
        <w:rPr>
          <w:b/>
        </w:rPr>
        <w:t>án</w:t>
      </w:r>
      <w:proofErr w:type="spellEnd"/>
      <w:r w:rsidRPr="003A4DEB">
        <w:rPr>
          <w:b/>
        </w:rPr>
        <w:t xml:space="preserve"> </w:t>
      </w:r>
      <w:proofErr w:type="spellStart"/>
      <w:r w:rsidRPr="003A4DEB">
        <w:rPr>
          <w:b/>
        </w:rPr>
        <w:t>Luật</w:t>
      </w:r>
      <w:proofErr w:type="spellEnd"/>
      <w:r w:rsidR="00557282" w:rsidRPr="003A4DEB">
        <w:rPr>
          <w:b/>
        </w:rPr>
        <w:t xml:space="preserve"> </w:t>
      </w:r>
      <w:proofErr w:type="spellStart"/>
      <w:r w:rsidR="002A38E0" w:rsidRPr="003A4DEB">
        <w:rPr>
          <w:b/>
        </w:rPr>
        <w:t>T</w:t>
      </w:r>
      <w:r w:rsidR="007C58B7" w:rsidRPr="003A4DEB">
        <w:rPr>
          <w:b/>
        </w:rPr>
        <w:t>rật</w:t>
      </w:r>
      <w:proofErr w:type="spellEnd"/>
      <w:r w:rsidR="007C58B7" w:rsidRPr="003A4DEB">
        <w:rPr>
          <w:b/>
        </w:rPr>
        <w:t xml:space="preserve"> </w:t>
      </w:r>
      <w:proofErr w:type="spellStart"/>
      <w:r w:rsidR="007C58B7" w:rsidRPr="003A4DEB">
        <w:rPr>
          <w:b/>
        </w:rPr>
        <w:t>tự</w:t>
      </w:r>
      <w:proofErr w:type="spellEnd"/>
      <w:r w:rsidR="007C58B7" w:rsidRPr="003A4DEB">
        <w:rPr>
          <w:b/>
        </w:rPr>
        <w:t xml:space="preserve">, </w:t>
      </w:r>
      <w:proofErr w:type="gramStart"/>
      <w:r w:rsidR="007C58B7" w:rsidRPr="003A4DEB">
        <w:rPr>
          <w:b/>
        </w:rPr>
        <w:t>an</w:t>
      </w:r>
      <w:proofErr w:type="gramEnd"/>
      <w:r w:rsidR="007C58B7" w:rsidRPr="003A4DEB">
        <w:rPr>
          <w:b/>
        </w:rPr>
        <w:t xml:space="preserve"> </w:t>
      </w:r>
      <w:proofErr w:type="spellStart"/>
      <w:r w:rsidR="007C58B7" w:rsidRPr="003A4DEB">
        <w:rPr>
          <w:b/>
        </w:rPr>
        <w:t>toàn</w:t>
      </w:r>
      <w:proofErr w:type="spellEnd"/>
      <w:r w:rsidR="007C58B7" w:rsidRPr="003A4DEB">
        <w:rPr>
          <w:b/>
        </w:rPr>
        <w:t xml:space="preserve"> </w:t>
      </w:r>
      <w:proofErr w:type="spellStart"/>
      <w:r w:rsidR="007C58B7" w:rsidRPr="003A4DEB">
        <w:rPr>
          <w:b/>
        </w:rPr>
        <w:t>giao</w:t>
      </w:r>
      <w:proofErr w:type="spellEnd"/>
      <w:r w:rsidR="007C58B7" w:rsidRPr="003A4DEB">
        <w:rPr>
          <w:b/>
        </w:rPr>
        <w:t xml:space="preserve"> </w:t>
      </w:r>
      <w:proofErr w:type="spellStart"/>
      <w:r w:rsidR="007C58B7" w:rsidRPr="003A4DEB">
        <w:rPr>
          <w:b/>
        </w:rPr>
        <w:t>thông</w:t>
      </w:r>
      <w:proofErr w:type="spellEnd"/>
      <w:r w:rsidR="007C58B7" w:rsidRPr="003A4DEB">
        <w:rPr>
          <w:b/>
        </w:rPr>
        <w:t xml:space="preserve"> </w:t>
      </w:r>
      <w:proofErr w:type="spellStart"/>
      <w:r w:rsidR="007C58B7" w:rsidRPr="003A4DEB">
        <w:rPr>
          <w:b/>
        </w:rPr>
        <w:t>đường</w:t>
      </w:r>
      <w:proofErr w:type="spellEnd"/>
      <w:r w:rsidR="007C58B7" w:rsidRPr="003A4DEB">
        <w:rPr>
          <w:b/>
        </w:rPr>
        <w:t xml:space="preserve"> </w:t>
      </w:r>
      <w:proofErr w:type="spellStart"/>
      <w:r w:rsidR="007C58B7" w:rsidRPr="003A4DEB">
        <w:rPr>
          <w:b/>
        </w:rPr>
        <w:t>bộ</w:t>
      </w:r>
      <w:proofErr w:type="spellEnd"/>
    </w:p>
    <w:p w14:paraId="4B1CE82B" w14:textId="450AAD6A" w:rsidR="008628ED" w:rsidRDefault="008628ED" w:rsidP="008628ED">
      <w:pPr>
        <w:spacing w:before="0" w:after="240"/>
        <w:jc w:val="center"/>
        <w:rPr>
          <w:b/>
        </w:rPr>
      </w:pPr>
      <w:r>
        <w:rPr>
          <w:b/>
          <w:noProof/>
        </w:rPr>
        <mc:AlternateContent>
          <mc:Choice Requires="wps">
            <w:drawing>
              <wp:anchor distT="0" distB="0" distL="114300" distR="114300" simplePos="0" relativeHeight="251664896" behindDoc="0" locked="0" layoutInCell="1" allowOverlap="1" wp14:anchorId="45ABA741" wp14:editId="17CE8ECD">
                <wp:simplePos x="0" y="0"/>
                <wp:positionH relativeFrom="column">
                  <wp:posOffset>1940560</wp:posOffset>
                </wp:positionH>
                <wp:positionV relativeFrom="paragraph">
                  <wp:posOffset>13970</wp:posOffset>
                </wp:positionV>
                <wp:extent cx="1885950" cy="0"/>
                <wp:effectExtent l="0" t="0" r="0" b="0"/>
                <wp:wrapNone/>
                <wp:docPr id="785962967" name="Straight Connector 5"/>
                <wp:cNvGraphicFramePr/>
                <a:graphic xmlns:a="http://schemas.openxmlformats.org/drawingml/2006/main">
                  <a:graphicData uri="http://schemas.microsoft.com/office/word/2010/wordprocessingShape">
                    <wps:wsp>
                      <wps:cNvCnPr/>
                      <wps:spPr>
                        <a:xfrm>
                          <a:off x="0" y="0"/>
                          <a:ext cx="188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452F61" id="Straight Connector 5" o:spid="_x0000_s1026" style="position:absolute;z-index:251664896;visibility:visible;mso-wrap-style:square;mso-wrap-distance-left:9pt;mso-wrap-distance-top:0;mso-wrap-distance-right:9pt;mso-wrap-distance-bottom:0;mso-position-horizontal:absolute;mso-position-horizontal-relative:text;mso-position-vertical:absolute;mso-position-vertical-relative:text" from="152.8pt,1.1pt" to="301.3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" strokecolor="#4579b8 [3044]"/>
            </w:pict>
          </mc:Fallback>
        </mc:AlternateContent>
      </w:r>
    </w:p>
    <w:p w14:paraId="08197CC2" w14:textId="77777777" w:rsidR="002442E8" w:rsidRPr="003A4DEB" w:rsidRDefault="002442E8" w:rsidP="00A41020">
      <w:pPr>
        <w:spacing w:before="80" w:after="80" w:line="420" w:lineRule="exact"/>
        <w:ind w:firstLine="432"/>
        <w:jc w:val="both"/>
        <w:rPr>
          <w:b/>
          <w:spacing w:val="2"/>
          <w:sz w:val="24"/>
          <w:szCs w:val="24"/>
        </w:rPr>
      </w:pPr>
      <w:r w:rsidRPr="003A4DEB">
        <w:rPr>
          <w:b/>
          <w:spacing w:val="2"/>
          <w:sz w:val="24"/>
          <w:szCs w:val="24"/>
        </w:rPr>
        <w:t xml:space="preserve">I. SỰ CẦN THIẾT </w:t>
      </w:r>
      <w:r w:rsidR="005F5998" w:rsidRPr="003A4DEB">
        <w:rPr>
          <w:b/>
          <w:spacing w:val="2"/>
          <w:sz w:val="24"/>
          <w:szCs w:val="24"/>
        </w:rPr>
        <w:t xml:space="preserve">XÂY DỰNG VÀ </w:t>
      </w:r>
      <w:r w:rsidRPr="003A4DEB">
        <w:rPr>
          <w:b/>
          <w:spacing w:val="2"/>
          <w:sz w:val="24"/>
          <w:szCs w:val="24"/>
        </w:rPr>
        <w:t xml:space="preserve">BAN HÀNH LUẬT </w:t>
      </w:r>
    </w:p>
    <w:p w14:paraId="54D3E189" w14:textId="77777777" w:rsidR="00715437" w:rsidRPr="00A41020" w:rsidRDefault="00715437" w:rsidP="00A41020">
      <w:pPr>
        <w:spacing w:before="80" w:after="80"/>
        <w:ind w:right="-1" w:firstLine="432"/>
        <w:jc w:val="both"/>
        <w:rPr>
          <w:b/>
          <w:spacing w:val="-2"/>
          <w:szCs w:val="28"/>
        </w:rPr>
      </w:pPr>
      <w:r w:rsidRPr="00A41020">
        <w:rPr>
          <w:b/>
          <w:spacing w:val="-2"/>
          <w:szCs w:val="28"/>
        </w:rPr>
        <w:t xml:space="preserve">1. </w:t>
      </w:r>
      <w:proofErr w:type="spellStart"/>
      <w:r w:rsidRPr="00A41020">
        <w:rPr>
          <w:b/>
          <w:spacing w:val="-2"/>
          <w:szCs w:val="28"/>
        </w:rPr>
        <w:t>Cơ</w:t>
      </w:r>
      <w:proofErr w:type="spellEnd"/>
      <w:r w:rsidRPr="00A41020">
        <w:rPr>
          <w:b/>
          <w:spacing w:val="-2"/>
          <w:szCs w:val="28"/>
        </w:rPr>
        <w:t xml:space="preserve"> </w:t>
      </w:r>
      <w:proofErr w:type="spellStart"/>
      <w:r w:rsidRPr="00A41020">
        <w:rPr>
          <w:b/>
          <w:spacing w:val="-2"/>
          <w:szCs w:val="28"/>
        </w:rPr>
        <w:t>sở</w:t>
      </w:r>
      <w:proofErr w:type="spellEnd"/>
      <w:r w:rsidRPr="00A41020">
        <w:rPr>
          <w:b/>
          <w:spacing w:val="-2"/>
          <w:szCs w:val="28"/>
        </w:rPr>
        <w:t xml:space="preserve"> </w:t>
      </w:r>
      <w:proofErr w:type="spellStart"/>
      <w:r w:rsidRPr="00A41020">
        <w:rPr>
          <w:b/>
          <w:spacing w:val="-2"/>
          <w:szCs w:val="28"/>
        </w:rPr>
        <w:t>chính</w:t>
      </w:r>
      <w:proofErr w:type="spellEnd"/>
      <w:r w:rsidRPr="00A41020">
        <w:rPr>
          <w:b/>
          <w:spacing w:val="-2"/>
          <w:szCs w:val="28"/>
        </w:rPr>
        <w:t xml:space="preserve"> </w:t>
      </w:r>
      <w:proofErr w:type="spellStart"/>
      <w:r w:rsidRPr="00A41020">
        <w:rPr>
          <w:b/>
          <w:spacing w:val="-2"/>
          <w:szCs w:val="28"/>
        </w:rPr>
        <w:t>trị</w:t>
      </w:r>
      <w:proofErr w:type="spellEnd"/>
      <w:r w:rsidRPr="00A41020">
        <w:rPr>
          <w:b/>
          <w:spacing w:val="-2"/>
          <w:szCs w:val="28"/>
        </w:rPr>
        <w:t xml:space="preserve">, </w:t>
      </w:r>
      <w:proofErr w:type="spellStart"/>
      <w:r w:rsidRPr="00A41020">
        <w:rPr>
          <w:b/>
          <w:spacing w:val="-2"/>
          <w:szCs w:val="28"/>
        </w:rPr>
        <w:t>pháp</w:t>
      </w:r>
      <w:proofErr w:type="spellEnd"/>
      <w:r w:rsidRPr="00A41020">
        <w:rPr>
          <w:b/>
          <w:spacing w:val="-2"/>
          <w:szCs w:val="28"/>
        </w:rPr>
        <w:t xml:space="preserve"> </w:t>
      </w:r>
      <w:proofErr w:type="spellStart"/>
      <w:r w:rsidRPr="00A41020">
        <w:rPr>
          <w:b/>
          <w:spacing w:val="-2"/>
          <w:szCs w:val="28"/>
        </w:rPr>
        <w:t>lý</w:t>
      </w:r>
      <w:proofErr w:type="spellEnd"/>
    </w:p>
    <w:p w14:paraId="546792B5" w14:textId="77777777" w:rsidR="00454318" w:rsidRPr="00A41020" w:rsidRDefault="00454318" w:rsidP="00A41020">
      <w:pPr>
        <w:pStyle w:val="BodyText"/>
        <w:spacing w:before="80" w:after="80"/>
        <w:ind w:firstLine="432"/>
        <w:jc w:val="both"/>
        <w:rPr>
          <w:bCs/>
          <w:noProof/>
          <w:szCs w:val="28"/>
        </w:rPr>
      </w:pPr>
      <w:r w:rsidRPr="00A41020">
        <w:rPr>
          <w:bCs/>
          <w:noProof/>
          <w:szCs w:val="28"/>
        </w:rPr>
        <w:t xml:space="preserve">- Chỉ thị số 23-CT/TW ngày 25/5/2023 của Ban Bí thư về tăng cường sự lãnh đạo của Đảng đối với công tác bảo đảm trật tự, an toàn giao thông đường bộ trong tình hình mới đề ra nhiệm vụ: </w:t>
      </w:r>
      <w:r w:rsidRPr="00A41020">
        <w:rPr>
          <w:bCs/>
          <w:i/>
          <w:noProof/>
          <w:szCs w:val="28"/>
        </w:rPr>
        <w:t>Tập trung rà soát, hoàn thiện đồng bộ hệ thống pháp luật về giao thông theo hướng quy định rõ trách nhiệm quản lý nhà nước đối với công tác bảo đảm trật tự, an toàn giao thông gắn với bảo đảm an ninh, trật tự, an toàn xã hội, xây dựng kết cấu hạ tầng giao thông và phát triển kinh tế - xã hội; xây dựng, ban hành Luật Trật tự, an toàn giao thông đường bộ và Luật Đường bộ để cụ thể hóa một bước định hướng trên.</w:t>
      </w:r>
    </w:p>
    <w:p w14:paraId="6E92E06F" w14:textId="77777777" w:rsidR="00EB52DF" w:rsidRPr="00A41020" w:rsidRDefault="00EB52DF" w:rsidP="00A41020">
      <w:pPr>
        <w:pStyle w:val="BodyText"/>
        <w:spacing w:before="80" w:after="80"/>
        <w:ind w:firstLine="432"/>
        <w:jc w:val="both"/>
        <w:rPr>
          <w:bCs/>
          <w:noProof/>
          <w:szCs w:val="28"/>
        </w:rPr>
      </w:pPr>
      <w:r w:rsidRPr="00A41020">
        <w:rPr>
          <w:bCs/>
          <w:noProof/>
          <w:szCs w:val="28"/>
        </w:rPr>
        <w:t>- Nghị quyết số 89/2023/QH15 ngày 02/6/2023 của Quốc hội về Chương trình xây dựng luật, pháp lệnh năm 2024, điều chỉnh Chương trình xây dựng luật, pháp lệnh năm 2023</w:t>
      </w:r>
      <w:r w:rsidR="004A7C30" w:rsidRPr="00A41020">
        <w:rPr>
          <w:bCs/>
          <w:noProof/>
          <w:szCs w:val="28"/>
        </w:rPr>
        <w:t>, trong đó dự án Luật Trật tự, an toàn giao thông đường bộ sẽ trình Quốc hội khóa XV cho ý kiến tại kỳ họp thứ 6 (tháng 10/2023) và thông qua tại kỳ họp thứ 7 (tháng 5/2024).</w:t>
      </w:r>
    </w:p>
    <w:p w14:paraId="13B8E934" w14:textId="77777777" w:rsidR="0030269C" w:rsidRPr="00A41020" w:rsidRDefault="0030269C" w:rsidP="00A41020">
      <w:pPr>
        <w:pStyle w:val="BodyText"/>
        <w:spacing w:before="80" w:after="80"/>
        <w:ind w:firstLine="432"/>
        <w:jc w:val="both"/>
        <w:rPr>
          <w:bCs/>
          <w:noProof/>
          <w:szCs w:val="28"/>
        </w:rPr>
      </w:pPr>
      <w:r w:rsidRPr="00A41020">
        <w:rPr>
          <w:bCs/>
          <w:noProof/>
          <w:szCs w:val="28"/>
        </w:rPr>
        <w:t>- Hiến pháp năm 2013 quy định: Mọi người có quyền sống; tính mạng con người được pháp luật bảo hộ (Điều 19); mọi người được pháp luật bảo hộ về sức khoẻ (Điều 20</w:t>
      </w:r>
      <w:r w:rsidR="005F15F7" w:rsidRPr="00A41020">
        <w:rPr>
          <w:bCs/>
          <w:noProof/>
          <w:szCs w:val="28"/>
        </w:rPr>
        <w:t>)</w:t>
      </w:r>
      <w:r w:rsidRPr="00A41020">
        <w:rPr>
          <w:bCs/>
          <w:noProof/>
          <w:szCs w:val="28"/>
        </w:rPr>
        <w:t>.</w:t>
      </w:r>
    </w:p>
    <w:p w14:paraId="37D73281" w14:textId="77777777" w:rsidR="00A2761A" w:rsidRPr="00A41020" w:rsidRDefault="00A2761A" w:rsidP="00A41020">
      <w:pPr>
        <w:pStyle w:val="BodyText"/>
        <w:spacing w:before="80" w:after="80"/>
        <w:ind w:firstLine="432"/>
        <w:jc w:val="both"/>
        <w:rPr>
          <w:bCs/>
          <w:i/>
          <w:iCs/>
          <w:noProof/>
          <w:spacing w:val="-4"/>
          <w:szCs w:val="28"/>
        </w:rPr>
      </w:pPr>
      <w:r w:rsidRPr="00A41020">
        <w:rPr>
          <w:bCs/>
          <w:i/>
          <w:iCs/>
          <w:noProof/>
          <w:spacing w:val="-4"/>
          <w:szCs w:val="28"/>
        </w:rPr>
        <w:t>Như vậy, việc hoàn thiện thể chế pháp luật trong lĩnh vực bảo đảm trật tự, an toàn giao thông đường bộ là</w:t>
      </w:r>
      <w:r w:rsidR="00CD2C04" w:rsidRPr="00A41020">
        <w:rPr>
          <w:bCs/>
          <w:i/>
          <w:iCs/>
          <w:noProof/>
          <w:spacing w:val="-4"/>
          <w:szCs w:val="28"/>
        </w:rPr>
        <w:t xml:space="preserve"> </w:t>
      </w:r>
      <w:r w:rsidR="008A2E66" w:rsidRPr="00A41020">
        <w:rPr>
          <w:bCs/>
          <w:i/>
          <w:iCs/>
          <w:noProof/>
          <w:spacing w:val="-4"/>
          <w:szCs w:val="28"/>
        </w:rPr>
        <w:t xml:space="preserve">quan điểm </w:t>
      </w:r>
      <w:r w:rsidRPr="00A41020">
        <w:rPr>
          <w:bCs/>
          <w:i/>
          <w:iCs/>
          <w:noProof/>
          <w:spacing w:val="-4"/>
          <w:szCs w:val="28"/>
        </w:rPr>
        <w:t>chỉ đạo xuyên suốt</w:t>
      </w:r>
      <w:r w:rsidR="008A2E66" w:rsidRPr="00A41020">
        <w:rPr>
          <w:bCs/>
          <w:i/>
          <w:iCs/>
          <w:noProof/>
          <w:spacing w:val="-4"/>
          <w:szCs w:val="28"/>
        </w:rPr>
        <w:t>, thống nhất</w:t>
      </w:r>
      <w:r w:rsidRPr="00A41020">
        <w:rPr>
          <w:bCs/>
          <w:i/>
          <w:iCs/>
          <w:noProof/>
          <w:spacing w:val="-4"/>
          <w:szCs w:val="28"/>
        </w:rPr>
        <w:t xml:space="preserve"> của Đảng, Nhà nước</w:t>
      </w:r>
      <w:r w:rsidR="008A2E66" w:rsidRPr="00A41020">
        <w:rPr>
          <w:bCs/>
          <w:i/>
          <w:iCs/>
          <w:noProof/>
          <w:spacing w:val="-4"/>
          <w:szCs w:val="28"/>
        </w:rPr>
        <w:t xml:space="preserve"> trong thời gian</w:t>
      </w:r>
      <w:r w:rsidRPr="00A41020">
        <w:rPr>
          <w:bCs/>
          <w:i/>
          <w:iCs/>
          <w:noProof/>
          <w:spacing w:val="-4"/>
          <w:szCs w:val="28"/>
        </w:rPr>
        <w:t xml:space="preserve"> qua, </w:t>
      </w:r>
      <w:r w:rsidR="00FA7410" w:rsidRPr="00A41020">
        <w:rPr>
          <w:bCs/>
          <w:i/>
          <w:iCs/>
          <w:noProof/>
          <w:spacing w:val="-4"/>
          <w:szCs w:val="28"/>
        </w:rPr>
        <w:t xml:space="preserve">là sự cụ thể hóa Hiến pháp </w:t>
      </w:r>
      <w:r w:rsidRPr="00A41020">
        <w:rPr>
          <w:bCs/>
          <w:i/>
          <w:iCs/>
          <w:noProof/>
          <w:spacing w:val="-4"/>
          <w:szCs w:val="28"/>
        </w:rPr>
        <w:t xml:space="preserve">để </w:t>
      </w:r>
      <w:r w:rsidR="004845D1" w:rsidRPr="00A41020">
        <w:rPr>
          <w:bCs/>
          <w:i/>
          <w:iCs/>
          <w:noProof/>
          <w:spacing w:val="-4"/>
          <w:szCs w:val="28"/>
        </w:rPr>
        <w:t xml:space="preserve">đáp ứng đòi hỏi của </w:t>
      </w:r>
      <w:r w:rsidRPr="00A41020">
        <w:rPr>
          <w:bCs/>
          <w:i/>
          <w:iCs/>
          <w:noProof/>
          <w:spacing w:val="-4"/>
          <w:szCs w:val="28"/>
        </w:rPr>
        <w:t>thực tiễn về trật tự, an toàn giao thông đường bộ trong tình hình</w:t>
      </w:r>
      <w:r w:rsidR="00852A5F" w:rsidRPr="00A41020">
        <w:rPr>
          <w:bCs/>
          <w:i/>
          <w:iCs/>
          <w:noProof/>
          <w:spacing w:val="-4"/>
          <w:szCs w:val="28"/>
        </w:rPr>
        <w:t xml:space="preserve"> mới</w:t>
      </w:r>
      <w:r w:rsidRPr="00A41020">
        <w:rPr>
          <w:bCs/>
          <w:i/>
          <w:iCs/>
          <w:noProof/>
          <w:spacing w:val="-4"/>
          <w:szCs w:val="28"/>
        </w:rPr>
        <w:t>.</w:t>
      </w:r>
      <w:r w:rsidR="00FA7410" w:rsidRPr="00A41020">
        <w:rPr>
          <w:bCs/>
          <w:i/>
          <w:iCs/>
          <w:noProof/>
          <w:spacing w:val="-4"/>
          <w:szCs w:val="28"/>
        </w:rPr>
        <w:t xml:space="preserve"> </w:t>
      </w:r>
    </w:p>
    <w:p w14:paraId="55B944B2" w14:textId="77777777" w:rsidR="002442E8" w:rsidRPr="00A41020" w:rsidRDefault="00AC1804" w:rsidP="00A41020">
      <w:pPr>
        <w:spacing w:before="80" w:after="80"/>
        <w:ind w:firstLine="432"/>
        <w:jc w:val="both"/>
        <w:rPr>
          <w:b/>
          <w:spacing w:val="2"/>
          <w:szCs w:val="28"/>
        </w:rPr>
      </w:pPr>
      <w:r w:rsidRPr="00A41020">
        <w:rPr>
          <w:b/>
          <w:spacing w:val="2"/>
          <w:szCs w:val="28"/>
        </w:rPr>
        <w:t>2</w:t>
      </w:r>
      <w:r w:rsidR="002442E8" w:rsidRPr="00A41020">
        <w:rPr>
          <w:b/>
          <w:spacing w:val="2"/>
          <w:szCs w:val="28"/>
        </w:rPr>
        <w:t xml:space="preserve">. </w:t>
      </w:r>
      <w:proofErr w:type="spellStart"/>
      <w:r w:rsidR="002442E8" w:rsidRPr="00A41020">
        <w:rPr>
          <w:b/>
          <w:spacing w:val="2"/>
          <w:szCs w:val="28"/>
        </w:rPr>
        <w:t>Cơ</w:t>
      </w:r>
      <w:proofErr w:type="spellEnd"/>
      <w:r w:rsidR="002442E8" w:rsidRPr="00A41020">
        <w:rPr>
          <w:b/>
          <w:spacing w:val="2"/>
          <w:szCs w:val="28"/>
        </w:rPr>
        <w:t xml:space="preserve"> </w:t>
      </w:r>
      <w:proofErr w:type="spellStart"/>
      <w:r w:rsidR="002442E8" w:rsidRPr="00A41020">
        <w:rPr>
          <w:b/>
          <w:spacing w:val="2"/>
          <w:szCs w:val="28"/>
        </w:rPr>
        <w:t>sở</w:t>
      </w:r>
      <w:proofErr w:type="spellEnd"/>
      <w:r w:rsidR="002442E8" w:rsidRPr="00A41020">
        <w:rPr>
          <w:b/>
          <w:spacing w:val="2"/>
          <w:szCs w:val="28"/>
        </w:rPr>
        <w:t xml:space="preserve"> </w:t>
      </w:r>
      <w:proofErr w:type="spellStart"/>
      <w:r w:rsidR="002442E8" w:rsidRPr="00A41020">
        <w:rPr>
          <w:b/>
          <w:spacing w:val="2"/>
          <w:szCs w:val="28"/>
        </w:rPr>
        <w:t>thực</w:t>
      </w:r>
      <w:proofErr w:type="spellEnd"/>
      <w:r w:rsidR="002442E8" w:rsidRPr="00A41020">
        <w:rPr>
          <w:b/>
          <w:spacing w:val="2"/>
          <w:szCs w:val="28"/>
        </w:rPr>
        <w:t xml:space="preserve"> </w:t>
      </w:r>
      <w:proofErr w:type="spellStart"/>
      <w:r w:rsidR="002442E8" w:rsidRPr="00A41020">
        <w:rPr>
          <w:b/>
          <w:spacing w:val="2"/>
          <w:szCs w:val="28"/>
        </w:rPr>
        <w:t>tiễn</w:t>
      </w:r>
      <w:proofErr w:type="spellEnd"/>
    </w:p>
    <w:p w14:paraId="3F8D4598" w14:textId="77777777" w:rsidR="00BD0E88" w:rsidRPr="00A41020" w:rsidRDefault="00BD0E88" w:rsidP="00A41020">
      <w:pPr>
        <w:spacing w:before="80" w:after="80"/>
        <w:ind w:firstLine="432"/>
        <w:jc w:val="both"/>
        <w:rPr>
          <w:bCs/>
          <w:i/>
          <w:iCs/>
          <w:szCs w:val="28"/>
        </w:rPr>
      </w:pPr>
      <w:proofErr w:type="spellStart"/>
      <w:r w:rsidRPr="00A41020">
        <w:rPr>
          <w:bCs/>
          <w:i/>
          <w:szCs w:val="28"/>
        </w:rPr>
        <w:t>Một</w:t>
      </w:r>
      <w:proofErr w:type="spellEnd"/>
      <w:r w:rsidRPr="00A41020">
        <w:rPr>
          <w:bCs/>
          <w:i/>
          <w:szCs w:val="28"/>
        </w:rPr>
        <w:t xml:space="preserve"> </w:t>
      </w:r>
      <w:proofErr w:type="spellStart"/>
      <w:r w:rsidRPr="00A41020">
        <w:rPr>
          <w:bCs/>
          <w:i/>
          <w:szCs w:val="28"/>
        </w:rPr>
        <w:t>là</w:t>
      </w:r>
      <w:proofErr w:type="spellEnd"/>
      <w:r w:rsidRPr="00A41020">
        <w:rPr>
          <w:bCs/>
          <w:i/>
          <w:szCs w:val="28"/>
        </w:rPr>
        <w:t xml:space="preserve">, </w:t>
      </w:r>
      <w:proofErr w:type="spellStart"/>
      <w:r w:rsidR="007F1C7D" w:rsidRPr="00A41020">
        <w:rPr>
          <w:bCs/>
          <w:szCs w:val="28"/>
        </w:rPr>
        <w:t>t</w:t>
      </w:r>
      <w:r w:rsidRPr="00A41020">
        <w:rPr>
          <w:bCs/>
          <w:szCs w:val="28"/>
        </w:rPr>
        <w:t>ình</w:t>
      </w:r>
      <w:proofErr w:type="spellEnd"/>
      <w:r w:rsidRPr="00A41020">
        <w:rPr>
          <w:bCs/>
          <w:szCs w:val="28"/>
        </w:rPr>
        <w:t xml:space="preserve"> </w:t>
      </w:r>
      <w:proofErr w:type="spellStart"/>
      <w:r w:rsidRPr="00A41020">
        <w:rPr>
          <w:bCs/>
          <w:szCs w:val="28"/>
        </w:rPr>
        <w:t>hình</w:t>
      </w:r>
      <w:proofErr w:type="spellEnd"/>
      <w:r w:rsidRPr="00A41020">
        <w:rPr>
          <w:bCs/>
          <w:szCs w:val="28"/>
        </w:rPr>
        <w:t xml:space="preserve"> </w:t>
      </w:r>
      <w:proofErr w:type="spellStart"/>
      <w:r w:rsidRPr="00A41020">
        <w:rPr>
          <w:bCs/>
          <w:szCs w:val="28"/>
        </w:rPr>
        <w:t>trật</w:t>
      </w:r>
      <w:proofErr w:type="spellEnd"/>
      <w:r w:rsidRPr="00A41020">
        <w:rPr>
          <w:bCs/>
          <w:szCs w:val="28"/>
        </w:rPr>
        <w:t xml:space="preserve"> </w:t>
      </w:r>
      <w:proofErr w:type="spellStart"/>
      <w:r w:rsidRPr="00A41020">
        <w:rPr>
          <w:bCs/>
          <w:szCs w:val="28"/>
        </w:rPr>
        <w:t>tự</w:t>
      </w:r>
      <w:proofErr w:type="spellEnd"/>
      <w:r w:rsidRPr="00A41020">
        <w:rPr>
          <w:bCs/>
          <w:szCs w:val="28"/>
        </w:rPr>
        <w:t xml:space="preserve">, </w:t>
      </w:r>
      <w:proofErr w:type="gramStart"/>
      <w:r w:rsidRPr="00A41020">
        <w:rPr>
          <w:bCs/>
          <w:szCs w:val="28"/>
        </w:rPr>
        <w:t>an</w:t>
      </w:r>
      <w:proofErr w:type="gramEnd"/>
      <w:r w:rsidRPr="00A41020">
        <w:rPr>
          <w:bCs/>
          <w:szCs w:val="28"/>
        </w:rPr>
        <w:t xml:space="preserve"> </w:t>
      </w:r>
      <w:proofErr w:type="spellStart"/>
      <w:r w:rsidRPr="00A41020">
        <w:rPr>
          <w:bCs/>
          <w:szCs w:val="28"/>
        </w:rPr>
        <w:t>toàn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những</w:t>
      </w:r>
      <w:proofErr w:type="spellEnd"/>
      <w:r w:rsidRPr="00A41020">
        <w:rPr>
          <w:bCs/>
          <w:szCs w:val="28"/>
        </w:rPr>
        <w:t xml:space="preserve"> </w:t>
      </w:r>
      <w:proofErr w:type="spellStart"/>
      <w:r w:rsidRPr="00A41020">
        <w:rPr>
          <w:bCs/>
          <w:szCs w:val="28"/>
        </w:rPr>
        <w:t>năm</w:t>
      </w:r>
      <w:proofErr w:type="spellEnd"/>
      <w:r w:rsidRPr="00A41020">
        <w:rPr>
          <w:bCs/>
          <w:szCs w:val="28"/>
        </w:rPr>
        <w:t xml:space="preserve"> qua </w:t>
      </w:r>
      <w:proofErr w:type="spellStart"/>
      <w:r w:rsidRPr="00A41020">
        <w:rPr>
          <w:bCs/>
          <w:szCs w:val="28"/>
        </w:rPr>
        <w:t>tuy</w:t>
      </w:r>
      <w:proofErr w:type="spellEnd"/>
      <w:r w:rsidRPr="00A41020">
        <w:rPr>
          <w:bCs/>
          <w:szCs w:val="28"/>
        </w:rPr>
        <w:t xml:space="preserve"> </w:t>
      </w:r>
      <w:proofErr w:type="spellStart"/>
      <w:r w:rsidRPr="00A41020">
        <w:rPr>
          <w:bCs/>
          <w:szCs w:val="28"/>
        </w:rPr>
        <w:t>đã</w:t>
      </w:r>
      <w:proofErr w:type="spellEnd"/>
      <w:r w:rsidRPr="00A41020">
        <w:rPr>
          <w:bCs/>
          <w:szCs w:val="28"/>
        </w:rPr>
        <w:t xml:space="preserve"> </w:t>
      </w:r>
      <w:proofErr w:type="spellStart"/>
      <w:r w:rsidRPr="00A41020">
        <w:rPr>
          <w:bCs/>
          <w:szCs w:val="28"/>
        </w:rPr>
        <w:t>có</w:t>
      </w:r>
      <w:proofErr w:type="spellEnd"/>
      <w:r w:rsidRPr="00A41020">
        <w:rPr>
          <w:bCs/>
          <w:szCs w:val="28"/>
        </w:rPr>
        <w:t xml:space="preserve"> </w:t>
      </w:r>
      <w:proofErr w:type="spellStart"/>
      <w:r w:rsidRPr="00A41020">
        <w:rPr>
          <w:bCs/>
          <w:szCs w:val="28"/>
        </w:rPr>
        <w:t>những</w:t>
      </w:r>
      <w:proofErr w:type="spellEnd"/>
      <w:r w:rsidRPr="00A41020">
        <w:rPr>
          <w:bCs/>
          <w:szCs w:val="28"/>
        </w:rPr>
        <w:t xml:space="preserve"> </w:t>
      </w:r>
      <w:proofErr w:type="spellStart"/>
      <w:r w:rsidRPr="00A41020">
        <w:rPr>
          <w:bCs/>
          <w:szCs w:val="28"/>
        </w:rPr>
        <w:t>chuyển</w:t>
      </w:r>
      <w:proofErr w:type="spellEnd"/>
      <w:r w:rsidRPr="00A41020">
        <w:rPr>
          <w:bCs/>
          <w:szCs w:val="28"/>
        </w:rPr>
        <w:t xml:space="preserve"> </w:t>
      </w:r>
      <w:proofErr w:type="spellStart"/>
      <w:r w:rsidRPr="00A41020">
        <w:rPr>
          <w:bCs/>
          <w:szCs w:val="28"/>
        </w:rPr>
        <w:t>biến</w:t>
      </w:r>
      <w:proofErr w:type="spellEnd"/>
      <w:r w:rsidRPr="00A41020">
        <w:rPr>
          <w:bCs/>
          <w:szCs w:val="28"/>
        </w:rPr>
        <w:t xml:space="preserve"> </w:t>
      </w:r>
      <w:proofErr w:type="spellStart"/>
      <w:r w:rsidRPr="00A41020">
        <w:rPr>
          <w:bCs/>
          <w:szCs w:val="28"/>
        </w:rPr>
        <w:t>nhưng</w:t>
      </w:r>
      <w:proofErr w:type="spellEnd"/>
      <w:r w:rsidRPr="00A41020">
        <w:rPr>
          <w:bCs/>
          <w:szCs w:val="28"/>
        </w:rPr>
        <w:t xml:space="preserve"> </w:t>
      </w:r>
      <w:proofErr w:type="spellStart"/>
      <w:r w:rsidRPr="00A41020">
        <w:rPr>
          <w:bCs/>
          <w:szCs w:val="28"/>
        </w:rPr>
        <w:t>chưa</w:t>
      </w:r>
      <w:proofErr w:type="spellEnd"/>
      <w:r w:rsidRPr="00A41020">
        <w:rPr>
          <w:bCs/>
          <w:szCs w:val="28"/>
        </w:rPr>
        <w:t xml:space="preserve"> </w:t>
      </w:r>
      <w:proofErr w:type="spellStart"/>
      <w:r w:rsidRPr="00A41020">
        <w:rPr>
          <w:bCs/>
          <w:szCs w:val="28"/>
        </w:rPr>
        <w:t>thực</w:t>
      </w:r>
      <w:proofErr w:type="spellEnd"/>
      <w:r w:rsidRPr="00A41020">
        <w:rPr>
          <w:bCs/>
          <w:szCs w:val="28"/>
        </w:rPr>
        <w:t xml:space="preserve"> </w:t>
      </w:r>
      <w:proofErr w:type="spellStart"/>
      <w:r w:rsidRPr="00A41020">
        <w:rPr>
          <w:bCs/>
          <w:szCs w:val="28"/>
        </w:rPr>
        <w:t>sự</w:t>
      </w:r>
      <w:proofErr w:type="spellEnd"/>
      <w:r w:rsidRPr="00A41020">
        <w:rPr>
          <w:bCs/>
          <w:szCs w:val="28"/>
        </w:rPr>
        <w:t xml:space="preserve"> </w:t>
      </w:r>
      <w:proofErr w:type="spellStart"/>
      <w:r w:rsidRPr="00A41020">
        <w:rPr>
          <w:bCs/>
          <w:szCs w:val="28"/>
        </w:rPr>
        <w:t>căn</w:t>
      </w:r>
      <w:proofErr w:type="spellEnd"/>
      <w:r w:rsidRPr="00A41020">
        <w:rPr>
          <w:bCs/>
          <w:szCs w:val="28"/>
        </w:rPr>
        <w:t xml:space="preserve"> </w:t>
      </w:r>
      <w:proofErr w:type="spellStart"/>
      <w:r w:rsidRPr="00A41020">
        <w:rPr>
          <w:bCs/>
          <w:szCs w:val="28"/>
        </w:rPr>
        <w:t>bản</w:t>
      </w:r>
      <w:proofErr w:type="spellEnd"/>
      <w:r w:rsidRPr="00A41020">
        <w:rPr>
          <w:bCs/>
          <w:szCs w:val="28"/>
        </w:rPr>
        <w:t xml:space="preserve">, </w:t>
      </w:r>
      <w:proofErr w:type="spellStart"/>
      <w:r w:rsidRPr="00A41020">
        <w:rPr>
          <w:bCs/>
          <w:szCs w:val="28"/>
        </w:rPr>
        <w:t>vững</w:t>
      </w:r>
      <w:proofErr w:type="spellEnd"/>
      <w:r w:rsidRPr="00A41020">
        <w:rPr>
          <w:bCs/>
          <w:szCs w:val="28"/>
        </w:rPr>
        <w:t xml:space="preserve"> </w:t>
      </w:r>
      <w:proofErr w:type="spellStart"/>
      <w:r w:rsidRPr="00A41020">
        <w:rPr>
          <w:bCs/>
          <w:szCs w:val="28"/>
        </w:rPr>
        <w:t>chắc</w:t>
      </w:r>
      <w:proofErr w:type="spellEnd"/>
      <w:r w:rsidRPr="00A41020">
        <w:rPr>
          <w:bCs/>
          <w:szCs w:val="28"/>
        </w:rPr>
        <w:t xml:space="preserve">, </w:t>
      </w:r>
      <w:proofErr w:type="spellStart"/>
      <w:r w:rsidRPr="00A41020">
        <w:rPr>
          <w:bCs/>
          <w:szCs w:val="28"/>
        </w:rPr>
        <w:t>còn</w:t>
      </w:r>
      <w:proofErr w:type="spellEnd"/>
      <w:r w:rsidRPr="00A41020">
        <w:rPr>
          <w:bCs/>
          <w:szCs w:val="28"/>
        </w:rPr>
        <w:t xml:space="preserve"> </w:t>
      </w:r>
      <w:proofErr w:type="spellStart"/>
      <w:r w:rsidRPr="00A41020">
        <w:rPr>
          <w:bCs/>
          <w:szCs w:val="28"/>
        </w:rPr>
        <w:t>nhiều</w:t>
      </w:r>
      <w:proofErr w:type="spellEnd"/>
      <w:r w:rsidRPr="00A41020">
        <w:rPr>
          <w:bCs/>
          <w:szCs w:val="28"/>
        </w:rPr>
        <w:t xml:space="preserve"> </w:t>
      </w:r>
      <w:proofErr w:type="spellStart"/>
      <w:r w:rsidRPr="00A41020">
        <w:rPr>
          <w:bCs/>
          <w:szCs w:val="28"/>
        </w:rPr>
        <w:t>diễn</w:t>
      </w:r>
      <w:proofErr w:type="spellEnd"/>
      <w:r w:rsidRPr="00A41020">
        <w:rPr>
          <w:bCs/>
          <w:szCs w:val="28"/>
        </w:rPr>
        <w:t xml:space="preserve"> </w:t>
      </w:r>
      <w:proofErr w:type="spellStart"/>
      <w:r w:rsidRPr="00A41020">
        <w:rPr>
          <w:bCs/>
          <w:szCs w:val="28"/>
        </w:rPr>
        <w:t>biến</w:t>
      </w:r>
      <w:proofErr w:type="spellEnd"/>
      <w:r w:rsidRPr="00A41020">
        <w:rPr>
          <w:bCs/>
          <w:szCs w:val="28"/>
        </w:rPr>
        <w:t xml:space="preserve"> </w:t>
      </w:r>
      <w:proofErr w:type="spellStart"/>
      <w:r w:rsidRPr="00A41020">
        <w:rPr>
          <w:bCs/>
          <w:szCs w:val="28"/>
        </w:rPr>
        <w:t>phức</w:t>
      </w:r>
      <w:proofErr w:type="spellEnd"/>
      <w:r w:rsidRPr="00A41020">
        <w:rPr>
          <w:bCs/>
          <w:szCs w:val="28"/>
        </w:rPr>
        <w:t xml:space="preserve"> </w:t>
      </w:r>
      <w:proofErr w:type="spellStart"/>
      <w:r w:rsidRPr="00A41020">
        <w:rPr>
          <w:bCs/>
          <w:szCs w:val="28"/>
        </w:rPr>
        <w:t>tạp</w:t>
      </w:r>
      <w:proofErr w:type="spellEnd"/>
      <w:r w:rsidRPr="00A41020">
        <w:rPr>
          <w:bCs/>
          <w:szCs w:val="28"/>
        </w:rPr>
        <w:t xml:space="preserve">, tai </w:t>
      </w:r>
      <w:proofErr w:type="spellStart"/>
      <w:r w:rsidRPr="00A41020">
        <w:rPr>
          <w:bCs/>
          <w:szCs w:val="28"/>
        </w:rPr>
        <w:t>nạn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vẫn</w:t>
      </w:r>
      <w:proofErr w:type="spellEnd"/>
      <w:r w:rsidRPr="00A41020">
        <w:rPr>
          <w:bCs/>
          <w:szCs w:val="28"/>
        </w:rPr>
        <w:t xml:space="preserve"> ở </w:t>
      </w:r>
      <w:proofErr w:type="spellStart"/>
      <w:r w:rsidRPr="00A41020">
        <w:rPr>
          <w:bCs/>
          <w:szCs w:val="28"/>
        </w:rPr>
        <w:t>mức</w:t>
      </w:r>
      <w:proofErr w:type="spellEnd"/>
      <w:r w:rsidRPr="00A41020">
        <w:rPr>
          <w:bCs/>
          <w:szCs w:val="28"/>
        </w:rPr>
        <w:t xml:space="preserve"> </w:t>
      </w:r>
      <w:proofErr w:type="spellStart"/>
      <w:r w:rsidRPr="00A41020">
        <w:rPr>
          <w:bCs/>
          <w:szCs w:val="28"/>
        </w:rPr>
        <w:t>cao</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nghiêm</w:t>
      </w:r>
      <w:proofErr w:type="spellEnd"/>
      <w:r w:rsidRPr="00A41020">
        <w:rPr>
          <w:bCs/>
          <w:szCs w:val="28"/>
        </w:rPr>
        <w:t xml:space="preserve"> </w:t>
      </w:r>
      <w:proofErr w:type="spellStart"/>
      <w:r w:rsidRPr="00A41020">
        <w:rPr>
          <w:bCs/>
          <w:szCs w:val="28"/>
        </w:rPr>
        <w:t>trọng</w:t>
      </w:r>
      <w:proofErr w:type="spellEnd"/>
      <w:r w:rsidRPr="00A41020">
        <w:rPr>
          <w:bCs/>
          <w:szCs w:val="28"/>
        </w:rPr>
        <w:t xml:space="preserve">, </w:t>
      </w:r>
      <w:proofErr w:type="spellStart"/>
      <w:r w:rsidRPr="00A41020">
        <w:rPr>
          <w:bCs/>
          <w:szCs w:val="28"/>
        </w:rPr>
        <w:t>nhất</w:t>
      </w:r>
      <w:proofErr w:type="spellEnd"/>
      <w:r w:rsidRPr="00A41020">
        <w:rPr>
          <w:bCs/>
          <w:szCs w:val="28"/>
        </w:rPr>
        <w:t xml:space="preserve"> </w:t>
      </w:r>
      <w:proofErr w:type="spellStart"/>
      <w:r w:rsidRPr="00A41020">
        <w:rPr>
          <w:bCs/>
          <w:szCs w:val="28"/>
        </w:rPr>
        <w:t>là</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người</w:t>
      </w:r>
      <w:proofErr w:type="spellEnd"/>
      <w:r w:rsidRPr="00A41020">
        <w:rPr>
          <w:bCs/>
          <w:szCs w:val="28"/>
        </w:rPr>
        <w:t xml:space="preserve"> </w:t>
      </w:r>
      <w:proofErr w:type="spellStart"/>
      <w:r w:rsidRPr="00A41020">
        <w:rPr>
          <w:bCs/>
          <w:szCs w:val="28"/>
        </w:rPr>
        <w:t>chết</w:t>
      </w:r>
      <w:proofErr w:type="spellEnd"/>
      <w:r w:rsidRPr="00A41020">
        <w:rPr>
          <w:bCs/>
          <w:szCs w:val="28"/>
        </w:rPr>
        <w:t xml:space="preserve">, </w:t>
      </w:r>
      <w:proofErr w:type="spellStart"/>
      <w:r w:rsidRPr="00A41020">
        <w:rPr>
          <w:bCs/>
          <w:szCs w:val="28"/>
        </w:rPr>
        <w:t>luôn</w:t>
      </w:r>
      <w:proofErr w:type="spellEnd"/>
      <w:r w:rsidRPr="00A41020">
        <w:rPr>
          <w:bCs/>
          <w:szCs w:val="28"/>
        </w:rPr>
        <w:t xml:space="preserve"> </w:t>
      </w:r>
      <w:proofErr w:type="spellStart"/>
      <w:r w:rsidRPr="00A41020">
        <w:rPr>
          <w:bCs/>
          <w:szCs w:val="28"/>
        </w:rPr>
        <w:t>tiềm</w:t>
      </w:r>
      <w:proofErr w:type="spellEnd"/>
      <w:r w:rsidRPr="00A41020">
        <w:rPr>
          <w:bCs/>
          <w:szCs w:val="28"/>
        </w:rPr>
        <w:t xml:space="preserve"> </w:t>
      </w:r>
      <w:proofErr w:type="spellStart"/>
      <w:r w:rsidRPr="00A41020">
        <w:rPr>
          <w:bCs/>
          <w:szCs w:val="28"/>
        </w:rPr>
        <w:t>ẩn</w:t>
      </w:r>
      <w:proofErr w:type="spellEnd"/>
      <w:r w:rsidRPr="00A41020">
        <w:rPr>
          <w:bCs/>
          <w:szCs w:val="28"/>
        </w:rPr>
        <w:t xml:space="preserve"> </w:t>
      </w:r>
      <w:proofErr w:type="spellStart"/>
      <w:r w:rsidRPr="00A41020">
        <w:rPr>
          <w:bCs/>
          <w:szCs w:val="28"/>
        </w:rPr>
        <w:t>nhiều</w:t>
      </w:r>
      <w:proofErr w:type="spellEnd"/>
      <w:r w:rsidRPr="00A41020">
        <w:rPr>
          <w:bCs/>
          <w:szCs w:val="28"/>
        </w:rPr>
        <w:t xml:space="preserve"> </w:t>
      </w:r>
      <w:proofErr w:type="spellStart"/>
      <w:r w:rsidRPr="00A41020">
        <w:rPr>
          <w:bCs/>
          <w:szCs w:val="28"/>
        </w:rPr>
        <w:t>nguy</w:t>
      </w:r>
      <w:proofErr w:type="spellEnd"/>
      <w:r w:rsidRPr="00A41020">
        <w:rPr>
          <w:bCs/>
          <w:szCs w:val="28"/>
        </w:rPr>
        <w:t xml:space="preserve"> </w:t>
      </w:r>
      <w:proofErr w:type="spellStart"/>
      <w:r w:rsidRPr="00A41020">
        <w:rPr>
          <w:bCs/>
          <w:szCs w:val="28"/>
        </w:rPr>
        <w:t>cơ</w:t>
      </w:r>
      <w:proofErr w:type="spellEnd"/>
      <w:r w:rsidRPr="00A41020">
        <w:rPr>
          <w:bCs/>
          <w:szCs w:val="28"/>
        </w:rPr>
        <w:t xml:space="preserve"> </w:t>
      </w:r>
      <w:proofErr w:type="spellStart"/>
      <w:r w:rsidRPr="00A41020">
        <w:rPr>
          <w:bCs/>
          <w:szCs w:val="28"/>
        </w:rPr>
        <w:t>gây</w:t>
      </w:r>
      <w:proofErr w:type="spellEnd"/>
      <w:r w:rsidRPr="00A41020">
        <w:rPr>
          <w:bCs/>
          <w:szCs w:val="28"/>
        </w:rPr>
        <w:t xml:space="preserve"> </w:t>
      </w:r>
      <w:proofErr w:type="spellStart"/>
      <w:r w:rsidRPr="00A41020">
        <w:rPr>
          <w:bCs/>
          <w:szCs w:val="28"/>
        </w:rPr>
        <w:t>mất</w:t>
      </w:r>
      <w:proofErr w:type="spellEnd"/>
      <w:r w:rsidRPr="00A41020">
        <w:rPr>
          <w:bCs/>
          <w:szCs w:val="28"/>
        </w:rPr>
        <w:t xml:space="preserve"> an </w:t>
      </w:r>
      <w:proofErr w:type="spellStart"/>
      <w:r w:rsidRPr="00A41020">
        <w:rPr>
          <w:bCs/>
          <w:szCs w:val="28"/>
        </w:rPr>
        <w:t>toàn</w:t>
      </w:r>
      <w:proofErr w:type="spellEnd"/>
      <w:r w:rsidRPr="00A41020">
        <w:rPr>
          <w:bCs/>
          <w:szCs w:val="28"/>
        </w:rPr>
        <w:t xml:space="preserve"> </w:t>
      </w:r>
      <w:proofErr w:type="spellStart"/>
      <w:r w:rsidRPr="00A41020">
        <w:rPr>
          <w:bCs/>
          <w:szCs w:val="28"/>
        </w:rPr>
        <w:t>cho</w:t>
      </w:r>
      <w:proofErr w:type="spellEnd"/>
      <w:r w:rsidRPr="00A41020">
        <w:rPr>
          <w:bCs/>
          <w:szCs w:val="28"/>
        </w:rPr>
        <w:t xml:space="preserve"> </w:t>
      </w:r>
      <w:proofErr w:type="spellStart"/>
      <w:r w:rsidRPr="00A41020">
        <w:rPr>
          <w:bCs/>
          <w:szCs w:val="28"/>
        </w:rPr>
        <w:t>người</w:t>
      </w:r>
      <w:proofErr w:type="spellEnd"/>
      <w:r w:rsidRPr="00A41020">
        <w:rPr>
          <w:bCs/>
          <w:szCs w:val="28"/>
        </w:rPr>
        <w:t xml:space="preserve">, </w:t>
      </w:r>
      <w:proofErr w:type="spellStart"/>
      <w:r w:rsidRPr="00A41020">
        <w:rPr>
          <w:bCs/>
          <w:szCs w:val="28"/>
        </w:rPr>
        <w:t>phương</w:t>
      </w:r>
      <w:proofErr w:type="spellEnd"/>
      <w:r w:rsidRPr="00A41020">
        <w:rPr>
          <w:bCs/>
          <w:szCs w:val="28"/>
        </w:rPr>
        <w:t xml:space="preserve"> </w:t>
      </w:r>
      <w:proofErr w:type="spellStart"/>
      <w:r w:rsidRPr="00A41020">
        <w:rPr>
          <w:bCs/>
          <w:szCs w:val="28"/>
        </w:rPr>
        <w:t>tiện</w:t>
      </w:r>
      <w:proofErr w:type="spellEnd"/>
      <w:r w:rsidRPr="00A41020">
        <w:rPr>
          <w:bCs/>
          <w:szCs w:val="28"/>
        </w:rPr>
        <w:t xml:space="preserve"> </w:t>
      </w:r>
      <w:proofErr w:type="spellStart"/>
      <w:r w:rsidRPr="00A41020">
        <w:rPr>
          <w:bCs/>
          <w:szCs w:val="28"/>
        </w:rPr>
        <w:t>khi</w:t>
      </w:r>
      <w:proofErr w:type="spellEnd"/>
      <w:r w:rsidRPr="00A41020">
        <w:rPr>
          <w:bCs/>
          <w:szCs w:val="28"/>
        </w:rPr>
        <w:t xml:space="preserve"> </w:t>
      </w:r>
      <w:proofErr w:type="spellStart"/>
      <w:r w:rsidRPr="00A41020">
        <w:rPr>
          <w:bCs/>
          <w:szCs w:val="28"/>
        </w:rPr>
        <w:t>tham</w:t>
      </w:r>
      <w:proofErr w:type="spellEnd"/>
      <w:r w:rsidRPr="00A41020">
        <w:rPr>
          <w:bCs/>
          <w:szCs w:val="28"/>
        </w:rPr>
        <w:t xml:space="preserve"> </w:t>
      </w:r>
      <w:proofErr w:type="spellStart"/>
      <w:r w:rsidRPr="00A41020">
        <w:rPr>
          <w:bCs/>
          <w:szCs w:val="28"/>
        </w:rPr>
        <w:t>gia</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Theo </w:t>
      </w:r>
      <w:proofErr w:type="spellStart"/>
      <w:r w:rsidRPr="00A41020">
        <w:rPr>
          <w:bCs/>
          <w:szCs w:val="28"/>
        </w:rPr>
        <w:t>thống</w:t>
      </w:r>
      <w:proofErr w:type="spellEnd"/>
      <w:r w:rsidRPr="00A41020">
        <w:rPr>
          <w:bCs/>
          <w:szCs w:val="28"/>
        </w:rPr>
        <w:t xml:space="preserve"> </w:t>
      </w:r>
      <w:proofErr w:type="spellStart"/>
      <w:r w:rsidRPr="00A41020">
        <w:rPr>
          <w:bCs/>
          <w:szCs w:val="28"/>
        </w:rPr>
        <w:t>kê</w:t>
      </w:r>
      <w:proofErr w:type="spellEnd"/>
      <w:r w:rsidRPr="00A41020">
        <w:rPr>
          <w:bCs/>
          <w:szCs w:val="28"/>
        </w:rPr>
        <w:t>, t</w:t>
      </w:r>
      <w:r w:rsidRPr="00A41020">
        <w:rPr>
          <w:bCs/>
          <w:szCs w:val="28"/>
          <w:lang w:val="vi-VN"/>
        </w:rPr>
        <w:t>ừ năm 2009 đến</w:t>
      </w:r>
      <w:r w:rsidR="007F1C7D" w:rsidRPr="00A41020">
        <w:rPr>
          <w:bCs/>
          <w:szCs w:val="28"/>
        </w:rPr>
        <w:t xml:space="preserve"> nay</w:t>
      </w:r>
      <w:r w:rsidRPr="00A41020">
        <w:rPr>
          <w:bCs/>
          <w:szCs w:val="28"/>
        </w:rPr>
        <w:t xml:space="preserve">, </w:t>
      </w:r>
      <w:proofErr w:type="spellStart"/>
      <w:r w:rsidRPr="00A41020">
        <w:rPr>
          <w:bCs/>
          <w:szCs w:val="28"/>
        </w:rPr>
        <w:t>toàn</w:t>
      </w:r>
      <w:proofErr w:type="spellEnd"/>
      <w:r w:rsidRPr="00A41020">
        <w:rPr>
          <w:bCs/>
          <w:szCs w:val="28"/>
        </w:rPr>
        <w:t xml:space="preserve"> </w:t>
      </w:r>
      <w:proofErr w:type="spellStart"/>
      <w:r w:rsidRPr="00A41020">
        <w:rPr>
          <w:bCs/>
          <w:szCs w:val="28"/>
        </w:rPr>
        <w:t>quốc</w:t>
      </w:r>
      <w:proofErr w:type="spellEnd"/>
      <w:r w:rsidRPr="00A41020">
        <w:rPr>
          <w:bCs/>
          <w:szCs w:val="28"/>
          <w:lang w:val="vi-VN"/>
        </w:rPr>
        <w:t xml:space="preserve"> đã xảy ra </w:t>
      </w:r>
      <w:proofErr w:type="spellStart"/>
      <w:r w:rsidRPr="00A41020">
        <w:rPr>
          <w:bCs/>
          <w:szCs w:val="28"/>
        </w:rPr>
        <w:t>hơn</w:t>
      </w:r>
      <w:proofErr w:type="spellEnd"/>
      <w:r w:rsidRPr="00A41020">
        <w:rPr>
          <w:bCs/>
          <w:szCs w:val="28"/>
        </w:rPr>
        <w:t xml:space="preserve"> 379</w:t>
      </w:r>
      <w:r w:rsidRPr="00A41020">
        <w:rPr>
          <w:bCs/>
          <w:szCs w:val="28"/>
          <w:lang w:val="it-IT"/>
        </w:rPr>
        <w:t xml:space="preserve"> nghìn vụ tai nạn giao thông đường bộ, làm chết hơn 124 nghìn người, bị thương hơn 367 nghìn người</w:t>
      </w:r>
      <w:r w:rsidRPr="00A41020">
        <w:rPr>
          <w:bCs/>
          <w:szCs w:val="28"/>
        </w:rPr>
        <w:t xml:space="preserve">, </w:t>
      </w:r>
      <w:proofErr w:type="spellStart"/>
      <w:r w:rsidRPr="00A41020">
        <w:rPr>
          <w:bCs/>
          <w:szCs w:val="28"/>
        </w:rPr>
        <w:t>chiếm</w:t>
      </w:r>
      <w:proofErr w:type="spellEnd"/>
      <w:r w:rsidRPr="00A41020">
        <w:rPr>
          <w:bCs/>
          <w:szCs w:val="28"/>
        </w:rPr>
        <w:t xml:space="preserve"> </w:t>
      </w:r>
      <w:proofErr w:type="spellStart"/>
      <w:r w:rsidRPr="00A41020">
        <w:rPr>
          <w:bCs/>
          <w:szCs w:val="28"/>
        </w:rPr>
        <w:t>hơn</w:t>
      </w:r>
      <w:proofErr w:type="spellEnd"/>
      <w:r w:rsidRPr="00A41020">
        <w:rPr>
          <w:bCs/>
          <w:szCs w:val="28"/>
        </w:rPr>
        <w:t xml:space="preserve"> 97% </w:t>
      </w:r>
      <w:proofErr w:type="spellStart"/>
      <w:r w:rsidRPr="00A41020">
        <w:rPr>
          <w:bCs/>
          <w:szCs w:val="28"/>
        </w:rPr>
        <w:t>số</w:t>
      </w:r>
      <w:proofErr w:type="spellEnd"/>
      <w:r w:rsidRPr="00A41020">
        <w:rPr>
          <w:bCs/>
          <w:szCs w:val="28"/>
        </w:rPr>
        <w:t xml:space="preserve"> </w:t>
      </w:r>
      <w:proofErr w:type="spellStart"/>
      <w:r w:rsidRPr="00A41020">
        <w:rPr>
          <w:bCs/>
          <w:szCs w:val="28"/>
        </w:rPr>
        <w:t>vụ</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người</w:t>
      </w:r>
      <w:proofErr w:type="spellEnd"/>
      <w:r w:rsidRPr="00A41020">
        <w:rPr>
          <w:bCs/>
          <w:szCs w:val="28"/>
        </w:rPr>
        <w:t xml:space="preserve"> </w:t>
      </w:r>
      <w:proofErr w:type="spellStart"/>
      <w:r w:rsidRPr="00A41020">
        <w:rPr>
          <w:bCs/>
          <w:szCs w:val="28"/>
        </w:rPr>
        <w:t>chết</w:t>
      </w:r>
      <w:proofErr w:type="spellEnd"/>
      <w:r w:rsidRPr="00A41020">
        <w:rPr>
          <w:bCs/>
          <w:szCs w:val="28"/>
        </w:rPr>
        <w:t xml:space="preserve">, </w:t>
      </w:r>
      <w:proofErr w:type="spellStart"/>
      <w:r w:rsidRPr="00A41020">
        <w:rPr>
          <w:bCs/>
          <w:szCs w:val="28"/>
        </w:rPr>
        <w:t>người</w:t>
      </w:r>
      <w:proofErr w:type="spellEnd"/>
      <w:r w:rsidRPr="00A41020">
        <w:rPr>
          <w:bCs/>
          <w:szCs w:val="28"/>
        </w:rPr>
        <w:t xml:space="preserve"> </w:t>
      </w:r>
      <w:proofErr w:type="spellStart"/>
      <w:r w:rsidRPr="00A41020">
        <w:rPr>
          <w:bCs/>
          <w:szCs w:val="28"/>
        </w:rPr>
        <w:t>bị</w:t>
      </w:r>
      <w:proofErr w:type="spellEnd"/>
      <w:r w:rsidRPr="00A41020">
        <w:rPr>
          <w:bCs/>
          <w:szCs w:val="28"/>
        </w:rPr>
        <w:t xml:space="preserve"> </w:t>
      </w:r>
      <w:proofErr w:type="spellStart"/>
      <w:r w:rsidRPr="00A41020">
        <w:rPr>
          <w:bCs/>
          <w:szCs w:val="28"/>
        </w:rPr>
        <w:t>thương</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tổng</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vụ</w:t>
      </w:r>
      <w:proofErr w:type="spellEnd"/>
      <w:r w:rsidRPr="00A41020">
        <w:rPr>
          <w:bCs/>
          <w:szCs w:val="28"/>
        </w:rPr>
        <w:t xml:space="preserve"> tai </w:t>
      </w:r>
      <w:proofErr w:type="spellStart"/>
      <w:r w:rsidRPr="00A41020">
        <w:rPr>
          <w:bCs/>
          <w:szCs w:val="28"/>
        </w:rPr>
        <w:t>nạn</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các</w:t>
      </w:r>
      <w:proofErr w:type="spellEnd"/>
      <w:r w:rsidRPr="00A41020">
        <w:rPr>
          <w:bCs/>
          <w:szCs w:val="28"/>
        </w:rPr>
        <w:t xml:space="preserve"> </w:t>
      </w:r>
      <w:proofErr w:type="spellStart"/>
      <w:r w:rsidRPr="00A41020">
        <w:rPr>
          <w:bCs/>
          <w:szCs w:val="28"/>
        </w:rPr>
        <w:t>loại</w:t>
      </w:r>
      <w:proofErr w:type="spellEnd"/>
      <w:r w:rsidRPr="00A41020">
        <w:rPr>
          <w:bCs/>
          <w:szCs w:val="28"/>
        </w:rPr>
        <w:t xml:space="preserve"> </w:t>
      </w:r>
      <w:proofErr w:type="spellStart"/>
      <w:r w:rsidRPr="00A41020">
        <w:rPr>
          <w:bCs/>
          <w:szCs w:val="28"/>
        </w:rPr>
        <w:t>hình</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gây</w:t>
      </w:r>
      <w:proofErr w:type="spellEnd"/>
      <w:r w:rsidRPr="00A41020">
        <w:rPr>
          <w:bCs/>
          <w:szCs w:val="28"/>
        </w:rPr>
        <w:t xml:space="preserve"> </w:t>
      </w:r>
      <w:proofErr w:type="spellStart"/>
      <w:r w:rsidRPr="00A41020">
        <w:rPr>
          <w:bCs/>
          <w:szCs w:val="28"/>
        </w:rPr>
        <w:t>thiệt</w:t>
      </w:r>
      <w:proofErr w:type="spellEnd"/>
      <w:r w:rsidRPr="00A41020">
        <w:rPr>
          <w:bCs/>
          <w:szCs w:val="28"/>
        </w:rPr>
        <w:t xml:space="preserve"> </w:t>
      </w:r>
      <w:proofErr w:type="spellStart"/>
      <w:r w:rsidRPr="00A41020">
        <w:rPr>
          <w:bCs/>
          <w:szCs w:val="28"/>
        </w:rPr>
        <w:t>hại</w:t>
      </w:r>
      <w:proofErr w:type="spellEnd"/>
      <w:r w:rsidRPr="00A41020">
        <w:rPr>
          <w:bCs/>
          <w:szCs w:val="28"/>
        </w:rPr>
        <w:t xml:space="preserve"> </w:t>
      </w:r>
      <w:proofErr w:type="spellStart"/>
      <w:r w:rsidRPr="00A41020">
        <w:rPr>
          <w:bCs/>
          <w:szCs w:val="28"/>
        </w:rPr>
        <w:t>rất</w:t>
      </w:r>
      <w:proofErr w:type="spellEnd"/>
      <w:r w:rsidRPr="00A41020">
        <w:rPr>
          <w:bCs/>
          <w:szCs w:val="28"/>
        </w:rPr>
        <w:t xml:space="preserve"> </w:t>
      </w:r>
      <w:proofErr w:type="spellStart"/>
      <w:r w:rsidRPr="00A41020">
        <w:rPr>
          <w:bCs/>
          <w:szCs w:val="28"/>
        </w:rPr>
        <w:t>lớn</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tài</w:t>
      </w:r>
      <w:proofErr w:type="spellEnd"/>
      <w:r w:rsidRPr="00A41020">
        <w:rPr>
          <w:bCs/>
          <w:szCs w:val="28"/>
        </w:rPr>
        <w:t xml:space="preserve"> </w:t>
      </w:r>
      <w:proofErr w:type="spellStart"/>
      <w:r w:rsidRPr="00A41020">
        <w:rPr>
          <w:bCs/>
          <w:szCs w:val="28"/>
        </w:rPr>
        <w:t>sản</w:t>
      </w:r>
      <w:proofErr w:type="spellEnd"/>
      <w:r w:rsidRPr="00A41020">
        <w:rPr>
          <w:bCs/>
          <w:szCs w:val="28"/>
        </w:rPr>
        <w:t xml:space="preserve">. Trung </w:t>
      </w:r>
      <w:proofErr w:type="spellStart"/>
      <w:r w:rsidRPr="00A41020">
        <w:rPr>
          <w:bCs/>
          <w:szCs w:val="28"/>
        </w:rPr>
        <w:t>bình</w:t>
      </w:r>
      <w:proofErr w:type="spellEnd"/>
      <w:r w:rsidRPr="00A41020">
        <w:rPr>
          <w:bCs/>
          <w:szCs w:val="28"/>
        </w:rPr>
        <w:t xml:space="preserve"> </w:t>
      </w:r>
      <w:proofErr w:type="spellStart"/>
      <w:r w:rsidRPr="00A41020">
        <w:rPr>
          <w:bCs/>
          <w:szCs w:val="28"/>
        </w:rPr>
        <w:t>hàng</w:t>
      </w:r>
      <w:proofErr w:type="spellEnd"/>
      <w:r w:rsidRPr="00A41020">
        <w:rPr>
          <w:bCs/>
          <w:szCs w:val="28"/>
        </w:rPr>
        <w:t xml:space="preserve"> </w:t>
      </w:r>
      <w:proofErr w:type="spellStart"/>
      <w:r w:rsidRPr="00A41020">
        <w:rPr>
          <w:bCs/>
          <w:szCs w:val="28"/>
        </w:rPr>
        <w:t>năm</w:t>
      </w:r>
      <w:proofErr w:type="spellEnd"/>
      <w:r w:rsidRPr="00A41020">
        <w:rPr>
          <w:bCs/>
          <w:szCs w:val="28"/>
        </w:rPr>
        <w:t xml:space="preserve"> </w:t>
      </w:r>
      <w:proofErr w:type="spellStart"/>
      <w:r w:rsidRPr="00A41020">
        <w:rPr>
          <w:bCs/>
          <w:szCs w:val="28"/>
        </w:rPr>
        <w:t>có</w:t>
      </w:r>
      <w:proofErr w:type="spellEnd"/>
      <w:r w:rsidRPr="00A41020">
        <w:rPr>
          <w:bCs/>
          <w:szCs w:val="28"/>
        </w:rPr>
        <w:t xml:space="preserve"> </w:t>
      </w:r>
      <w:proofErr w:type="spellStart"/>
      <w:r w:rsidRPr="00A41020">
        <w:rPr>
          <w:bCs/>
          <w:szCs w:val="28"/>
        </w:rPr>
        <w:t>gần</w:t>
      </w:r>
      <w:proofErr w:type="spellEnd"/>
      <w:r w:rsidRPr="00A41020">
        <w:rPr>
          <w:bCs/>
          <w:szCs w:val="28"/>
        </w:rPr>
        <w:t xml:space="preserve"> 9 </w:t>
      </w:r>
      <w:proofErr w:type="spellStart"/>
      <w:r w:rsidRPr="00A41020">
        <w:rPr>
          <w:bCs/>
          <w:szCs w:val="28"/>
        </w:rPr>
        <w:t>nghìn</w:t>
      </w:r>
      <w:proofErr w:type="spellEnd"/>
      <w:r w:rsidRPr="00A41020">
        <w:rPr>
          <w:bCs/>
          <w:szCs w:val="28"/>
        </w:rPr>
        <w:t xml:space="preserve"> </w:t>
      </w:r>
      <w:proofErr w:type="spellStart"/>
      <w:r w:rsidRPr="00A41020">
        <w:rPr>
          <w:bCs/>
          <w:szCs w:val="28"/>
        </w:rPr>
        <w:t>người</w:t>
      </w:r>
      <w:proofErr w:type="spellEnd"/>
      <w:r w:rsidRPr="00A41020">
        <w:rPr>
          <w:bCs/>
          <w:szCs w:val="28"/>
        </w:rPr>
        <w:t xml:space="preserve"> </w:t>
      </w:r>
      <w:proofErr w:type="spellStart"/>
      <w:r w:rsidRPr="00A41020">
        <w:rPr>
          <w:bCs/>
          <w:szCs w:val="28"/>
        </w:rPr>
        <w:t>chết</w:t>
      </w:r>
      <w:proofErr w:type="spellEnd"/>
      <w:r w:rsidRPr="00A41020">
        <w:rPr>
          <w:bCs/>
          <w:szCs w:val="28"/>
        </w:rPr>
        <w:t xml:space="preserve">, </w:t>
      </w:r>
      <w:proofErr w:type="spellStart"/>
      <w:r w:rsidRPr="00A41020">
        <w:rPr>
          <w:bCs/>
          <w:szCs w:val="28"/>
        </w:rPr>
        <w:t>gần</w:t>
      </w:r>
      <w:proofErr w:type="spellEnd"/>
      <w:r w:rsidRPr="00A41020">
        <w:rPr>
          <w:bCs/>
          <w:szCs w:val="28"/>
        </w:rPr>
        <w:t xml:space="preserve"> 30 </w:t>
      </w:r>
      <w:proofErr w:type="spellStart"/>
      <w:r w:rsidRPr="00A41020">
        <w:rPr>
          <w:bCs/>
          <w:szCs w:val="28"/>
        </w:rPr>
        <w:t>nghìn</w:t>
      </w:r>
      <w:proofErr w:type="spellEnd"/>
      <w:r w:rsidRPr="00A41020">
        <w:rPr>
          <w:bCs/>
          <w:szCs w:val="28"/>
        </w:rPr>
        <w:t xml:space="preserve"> </w:t>
      </w:r>
      <w:proofErr w:type="spellStart"/>
      <w:r w:rsidRPr="00A41020">
        <w:rPr>
          <w:bCs/>
          <w:szCs w:val="28"/>
        </w:rPr>
        <w:t>người</w:t>
      </w:r>
      <w:proofErr w:type="spellEnd"/>
      <w:r w:rsidRPr="00A41020">
        <w:rPr>
          <w:bCs/>
          <w:szCs w:val="28"/>
        </w:rPr>
        <w:t xml:space="preserve"> </w:t>
      </w:r>
      <w:proofErr w:type="spellStart"/>
      <w:r w:rsidRPr="00A41020">
        <w:rPr>
          <w:bCs/>
          <w:szCs w:val="28"/>
        </w:rPr>
        <w:t>bị</w:t>
      </w:r>
      <w:proofErr w:type="spellEnd"/>
      <w:r w:rsidRPr="00A41020">
        <w:rPr>
          <w:bCs/>
          <w:szCs w:val="28"/>
        </w:rPr>
        <w:t xml:space="preserve"> </w:t>
      </w:r>
      <w:proofErr w:type="spellStart"/>
      <w:r w:rsidRPr="00A41020">
        <w:rPr>
          <w:bCs/>
          <w:szCs w:val="28"/>
        </w:rPr>
        <w:t>thương</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đó</w:t>
      </w:r>
      <w:proofErr w:type="spellEnd"/>
      <w:r w:rsidRPr="00A41020">
        <w:rPr>
          <w:bCs/>
          <w:szCs w:val="28"/>
        </w:rPr>
        <w:t xml:space="preserve"> </w:t>
      </w:r>
      <w:proofErr w:type="spellStart"/>
      <w:r w:rsidRPr="00A41020">
        <w:rPr>
          <w:bCs/>
          <w:szCs w:val="28"/>
        </w:rPr>
        <w:t>chủ</w:t>
      </w:r>
      <w:proofErr w:type="spellEnd"/>
      <w:r w:rsidRPr="00A41020">
        <w:rPr>
          <w:bCs/>
          <w:szCs w:val="28"/>
        </w:rPr>
        <w:t xml:space="preserve"> </w:t>
      </w:r>
      <w:proofErr w:type="spellStart"/>
      <w:r w:rsidRPr="00A41020">
        <w:rPr>
          <w:bCs/>
          <w:szCs w:val="28"/>
        </w:rPr>
        <w:t>yếu</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độ</w:t>
      </w:r>
      <w:proofErr w:type="spellEnd"/>
      <w:r w:rsidRPr="00A41020">
        <w:rPr>
          <w:bCs/>
          <w:szCs w:val="28"/>
        </w:rPr>
        <w:t xml:space="preserve"> </w:t>
      </w:r>
      <w:proofErr w:type="spellStart"/>
      <w:r w:rsidRPr="00A41020">
        <w:rPr>
          <w:bCs/>
          <w:szCs w:val="28"/>
        </w:rPr>
        <w:t>tuổi</w:t>
      </w:r>
      <w:proofErr w:type="spellEnd"/>
      <w:r w:rsidRPr="00A41020">
        <w:rPr>
          <w:bCs/>
          <w:szCs w:val="28"/>
        </w:rPr>
        <w:t xml:space="preserve"> </w:t>
      </w:r>
      <w:proofErr w:type="spellStart"/>
      <w:r w:rsidRPr="00A41020">
        <w:rPr>
          <w:bCs/>
          <w:szCs w:val="28"/>
        </w:rPr>
        <w:t>lao</w:t>
      </w:r>
      <w:proofErr w:type="spellEnd"/>
      <w:r w:rsidRPr="00A41020">
        <w:rPr>
          <w:bCs/>
          <w:szCs w:val="28"/>
        </w:rPr>
        <w:t xml:space="preserve"> </w:t>
      </w:r>
      <w:proofErr w:type="spellStart"/>
      <w:r w:rsidRPr="00A41020">
        <w:rPr>
          <w:bCs/>
          <w:szCs w:val="28"/>
        </w:rPr>
        <w:t>động</w:t>
      </w:r>
      <w:proofErr w:type="spellEnd"/>
      <w:r w:rsidRPr="00A41020">
        <w:rPr>
          <w:bCs/>
          <w:szCs w:val="28"/>
        </w:rPr>
        <w:t xml:space="preserve">, </w:t>
      </w:r>
      <w:proofErr w:type="spellStart"/>
      <w:r w:rsidRPr="00A41020">
        <w:rPr>
          <w:bCs/>
          <w:szCs w:val="28"/>
        </w:rPr>
        <w:t>ảnh</w:t>
      </w:r>
      <w:proofErr w:type="spellEnd"/>
      <w:r w:rsidRPr="00A41020">
        <w:rPr>
          <w:bCs/>
          <w:szCs w:val="28"/>
        </w:rPr>
        <w:t xml:space="preserve"> </w:t>
      </w:r>
      <w:proofErr w:type="spellStart"/>
      <w:r w:rsidRPr="00A41020">
        <w:rPr>
          <w:bCs/>
          <w:szCs w:val="28"/>
        </w:rPr>
        <w:t>hưởng</w:t>
      </w:r>
      <w:proofErr w:type="spellEnd"/>
      <w:r w:rsidRPr="00A41020">
        <w:rPr>
          <w:bCs/>
          <w:szCs w:val="28"/>
        </w:rPr>
        <w:t xml:space="preserve"> </w:t>
      </w:r>
      <w:proofErr w:type="spellStart"/>
      <w:r w:rsidRPr="00A41020">
        <w:rPr>
          <w:bCs/>
          <w:szCs w:val="28"/>
        </w:rPr>
        <w:t>trực</w:t>
      </w:r>
      <w:proofErr w:type="spellEnd"/>
      <w:r w:rsidRPr="00A41020">
        <w:rPr>
          <w:bCs/>
          <w:szCs w:val="28"/>
        </w:rPr>
        <w:t xml:space="preserve"> </w:t>
      </w:r>
      <w:proofErr w:type="spellStart"/>
      <w:r w:rsidRPr="00A41020">
        <w:rPr>
          <w:bCs/>
          <w:szCs w:val="28"/>
        </w:rPr>
        <w:t>tiếp</w:t>
      </w:r>
      <w:proofErr w:type="spellEnd"/>
      <w:r w:rsidRPr="00A41020">
        <w:rPr>
          <w:bCs/>
          <w:szCs w:val="28"/>
        </w:rPr>
        <w:t xml:space="preserve"> </w:t>
      </w:r>
      <w:proofErr w:type="spellStart"/>
      <w:r w:rsidRPr="00A41020">
        <w:rPr>
          <w:bCs/>
          <w:szCs w:val="28"/>
        </w:rPr>
        <w:t>đến</w:t>
      </w:r>
      <w:proofErr w:type="spellEnd"/>
      <w:r w:rsidRPr="00A41020">
        <w:rPr>
          <w:bCs/>
          <w:szCs w:val="28"/>
        </w:rPr>
        <w:t xml:space="preserve"> </w:t>
      </w:r>
      <w:proofErr w:type="spellStart"/>
      <w:r w:rsidRPr="00A41020">
        <w:rPr>
          <w:bCs/>
          <w:szCs w:val="28"/>
        </w:rPr>
        <w:t>phát</w:t>
      </w:r>
      <w:proofErr w:type="spellEnd"/>
      <w:r w:rsidRPr="00A41020">
        <w:rPr>
          <w:bCs/>
          <w:szCs w:val="28"/>
        </w:rPr>
        <w:t xml:space="preserve"> </w:t>
      </w:r>
      <w:proofErr w:type="spellStart"/>
      <w:r w:rsidRPr="00A41020">
        <w:rPr>
          <w:bCs/>
          <w:szCs w:val="28"/>
        </w:rPr>
        <w:t>triển</w:t>
      </w:r>
      <w:proofErr w:type="spellEnd"/>
      <w:r w:rsidRPr="00A41020">
        <w:rPr>
          <w:bCs/>
          <w:szCs w:val="28"/>
        </w:rPr>
        <w:t xml:space="preserve"> </w:t>
      </w:r>
      <w:proofErr w:type="spellStart"/>
      <w:r w:rsidRPr="00A41020">
        <w:rPr>
          <w:bCs/>
          <w:szCs w:val="28"/>
        </w:rPr>
        <w:t>kinh</w:t>
      </w:r>
      <w:proofErr w:type="spellEnd"/>
      <w:r w:rsidRPr="00A41020">
        <w:rPr>
          <w:bCs/>
          <w:szCs w:val="28"/>
        </w:rPr>
        <w:t xml:space="preserve"> </w:t>
      </w:r>
      <w:proofErr w:type="spellStart"/>
      <w:r w:rsidRPr="00A41020">
        <w:rPr>
          <w:bCs/>
          <w:szCs w:val="28"/>
        </w:rPr>
        <w:t>tế</w:t>
      </w:r>
      <w:proofErr w:type="spellEnd"/>
      <w:r w:rsidR="00D87FE7" w:rsidRPr="00A41020">
        <w:rPr>
          <w:bCs/>
          <w:szCs w:val="28"/>
        </w:rPr>
        <w:t xml:space="preserve"> -</w:t>
      </w:r>
      <w:r w:rsidR="00247465" w:rsidRPr="00A41020">
        <w:rPr>
          <w:bCs/>
          <w:szCs w:val="28"/>
        </w:rPr>
        <w:t xml:space="preserve"> </w:t>
      </w:r>
      <w:proofErr w:type="spellStart"/>
      <w:r w:rsidRPr="00A41020">
        <w:rPr>
          <w:bCs/>
          <w:szCs w:val="28"/>
        </w:rPr>
        <w:t>xã</w:t>
      </w:r>
      <w:proofErr w:type="spellEnd"/>
      <w:r w:rsidRPr="00A41020">
        <w:rPr>
          <w:bCs/>
          <w:szCs w:val="28"/>
        </w:rPr>
        <w:t xml:space="preserve"> </w:t>
      </w:r>
      <w:proofErr w:type="spellStart"/>
      <w:r w:rsidRPr="00A41020">
        <w:rPr>
          <w:bCs/>
          <w:szCs w:val="28"/>
        </w:rPr>
        <w:t>hội</w:t>
      </w:r>
      <w:proofErr w:type="spellEnd"/>
      <w:r w:rsidRPr="00A41020">
        <w:rPr>
          <w:bCs/>
          <w:szCs w:val="28"/>
        </w:rPr>
        <w:t xml:space="preserve">. </w:t>
      </w:r>
    </w:p>
    <w:p w14:paraId="29B3A566" w14:textId="77777777" w:rsidR="00BD0E88" w:rsidRPr="00A41020" w:rsidRDefault="00BD0E88" w:rsidP="00A41020">
      <w:pPr>
        <w:spacing w:before="80" w:after="80"/>
        <w:ind w:firstLine="432"/>
        <w:jc w:val="both"/>
        <w:rPr>
          <w:bCs/>
          <w:szCs w:val="28"/>
        </w:rPr>
      </w:pPr>
      <w:r w:rsidRPr="00A41020">
        <w:rPr>
          <w:bCs/>
          <w:szCs w:val="28"/>
          <w:lang w:val="vi-VN"/>
        </w:rPr>
        <w:lastRenderedPageBreak/>
        <w:t>T</w:t>
      </w:r>
      <w:proofErr w:type="spellStart"/>
      <w:r w:rsidRPr="00A41020">
        <w:rPr>
          <w:bCs/>
          <w:szCs w:val="28"/>
        </w:rPr>
        <w:t>ình</w:t>
      </w:r>
      <w:proofErr w:type="spellEnd"/>
      <w:r w:rsidRPr="00A41020">
        <w:rPr>
          <w:bCs/>
          <w:szCs w:val="28"/>
        </w:rPr>
        <w:t xml:space="preserve"> </w:t>
      </w:r>
      <w:proofErr w:type="spellStart"/>
      <w:r w:rsidRPr="00A41020">
        <w:rPr>
          <w:bCs/>
          <w:szCs w:val="28"/>
        </w:rPr>
        <w:t>trạng</w:t>
      </w:r>
      <w:proofErr w:type="spellEnd"/>
      <w:r w:rsidRPr="00A41020">
        <w:rPr>
          <w:bCs/>
          <w:szCs w:val="28"/>
        </w:rPr>
        <w:t xml:space="preserve"> </w:t>
      </w:r>
      <w:proofErr w:type="spellStart"/>
      <w:r w:rsidRPr="00A41020">
        <w:rPr>
          <w:bCs/>
          <w:szCs w:val="28"/>
        </w:rPr>
        <w:t>ngang</w:t>
      </w:r>
      <w:proofErr w:type="spellEnd"/>
      <w:r w:rsidRPr="00A41020">
        <w:rPr>
          <w:bCs/>
          <w:szCs w:val="28"/>
        </w:rPr>
        <w:t xml:space="preserve"> </w:t>
      </w:r>
      <w:proofErr w:type="spellStart"/>
      <w:r w:rsidRPr="00A41020">
        <w:rPr>
          <w:bCs/>
          <w:szCs w:val="28"/>
        </w:rPr>
        <w:t>nhiên</w:t>
      </w:r>
      <w:proofErr w:type="spellEnd"/>
      <w:r w:rsidRPr="00A41020">
        <w:rPr>
          <w:bCs/>
          <w:szCs w:val="28"/>
        </w:rPr>
        <w:t xml:space="preserve"> vi</w:t>
      </w:r>
      <w:r w:rsidRPr="00A41020">
        <w:rPr>
          <w:bCs/>
          <w:szCs w:val="28"/>
          <w:lang w:val="vi-VN"/>
        </w:rPr>
        <w:t xml:space="preserve"> phạm, </w:t>
      </w:r>
      <w:proofErr w:type="spellStart"/>
      <w:r w:rsidRPr="00A41020">
        <w:rPr>
          <w:bCs/>
          <w:szCs w:val="28"/>
        </w:rPr>
        <w:t>coi</w:t>
      </w:r>
      <w:proofErr w:type="spellEnd"/>
      <w:r w:rsidRPr="00A41020">
        <w:rPr>
          <w:bCs/>
          <w:szCs w:val="28"/>
        </w:rPr>
        <w:t xml:space="preserve"> </w:t>
      </w:r>
      <w:proofErr w:type="spellStart"/>
      <w:r w:rsidRPr="00A41020">
        <w:rPr>
          <w:bCs/>
          <w:szCs w:val="28"/>
        </w:rPr>
        <w:t>thường</w:t>
      </w:r>
      <w:proofErr w:type="spellEnd"/>
      <w:r w:rsidRPr="00A41020">
        <w:rPr>
          <w:bCs/>
          <w:szCs w:val="28"/>
        </w:rPr>
        <w:t xml:space="preserve"> </w:t>
      </w:r>
      <w:proofErr w:type="spellStart"/>
      <w:r w:rsidRPr="00A41020">
        <w:rPr>
          <w:bCs/>
          <w:szCs w:val="28"/>
        </w:rPr>
        <w:t>pháp</w:t>
      </w:r>
      <w:proofErr w:type="spellEnd"/>
      <w:r w:rsidRPr="00A41020">
        <w:rPr>
          <w:bCs/>
          <w:szCs w:val="28"/>
        </w:rPr>
        <w:t xml:space="preserve"> </w:t>
      </w:r>
      <w:proofErr w:type="spellStart"/>
      <w:r w:rsidRPr="00A41020">
        <w:rPr>
          <w:bCs/>
          <w:szCs w:val="28"/>
        </w:rPr>
        <w:t>luật</w:t>
      </w:r>
      <w:proofErr w:type="spellEnd"/>
      <w:r w:rsidRPr="00A41020">
        <w:rPr>
          <w:bCs/>
          <w:szCs w:val="28"/>
          <w:lang w:val="vi-VN"/>
        </w:rPr>
        <w:t xml:space="preserve"> khi tham gia giao thông vẫn diễn ra phổ biến</w:t>
      </w:r>
      <w:r w:rsidRPr="00A41020">
        <w:rPr>
          <w:bCs/>
          <w:szCs w:val="28"/>
        </w:rPr>
        <w:t xml:space="preserve">, </w:t>
      </w:r>
      <w:proofErr w:type="spellStart"/>
      <w:r w:rsidRPr="00A41020">
        <w:rPr>
          <w:bCs/>
          <w:szCs w:val="28"/>
        </w:rPr>
        <w:t>văn</w:t>
      </w:r>
      <w:proofErr w:type="spellEnd"/>
      <w:r w:rsidRPr="00A41020">
        <w:rPr>
          <w:bCs/>
          <w:szCs w:val="28"/>
        </w:rPr>
        <w:t xml:space="preserve"> </w:t>
      </w:r>
      <w:proofErr w:type="spellStart"/>
      <w:r w:rsidRPr="00A41020">
        <w:rPr>
          <w:bCs/>
          <w:szCs w:val="28"/>
        </w:rPr>
        <w:t>hóa</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còn</w:t>
      </w:r>
      <w:proofErr w:type="spellEnd"/>
      <w:r w:rsidRPr="00A41020">
        <w:rPr>
          <w:bCs/>
          <w:szCs w:val="28"/>
        </w:rPr>
        <w:t xml:space="preserve"> </w:t>
      </w:r>
      <w:proofErr w:type="spellStart"/>
      <w:r w:rsidRPr="00A41020">
        <w:rPr>
          <w:bCs/>
          <w:szCs w:val="28"/>
        </w:rPr>
        <w:t>nhiều</w:t>
      </w:r>
      <w:proofErr w:type="spellEnd"/>
      <w:r w:rsidRPr="00A41020">
        <w:rPr>
          <w:bCs/>
          <w:szCs w:val="28"/>
        </w:rPr>
        <w:t xml:space="preserve"> </w:t>
      </w:r>
      <w:proofErr w:type="spellStart"/>
      <w:r w:rsidRPr="00A41020">
        <w:rPr>
          <w:bCs/>
          <w:szCs w:val="28"/>
        </w:rPr>
        <w:t>yếu</w:t>
      </w:r>
      <w:proofErr w:type="spellEnd"/>
      <w:r w:rsidRPr="00A41020">
        <w:rPr>
          <w:bCs/>
          <w:szCs w:val="28"/>
        </w:rPr>
        <w:t xml:space="preserve"> </w:t>
      </w:r>
      <w:proofErr w:type="spellStart"/>
      <w:r w:rsidRPr="00A41020">
        <w:rPr>
          <w:bCs/>
          <w:szCs w:val="28"/>
        </w:rPr>
        <w:t>kém</w:t>
      </w:r>
      <w:proofErr w:type="spellEnd"/>
      <w:r w:rsidRPr="00A41020">
        <w:rPr>
          <w:bCs/>
          <w:szCs w:val="28"/>
        </w:rPr>
        <w:t xml:space="preserve">. Các </w:t>
      </w:r>
      <w:proofErr w:type="spellStart"/>
      <w:r w:rsidRPr="00A41020">
        <w:rPr>
          <w:bCs/>
          <w:szCs w:val="28"/>
        </w:rPr>
        <w:t>loại</w:t>
      </w:r>
      <w:proofErr w:type="spellEnd"/>
      <w:r w:rsidRPr="00A41020">
        <w:rPr>
          <w:bCs/>
          <w:szCs w:val="28"/>
        </w:rPr>
        <w:t xml:space="preserve"> </w:t>
      </w:r>
      <w:proofErr w:type="spellStart"/>
      <w:r w:rsidRPr="00A41020">
        <w:rPr>
          <w:bCs/>
          <w:szCs w:val="28"/>
        </w:rPr>
        <w:t>tội</w:t>
      </w:r>
      <w:proofErr w:type="spellEnd"/>
      <w:r w:rsidRPr="00A41020">
        <w:rPr>
          <w:bCs/>
          <w:szCs w:val="28"/>
        </w:rPr>
        <w:t xml:space="preserve"> </w:t>
      </w:r>
      <w:proofErr w:type="spellStart"/>
      <w:r w:rsidRPr="00A41020">
        <w:rPr>
          <w:bCs/>
          <w:szCs w:val="28"/>
        </w:rPr>
        <w:t>phạm</w:t>
      </w:r>
      <w:proofErr w:type="spellEnd"/>
      <w:r w:rsidRPr="00A41020">
        <w:rPr>
          <w:bCs/>
          <w:szCs w:val="28"/>
        </w:rPr>
        <w:t xml:space="preserve"> </w:t>
      </w:r>
      <w:proofErr w:type="spellStart"/>
      <w:r w:rsidRPr="00A41020">
        <w:rPr>
          <w:bCs/>
          <w:szCs w:val="28"/>
        </w:rPr>
        <w:t>hoạt</w:t>
      </w:r>
      <w:proofErr w:type="spellEnd"/>
      <w:r w:rsidRPr="00A41020">
        <w:rPr>
          <w:bCs/>
          <w:szCs w:val="28"/>
        </w:rPr>
        <w:t xml:space="preserve"> </w:t>
      </w:r>
      <w:proofErr w:type="spellStart"/>
      <w:r w:rsidRPr="00A41020">
        <w:rPr>
          <w:bCs/>
          <w:szCs w:val="28"/>
        </w:rPr>
        <w:t>động</w:t>
      </w:r>
      <w:proofErr w:type="spellEnd"/>
      <w:r w:rsidRPr="00A41020">
        <w:rPr>
          <w:bCs/>
          <w:szCs w:val="28"/>
        </w:rPr>
        <w:t xml:space="preserve"> </w:t>
      </w:r>
      <w:proofErr w:type="spellStart"/>
      <w:r w:rsidRPr="00A41020">
        <w:rPr>
          <w:bCs/>
          <w:szCs w:val="28"/>
        </w:rPr>
        <w:t>trên</w:t>
      </w:r>
      <w:proofErr w:type="spellEnd"/>
      <w:r w:rsidRPr="00A41020">
        <w:rPr>
          <w:bCs/>
          <w:szCs w:val="28"/>
        </w:rPr>
        <w:t xml:space="preserve"> </w:t>
      </w:r>
      <w:proofErr w:type="spellStart"/>
      <w:r w:rsidRPr="00A41020">
        <w:rPr>
          <w:bCs/>
          <w:szCs w:val="28"/>
        </w:rPr>
        <w:t>các</w:t>
      </w:r>
      <w:proofErr w:type="spellEnd"/>
      <w:r w:rsidRPr="00A41020">
        <w:rPr>
          <w:bCs/>
          <w:szCs w:val="28"/>
        </w:rPr>
        <w:t xml:space="preserve"> </w:t>
      </w:r>
      <w:proofErr w:type="spellStart"/>
      <w:r w:rsidRPr="00A41020">
        <w:rPr>
          <w:bCs/>
          <w:szCs w:val="28"/>
        </w:rPr>
        <w:t>tuyến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diễn</w:t>
      </w:r>
      <w:proofErr w:type="spellEnd"/>
      <w:r w:rsidRPr="00A41020">
        <w:rPr>
          <w:bCs/>
          <w:szCs w:val="28"/>
        </w:rPr>
        <w:t xml:space="preserve"> </w:t>
      </w:r>
      <w:proofErr w:type="spellStart"/>
      <w:r w:rsidRPr="00A41020">
        <w:rPr>
          <w:bCs/>
          <w:szCs w:val="28"/>
        </w:rPr>
        <w:t>biến</w:t>
      </w:r>
      <w:proofErr w:type="spellEnd"/>
      <w:r w:rsidRPr="00A41020">
        <w:rPr>
          <w:bCs/>
          <w:szCs w:val="28"/>
        </w:rPr>
        <w:t xml:space="preserve"> </w:t>
      </w:r>
      <w:proofErr w:type="spellStart"/>
      <w:r w:rsidRPr="00A41020">
        <w:rPr>
          <w:bCs/>
          <w:szCs w:val="28"/>
        </w:rPr>
        <w:t>phức</w:t>
      </w:r>
      <w:proofErr w:type="spellEnd"/>
      <w:r w:rsidRPr="00A41020">
        <w:rPr>
          <w:bCs/>
          <w:szCs w:val="28"/>
        </w:rPr>
        <w:t xml:space="preserve"> </w:t>
      </w:r>
      <w:proofErr w:type="spellStart"/>
      <w:r w:rsidRPr="00A41020">
        <w:rPr>
          <w:bCs/>
          <w:szCs w:val="28"/>
        </w:rPr>
        <w:t>tạp</w:t>
      </w:r>
      <w:proofErr w:type="spellEnd"/>
      <w:r w:rsidRPr="00A41020">
        <w:rPr>
          <w:bCs/>
          <w:szCs w:val="28"/>
        </w:rPr>
        <w:t xml:space="preserve">. </w:t>
      </w:r>
      <w:r w:rsidRPr="00A41020">
        <w:rPr>
          <w:bCs/>
          <w:szCs w:val="28"/>
          <w:lang w:val="vi-VN"/>
        </w:rPr>
        <w:t>C</w:t>
      </w:r>
      <w:proofErr w:type="spellStart"/>
      <w:r w:rsidRPr="00A41020">
        <w:rPr>
          <w:bCs/>
          <w:szCs w:val="28"/>
        </w:rPr>
        <w:t>ác</w:t>
      </w:r>
      <w:proofErr w:type="spellEnd"/>
      <w:r w:rsidRPr="00A41020">
        <w:rPr>
          <w:bCs/>
          <w:szCs w:val="28"/>
        </w:rPr>
        <w:t xml:space="preserve"> </w:t>
      </w:r>
      <w:proofErr w:type="spellStart"/>
      <w:r w:rsidRPr="00A41020">
        <w:rPr>
          <w:bCs/>
          <w:szCs w:val="28"/>
        </w:rPr>
        <w:t>vấn</w:t>
      </w:r>
      <w:proofErr w:type="spellEnd"/>
      <w:r w:rsidRPr="00A41020">
        <w:rPr>
          <w:bCs/>
          <w:szCs w:val="28"/>
        </w:rPr>
        <w:t xml:space="preserve"> </w:t>
      </w:r>
      <w:proofErr w:type="spellStart"/>
      <w:r w:rsidRPr="00A41020">
        <w:rPr>
          <w:bCs/>
          <w:szCs w:val="28"/>
        </w:rPr>
        <w:t>đề</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an </w:t>
      </w:r>
      <w:proofErr w:type="spellStart"/>
      <w:r w:rsidRPr="00A41020">
        <w:rPr>
          <w:bCs/>
          <w:szCs w:val="28"/>
        </w:rPr>
        <w:t>ninh</w:t>
      </w:r>
      <w:proofErr w:type="spellEnd"/>
      <w:r w:rsidRPr="00A41020">
        <w:rPr>
          <w:bCs/>
          <w:szCs w:val="28"/>
        </w:rPr>
        <w:t xml:space="preserve"> </w:t>
      </w:r>
      <w:proofErr w:type="spellStart"/>
      <w:r w:rsidRPr="00A41020">
        <w:rPr>
          <w:bCs/>
          <w:szCs w:val="28"/>
        </w:rPr>
        <w:t>như</w:t>
      </w:r>
      <w:proofErr w:type="spellEnd"/>
      <w:r w:rsidRPr="00A41020">
        <w:rPr>
          <w:bCs/>
          <w:szCs w:val="28"/>
        </w:rPr>
        <w:t xml:space="preserve"> </w:t>
      </w:r>
      <w:proofErr w:type="spellStart"/>
      <w:r w:rsidRPr="00A41020">
        <w:rPr>
          <w:bCs/>
          <w:szCs w:val="28"/>
        </w:rPr>
        <w:t>biểu</w:t>
      </w:r>
      <w:proofErr w:type="spellEnd"/>
      <w:r w:rsidRPr="00A41020">
        <w:rPr>
          <w:bCs/>
          <w:szCs w:val="28"/>
        </w:rPr>
        <w:t xml:space="preserve"> </w:t>
      </w:r>
      <w:proofErr w:type="spellStart"/>
      <w:r w:rsidRPr="00A41020">
        <w:rPr>
          <w:bCs/>
          <w:szCs w:val="28"/>
        </w:rPr>
        <w:t>tình</w:t>
      </w:r>
      <w:proofErr w:type="spellEnd"/>
      <w:r w:rsidRPr="00A41020">
        <w:rPr>
          <w:bCs/>
          <w:szCs w:val="28"/>
        </w:rPr>
        <w:t xml:space="preserve"> </w:t>
      </w:r>
      <w:proofErr w:type="spellStart"/>
      <w:r w:rsidRPr="00A41020">
        <w:rPr>
          <w:bCs/>
          <w:szCs w:val="28"/>
        </w:rPr>
        <w:t>trái</w:t>
      </w:r>
      <w:proofErr w:type="spellEnd"/>
      <w:r w:rsidRPr="00A41020">
        <w:rPr>
          <w:bCs/>
          <w:szCs w:val="28"/>
        </w:rPr>
        <w:t xml:space="preserve"> </w:t>
      </w:r>
      <w:proofErr w:type="spellStart"/>
      <w:r w:rsidRPr="00A41020">
        <w:rPr>
          <w:bCs/>
          <w:szCs w:val="28"/>
        </w:rPr>
        <w:t>pháp</w:t>
      </w:r>
      <w:proofErr w:type="spellEnd"/>
      <w:r w:rsidRPr="00A41020">
        <w:rPr>
          <w:bCs/>
          <w:szCs w:val="28"/>
        </w:rPr>
        <w:t xml:space="preserve"> </w:t>
      </w:r>
      <w:proofErr w:type="spellStart"/>
      <w:r w:rsidRPr="00A41020">
        <w:rPr>
          <w:bCs/>
          <w:szCs w:val="28"/>
        </w:rPr>
        <w:t>luật</w:t>
      </w:r>
      <w:proofErr w:type="spellEnd"/>
      <w:r w:rsidRPr="00A41020">
        <w:rPr>
          <w:bCs/>
          <w:szCs w:val="28"/>
        </w:rPr>
        <w:t xml:space="preserve">, </w:t>
      </w:r>
      <w:proofErr w:type="spellStart"/>
      <w:r w:rsidRPr="00A41020">
        <w:rPr>
          <w:bCs/>
          <w:szCs w:val="28"/>
        </w:rPr>
        <w:t>tụ</w:t>
      </w:r>
      <w:proofErr w:type="spellEnd"/>
      <w:r w:rsidRPr="00A41020">
        <w:rPr>
          <w:bCs/>
          <w:szCs w:val="28"/>
        </w:rPr>
        <w:t xml:space="preserve"> </w:t>
      </w:r>
      <w:proofErr w:type="spellStart"/>
      <w:r w:rsidRPr="00A41020">
        <w:rPr>
          <w:bCs/>
          <w:szCs w:val="28"/>
        </w:rPr>
        <w:t>tập</w:t>
      </w:r>
      <w:proofErr w:type="spellEnd"/>
      <w:r w:rsidRPr="00A41020">
        <w:rPr>
          <w:bCs/>
          <w:szCs w:val="28"/>
        </w:rPr>
        <w:t xml:space="preserve"> </w:t>
      </w:r>
      <w:proofErr w:type="spellStart"/>
      <w:r w:rsidRPr="00A41020">
        <w:rPr>
          <w:bCs/>
          <w:szCs w:val="28"/>
        </w:rPr>
        <w:t>đông</w:t>
      </w:r>
      <w:proofErr w:type="spellEnd"/>
      <w:r w:rsidRPr="00A41020">
        <w:rPr>
          <w:bCs/>
          <w:szCs w:val="28"/>
        </w:rPr>
        <w:t xml:space="preserve"> </w:t>
      </w:r>
      <w:proofErr w:type="spellStart"/>
      <w:r w:rsidRPr="00A41020">
        <w:rPr>
          <w:bCs/>
          <w:szCs w:val="28"/>
        </w:rPr>
        <w:t>người</w:t>
      </w:r>
      <w:proofErr w:type="spellEnd"/>
      <w:r w:rsidR="00443148" w:rsidRPr="00A41020">
        <w:rPr>
          <w:bCs/>
          <w:szCs w:val="28"/>
        </w:rPr>
        <w:t xml:space="preserve"> </w:t>
      </w:r>
      <w:proofErr w:type="spellStart"/>
      <w:r w:rsidRPr="00A41020">
        <w:rPr>
          <w:bCs/>
          <w:szCs w:val="28"/>
        </w:rPr>
        <w:t>trên</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ảnh</w:t>
      </w:r>
      <w:proofErr w:type="spellEnd"/>
      <w:r w:rsidRPr="00A41020">
        <w:rPr>
          <w:bCs/>
          <w:szCs w:val="28"/>
        </w:rPr>
        <w:t xml:space="preserve"> </w:t>
      </w:r>
      <w:proofErr w:type="spellStart"/>
      <w:r w:rsidRPr="00A41020">
        <w:rPr>
          <w:bCs/>
          <w:szCs w:val="28"/>
        </w:rPr>
        <w:t>hưởng</w:t>
      </w:r>
      <w:proofErr w:type="spellEnd"/>
      <w:r w:rsidRPr="00A41020">
        <w:rPr>
          <w:bCs/>
          <w:szCs w:val="28"/>
        </w:rPr>
        <w:t xml:space="preserve"> </w:t>
      </w:r>
      <w:proofErr w:type="spellStart"/>
      <w:r w:rsidRPr="00A41020">
        <w:rPr>
          <w:bCs/>
          <w:szCs w:val="28"/>
        </w:rPr>
        <w:t>trực</w:t>
      </w:r>
      <w:proofErr w:type="spellEnd"/>
      <w:r w:rsidRPr="00A41020">
        <w:rPr>
          <w:bCs/>
          <w:szCs w:val="28"/>
        </w:rPr>
        <w:t xml:space="preserve"> </w:t>
      </w:r>
      <w:proofErr w:type="spellStart"/>
      <w:r w:rsidRPr="00A41020">
        <w:rPr>
          <w:bCs/>
          <w:szCs w:val="28"/>
        </w:rPr>
        <w:t>tiếp</w:t>
      </w:r>
      <w:proofErr w:type="spellEnd"/>
      <w:r w:rsidRPr="00A41020">
        <w:rPr>
          <w:bCs/>
          <w:szCs w:val="28"/>
        </w:rPr>
        <w:t xml:space="preserve"> </w:t>
      </w:r>
      <w:proofErr w:type="spellStart"/>
      <w:r w:rsidRPr="00A41020">
        <w:rPr>
          <w:bCs/>
          <w:szCs w:val="28"/>
        </w:rPr>
        <w:t>đến</w:t>
      </w:r>
      <w:proofErr w:type="spellEnd"/>
      <w:r w:rsidRPr="00A41020">
        <w:rPr>
          <w:bCs/>
          <w:szCs w:val="28"/>
        </w:rPr>
        <w:t xml:space="preserve"> an </w:t>
      </w:r>
      <w:proofErr w:type="spellStart"/>
      <w:r w:rsidRPr="00A41020">
        <w:rPr>
          <w:bCs/>
          <w:szCs w:val="28"/>
        </w:rPr>
        <w:t>ninh</w:t>
      </w:r>
      <w:proofErr w:type="spellEnd"/>
      <w:r w:rsidRPr="00A41020">
        <w:rPr>
          <w:bCs/>
          <w:szCs w:val="28"/>
        </w:rPr>
        <w:t xml:space="preserve"> </w:t>
      </w:r>
      <w:proofErr w:type="spellStart"/>
      <w:r w:rsidRPr="00A41020">
        <w:rPr>
          <w:bCs/>
          <w:szCs w:val="28"/>
        </w:rPr>
        <w:t>quốc</w:t>
      </w:r>
      <w:proofErr w:type="spellEnd"/>
      <w:r w:rsidRPr="00A41020">
        <w:rPr>
          <w:bCs/>
          <w:szCs w:val="28"/>
        </w:rPr>
        <w:t xml:space="preserve"> </w:t>
      </w:r>
      <w:proofErr w:type="spellStart"/>
      <w:r w:rsidRPr="00A41020">
        <w:rPr>
          <w:bCs/>
          <w:szCs w:val="28"/>
        </w:rPr>
        <w:t>gia</w:t>
      </w:r>
      <w:proofErr w:type="spellEnd"/>
      <w:r w:rsidRPr="00A41020">
        <w:rPr>
          <w:bCs/>
          <w:szCs w:val="28"/>
        </w:rPr>
        <w:t xml:space="preserve">, </w:t>
      </w:r>
      <w:proofErr w:type="spellStart"/>
      <w:r w:rsidRPr="00A41020">
        <w:rPr>
          <w:bCs/>
          <w:szCs w:val="28"/>
        </w:rPr>
        <w:t>trật</w:t>
      </w:r>
      <w:proofErr w:type="spellEnd"/>
      <w:r w:rsidRPr="00A41020">
        <w:rPr>
          <w:bCs/>
          <w:szCs w:val="28"/>
        </w:rPr>
        <w:t xml:space="preserve"> </w:t>
      </w:r>
      <w:proofErr w:type="spellStart"/>
      <w:r w:rsidRPr="00A41020">
        <w:rPr>
          <w:bCs/>
          <w:szCs w:val="28"/>
        </w:rPr>
        <w:t>tự</w:t>
      </w:r>
      <w:proofErr w:type="spellEnd"/>
      <w:r w:rsidRPr="00A41020">
        <w:rPr>
          <w:bCs/>
          <w:szCs w:val="28"/>
        </w:rPr>
        <w:t xml:space="preserve">, an </w:t>
      </w:r>
      <w:proofErr w:type="spellStart"/>
      <w:r w:rsidRPr="00A41020">
        <w:rPr>
          <w:bCs/>
          <w:szCs w:val="28"/>
        </w:rPr>
        <w:t>toàn</w:t>
      </w:r>
      <w:proofErr w:type="spellEnd"/>
      <w:r w:rsidRPr="00A41020">
        <w:rPr>
          <w:bCs/>
          <w:szCs w:val="28"/>
        </w:rPr>
        <w:t xml:space="preserve"> </w:t>
      </w:r>
      <w:proofErr w:type="spellStart"/>
      <w:r w:rsidRPr="00A41020">
        <w:rPr>
          <w:bCs/>
          <w:szCs w:val="28"/>
        </w:rPr>
        <w:t>xã</w:t>
      </w:r>
      <w:proofErr w:type="spellEnd"/>
      <w:r w:rsidRPr="00A41020">
        <w:rPr>
          <w:bCs/>
          <w:szCs w:val="28"/>
        </w:rPr>
        <w:t xml:space="preserve"> </w:t>
      </w:r>
      <w:proofErr w:type="spellStart"/>
      <w:r w:rsidRPr="00A41020">
        <w:rPr>
          <w:bCs/>
          <w:szCs w:val="28"/>
        </w:rPr>
        <w:t>hội</w:t>
      </w:r>
      <w:proofErr w:type="spellEnd"/>
      <w:r w:rsidRPr="00A41020">
        <w:rPr>
          <w:bCs/>
          <w:szCs w:val="28"/>
        </w:rPr>
        <w:t>.</w:t>
      </w:r>
    </w:p>
    <w:p w14:paraId="6BDCF0FA" w14:textId="77777777" w:rsidR="00BD0E88" w:rsidRPr="00A41020" w:rsidRDefault="00BD0E88" w:rsidP="00A41020">
      <w:pPr>
        <w:spacing w:before="80" w:after="80"/>
        <w:ind w:firstLine="432"/>
        <w:jc w:val="both"/>
        <w:rPr>
          <w:bCs/>
          <w:szCs w:val="28"/>
        </w:rPr>
      </w:pPr>
      <w:proofErr w:type="spellStart"/>
      <w:r w:rsidRPr="00A41020">
        <w:rPr>
          <w:bCs/>
          <w:szCs w:val="28"/>
        </w:rPr>
        <w:t>Ùn</w:t>
      </w:r>
      <w:proofErr w:type="spellEnd"/>
      <w:r w:rsidRPr="00A41020">
        <w:rPr>
          <w:bCs/>
          <w:szCs w:val="28"/>
        </w:rPr>
        <w:t xml:space="preserve"> </w:t>
      </w:r>
      <w:proofErr w:type="spellStart"/>
      <w:r w:rsidRPr="00A41020">
        <w:rPr>
          <w:bCs/>
          <w:szCs w:val="28"/>
        </w:rPr>
        <w:t>tắc</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phức</w:t>
      </w:r>
      <w:proofErr w:type="spellEnd"/>
      <w:r w:rsidRPr="00A41020">
        <w:rPr>
          <w:bCs/>
          <w:szCs w:val="28"/>
        </w:rPr>
        <w:t xml:space="preserve"> </w:t>
      </w:r>
      <w:proofErr w:type="spellStart"/>
      <w:r w:rsidRPr="00A41020">
        <w:rPr>
          <w:bCs/>
          <w:szCs w:val="28"/>
        </w:rPr>
        <w:t>tạp</w:t>
      </w:r>
      <w:proofErr w:type="spellEnd"/>
      <w:r w:rsidRPr="00A41020">
        <w:rPr>
          <w:bCs/>
          <w:szCs w:val="28"/>
        </w:rPr>
        <w:t xml:space="preserve"> </w:t>
      </w:r>
      <w:proofErr w:type="spellStart"/>
      <w:r w:rsidRPr="00A41020">
        <w:rPr>
          <w:bCs/>
          <w:szCs w:val="28"/>
        </w:rPr>
        <w:t>tại</w:t>
      </w:r>
      <w:proofErr w:type="spellEnd"/>
      <w:r w:rsidRPr="00A41020">
        <w:rPr>
          <w:bCs/>
          <w:szCs w:val="28"/>
        </w:rPr>
        <w:t xml:space="preserve"> </w:t>
      </w:r>
      <w:proofErr w:type="spellStart"/>
      <w:r w:rsidRPr="00A41020">
        <w:rPr>
          <w:bCs/>
          <w:szCs w:val="28"/>
        </w:rPr>
        <w:t>các</w:t>
      </w:r>
      <w:proofErr w:type="spellEnd"/>
      <w:r w:rsidRPr="00A41020">
        <w:rPr>
          <w:bCs/>
          <w:szCs w:val="28"/>
        </w:rPr>
        <w:t xml:space="preserve"> </w:t>
      </w:r>
      <w:proofErr w:type="spellStart"/>
      <w:r w:rsidRPr="00A41020">
        <w:rPr>
          <w:bCs/>
          <w:szCs w:val="28"/>
        </w:rPr>
        <w:t>thành</w:t>
      </w:r>
      <w:proofErr w:type="spellEnd"/>
      <w:r w:rsidRPr="00A41020">
        <w:rPr>
          <w:bCs/>
          <w:szCs w:val="28"/>
        </w:rPr>
        <w:t xml:space="preserve"> </w:t>
      </w:r>
      <w:proofErr w:type="spellStart"/>
      <w:r w:rsidRPr="00A41020">
        <w:rPr>
          <w:bCs/>
          <w:szCs w:val="28"/>
        </w:rPr>
        <w:t>phố</w:t>
      </w:r>
      <w:proofErr w:type="spellEnd"/>
      <w:r w:rsidRPr="00A41020">
        <w:rPr>
          <w:bCs/>
          <w:szCs w:val="28"/>
        </w:rPr>
        <w:t xml:space="preserve"> </w:t>
      </w:r>
      <w:proofErr w:type="spellStart"/>
      <w:r w:rsidRPr="00A41020">
        <w:rPr>
          <w:bCs/>
          <w:szCs w:val="28"/>
        </w:rPr>
        <w:t>lớn</w:t>
      </w:r>
      <w:proofErr w:type="spellEnd"/>
      <w:r w:rsidRPr="00A41020">
        <w:rPr>
          <w:bCs/>
          <w:szCs w:val="28"/>
        </w:rPr>
        <w:t xml:space="preserve"> do </w:t>
      </w:r>
      <w:proofErr w:type="spellStart"/>
      <w:r w:rsidRPr="00A41020">
        <w:rPr>
          <w:bCs/>
          <w:szCs w:val="28"/>
        </w:rPr>
        <w:t>lưu</w:t>
      </w:r>
      <w:proofErr w:type="spellEnd"/>
      <w:r w:rsidRPr="00A41020">
        <w:rPr>
          <w:bCs/>
          <w:szCs w:val="28"/>
        </w:rPr>
        <w:t xml:space="preserve"> </w:t>
      </w:r>
      <w:proofErr w:type="spellStart"/>
      <w:r w:rsidRPr="00A41020">
        <w:rPr>
          <w:bCs/>
          <w:szCs w:val="28"/>
        </w:rPr>
        <w:t>lượng</w:t>
      </w:r>
      <w:proofErr w:type="spellEnd"/>
      <w:r w:rsidRPr="00A41020">
        <w:rPr>
          <w:bCs/>
          <w:szCs w:val="28"/>
        </w:rPr>
        <w:t xml:space="preserve"> </w:t>
      </w:r>
      <w:proofErr w:type="spellStart"/>
      <w:r w:rsidRPr="00A41020">
        <w:rPr>
          <w:bCs/>
          <w:szCs w:val="28"/>
        </w:rPr>
        <w:t>phương</w:t>
      </w:r>
      <w:proofErr w:type="spellEnd"/>
      <w:r w:rsidRPr="00A41020">
        <w:rPr>
          <w:bCs/>
          <w:szCs w:val="28"/>
        </w:rPr>
        <w:t xml:space="preserve"> </w:t>
      </w:r>
      <w:proofErr w:type="spellStart"/>
      <w:r w:rsidRPr="00A41020">
        <w:rPr>
          <w:bCs/>
          <w:szCs w:val="28"/>
        </w:rPr>
        <w:t>tiện</w:t>
      </w:r>
      <w:proofErr w:type="spellEnd"/>
      <w:r w:rsidRPr="00A41020">
        <w:rPr>
          <w:bCs/>
          <w:szCs w:val="28"/>
        </w:rPr>
        <w:t xml:space="preserve"> </w:t>
      </w:r>
      <w:proofErr w:type="spellStart"/>
      <w:r w:rsidRPr="00A41020">
        <w:rPr>
          <w:bCs/>
          <w:szCs w:val="28"/>
        </w:rPr>
        <w:t>tăng</w:t>
      </w:r>
      <w:proofErr w:type="spellEnd"/>
      <w:r w:rsidRPr="00A41020">
        <w:rPr>
          <w:bCs/>
          <w:szCs w:val="28"/>
        </w:rPr>
        <w:t xml:space="preserve"> </w:t>
      </w:r>
      <w:proofErr w:type="spellStart"/>
      <w:r w:rsidRPr="00A41020">
        <w:rPr>
          <w:bCs/>
          <w:szCs w:val="28"/>
        </w:rPr>
        <w:t>đột</w:t>
      </w:r>
      <w:proofErr w:type="spellEnd"/>
      <w:r w:rsidRPr="00A41020">
        <w:rPr>
          <w:bCs/>
          <w:szCs w:val="28"/>
        </w:rPr>
        <w:t xml:space="preserve"> </w:t>
      </w:r>
      <w:proofErr w:type="spellStart"/>
      <w:r w:rsidRPr="00A41020">
        <w:rPr>
          <w:bCs/>
          <w:szCs w:val="28"/>
        </w:rPr>
        <w:t>biến</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khi</w:t>
      </w:r>
      <w:proofErr w:type="spellEnd"/>
      <w:r w:rsidRPr="00A41020">
        <w:rPr>
          <w:bCs/>
          <w:szCs w:val="28"/>
        </w:rPr>
        <w:t xml:space="preserve"> </w:t>
      </w:r>
      <w:proofErr w:type="spellStart"/>
      <w:r w:rsidRPr="00A41020">
        <w:rPr>
          <w:bCs/>
          <w:szCs w:val="28"/>
        </w:rPr>
        <w:t>tổ</w:t>
      </w:r>
      <w:proofErr w:type="spellEnd"/>
      <w:r w:rsidRPr="00A41020">
        <w:rPr>
          <w:bCs/>
          <w:szCs w:val="28"/>
        </w:rPr>
        <w:t xml:space="preserve"> </w:t>
      </w:r>
      <w:proofErr w:type="spellStart"/>
      <w:r w:rsidRPr="00A41020">
        <w:rPr>
          <w:bCs/>
          <w:szCs w:val="28"/>
        </w:rPr>
        <w:t>chức</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hạ</w:t>
      </w:r>
      <w:proofErr w:type="spellEnd"/>
      <w:r w:rsidRPr="00A41020">
        <w:rPr>
          <w:bCs/>
          <w:szCs w:val="28"/>
        </w:rPr>
        <w:t xml:space="preserve"> </w:t>
      </w:r>
      <w:proofErr w:type="spellStart"/>
      <w:r w:rsidRPr="00A41020">
        <w:rPr>
          <w:bCs/>
          <w:szCs w:val="28"/>
        </w:rPr>
        <w:t>tầng</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chưa</w:t>
      </w:r>
      <w:proofErr w:type="spellEnd"/>
      <w:r w:rsidRPr="00A41020">
        <w:rPr>
          <w:bCs/>
          <w:szCs w:val="28"/>
        </w:rPr>
        <w:t xml:space="preserve"> </w:t>
      </w:r>
      <w:proofErr w:type="spellStart"/>
      <w:r w:rsidRPr="00A41020">
        <w:rPr>
          <w:bCs/>
          <w:szCs w:val="28"/>
        </w:rPr>
        <w:t>đáp</w:t>
      </w:r>
      <w:proofErr w:type="spellEnd"/>
      <w:r w:rsidRPr="00A41020">
        <w:rPr>
          <w:bCs/>
          <w:szCs w:val="28"/>
        </w:rPr>
        <w:t xml:space="preserve"> </w:t>
      </w:r>
      <w:proofErr w:type="spellStart"/>
      <w:r w:rsidRPr="00A41020">
        <w:rPr>
          <w:bCs/>
          <w:szCs w:val="28"/>
        </w:rPr>
        <w:t>ứng</w:t>
      </w:r>
      <w:proofErr w:type="spellEnd"/>
      <w:r w:rsidRPr="00A41020">
        <w:rPr>
          <w:bCs/>
          <w:szCs w:val="28"/>
        </w:rPr>
        <w:t xml:space="preserve"> </w:t>
      </w:r>
      <w:proofErr w:type="spellStart"/>
      <w:r w:rsidRPr="00A41020">
        <w:rPr>
          <w:bCs/>
          <w:szCs w:val="28"/>
        </w:rPr>
        <w:t>yêu</w:t>
      </w:r>
      <w:proofErr w:type="spellEnd"/>
      <w:r w:rsidRPr="00A41020">
        <w:rPr>
          <w:bCs/>
          <w:szCs w:val="28"/>
        </w:rPr>
        <w:t xml:space="preserve"> </w:t>
      </w:r>
      <w:proofErr w:type="spellStart"/>
      <w:r w:rsidRPr="00A41020">
        <w:rPr>
          <w:bCs/>
          <w:szCs w:val="28"/>
        </w:rPr>
        <w:t>cầu</w:t>
      </w:r>
      <w:proofErr w:type="spellEnd"/>
      <w:r w:rsidRPr="00A41020">
        <w:rPr>
          <w:bCs/>
          <w:szCs w:val="28"/>
        </w:rPr>
        <w:t xml:space="preserve">, </w:t>
      </w:r>
      <w:proofErr w:type="spellStart"/>
      <w:r w:rsidRPr="00A41020">
        <w:rPr>
          <w:bCs/>
          <w:szCs w:val="28"/>
        </w:rPr>
        <w:t>gây</w:t>
      </w:r>
      <w:proofErr w:type="spellEnd"/>
      <w:r w:rsidRPr="00A41020">
        <w:rPr>
          <w:bCs/>
          <w:szCs w:val="28"/>
        </w:rPr>
        <w:t xml:space="preserve"> </w:t>
      </w:r>
      <w:proofErr w:type="spellStart"/>
      <w:r w:rsidRPr="00A41020">
        <w:rPr>
          <w:bCs/>
          <w:szCs w:val="28"/>
        </w:rPr>
        <w:t>tắc</w:t>
      </w:r>
      <w:proofErr w:type="spellEnd"/>
      <w:r w:rsidRPr="00A41020">
        <w:rPr>
          <w:bCs/>
          <w:szCs w:val="28"/>
        </w:rPr>
        <w:t xml:space="preserve"> </w:t>
      </w:r>
      <w:proofErr w:type="spellStart"/>
      <w:r w:rsidRPr="00A41020">
        <w:rPr>
          <w:bCs/>
          <w:szCs w:val="28"/>
        </w:rPr>
        <w:t>nghẽn</w:t>
      </w:r>
      <w:proofErr w:type="spellEnd"/>
      <w:r w:rsidRPr="00A41020">
        <w:rPr>
          <w:bCs/>
          <w:szCs w:val="28"/>
        </w:rPr>
        <w:t xml:space="preserve"> </w:t>
      </w:r>
      <w:proofErr w:type="spellStart"/>
      <w:r w:rsidRPr="00A41020">
        <w:rPr>
          <w:bCs/>
          <w:szCs w:val="28"/>
        </w:rPr>
        <w:t>trên</w:t>
      </w:r>
      <w:proofErr w:type="spellEnd"/>
      <w:r w:rsidRPr="00A41020">
        <w:rPr>
          <w:bCs/>
          <w:szCs w:val="28"/>
        </w:rPr>
        <w:t xml:space="preserve"> </w:t>
      </w:r>
      <w:proofErr w:type="spellStart"/>
      <w:r w:rsidRPr="00A41020">
        <w:rPr>
          <w:bCs/>
          <w:szCs w:val="28"/>
        </w:rPr>
        <w:t>diện</w:t>
      </w:r>
      <w:proofErr w:type="spellEnd"/>
      <w:r w:rsidRPr="00A41020">
        <w:rPr>
          <w:bCs/>
          <w:szCs w:val="28"/>
        </w:rPr>
        <w:t xml:space="preserve"> </w:t>
      </w:r>
      <w:proofErr w:type="spellStart"/>
      <w:r w:rsidRPr="00A41020">
        <w:rPr>
          <w:bCs/>
          <w:szCs w:val="28"/>
        </w:rPr>
        <w:t>rộng</w:t>
      </w:r>
      <w:proofErr w:type="spellEnd"/>
      <w:r w:rsidRPr="00A41020">
        <w:rPr>
          <w:bCs/>
          <w:szCs w:val="28"/>
        </w:rPr>
        <w:t xml:space="preserve"> </w:t>
      </w:r>
      <w:proofErr w:type="spellStart"/>
      <w:r w:rsidRPr="00A41020">
        <w:rPr>
          <w:bCs/>
          <w:szCs w:val="28"/>
        </w:rPr>
        <w:t>tại</w:t>
      </w:r>
      <w:proofErr w:type="spellEnd"/>
      <w:r w:rsidRPr="00A41020">
        <w:rPr>
          <w:bCs/>
          <w:szCs w:val="28"/>
        </w:rPr>
        <w:t xml:space="preserve"> </w:t>
      </w:r>
      <w:proofErr w:type="spellStart"/>
      <w:r w:rsidRPr="00A41020">
        <w:rPr>
          <w:bCs/>
          <w:szCs w:val="28"/>
        </w:rPr>
        <w:t>các</w:t>
      </w:r>
      <w:proofErr w:type="spellEnd"/>
      <w:r w:rsidRPr="00A41020">
        <w:rPr>
          <w:bCs/>
          <w:szCs w:val="28"/>
        </w:rPr>
        <w:t xml:space="preserve"> </w:t>
      </w:r>
      <w:proofErr w:type="spellStart"/>
      <w:r w:rsidRPr="00A41020">
        <w:rPr>
          <w:bCs/>
          <w:szCs w:val="28"/>
        </w:rPr>
        <w:t>đô</w:t>
      </w:r>
      <w:proofErr w:type="spellEnd"/>
      <w:r w:rsidRPr="00A41020">
        <w:rPr>
          <w:bCs/>
          <w:szCs w:val="28"/>
        </w:rPr>
        <w:t xml:space="preserve"> </w:t>
      </w:r>
      <w:proofErr w:type="spellStart"/>
      <w:r w:rsidRPr="00A41020">
        <w:rPr>
          <w:bCs/>
          <w:szCs w:val="28"/>
        </w:rPr>
        <w:t>thị</w:t>
      </w:r>
      <w:proofErr w:type="spellEnd"/>
      <w:r w:rsidRPr="00A41020">
        <w:rPr>
          <w:bCs/>
          <w:szCs w:val="28"/>
        </w:rPr>
        <w:t xml:space="preserve"> </w:t>
      </w:r>
      <w:proofErr w:type="spellStart"/>
      <w:r w:rsidRPr="00A41020">
        <w:rPr>
          <w:bCs/>
          <w:szCs w:val="28"/>
        </w:rPr>
        <w:t>lớn</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trên</w:t>
      </w:r>
      <w:proofErr w:type="spellEnd"/>
      <w:r w:rsidRPr="00A41020">
        <w:rPr>
          <w:bCs/>
          <w:szCs w:val="28"/>
        </w:rPr>
        <w:t xml:space="preserve"> </w:t>
      </w:r>
      <w:proofErr w:type="spellStart"/>
      <w:r w:rsidRPr="00A41020">
        <w:rPr>
          <w:bCs/>
          <w:szCs w:val="28"/>
        </w:rPr>
        <w:t>các</w:t>
      </w:r>
      <w:proofErr w:type="spellEnd"/>
      <w:r w:rsidRPr="00A41020">
        <w:rPr>
          <w:bCs/>
          <w:szCs w:val="28"/>
        </w:rPr>
        <w:t xml:space="preserve"> </w:t>
      </w:r>
      <w:proofErr w:type="spellStart"/>
      <w:r w:rsidRPr="00A41020">
        <w:rPr>
          <w:bCs/>
          <w:szCs w:val="28"/>
        </w:rPr>
        <w:t>tuyến</w:t>
      </w:r>
      <w:proofErr w:type="spellEnd"/>
      <w:r w:rsidRPr="00A41020">
        <w:rPr>
          <w:bCs/>
          <w:szCs w:val="28"/>
        </w:rPr>
        <w:t xml:space="preserve"> </w:t>
      </w:r>
      <w:proofErr w:type="spellStart"/>
      <w:r w:rsidRPr="00A41020">
        <w:rPr>
          <w:bCs/>
          <w:szCs w:val="28"/>
        </w:rPr>
        <w:t>cao</w:t>
      </w:r>
      <w:proofErr w:type="spellEnd"/>
      <w:r w:rsidRPr="00A41020">
        <w:rPr>
          <w:bCs/>
          <w:szCs w:val="28"/>
        </w:rPr>
        <w:t xml:space="preserve"> </w:t>
      </w:r>
      <w:proofErr w:type="spellStart"/>
      <w:r w:rsidRPr="00A41020">
        <w:rPr>
          <w:bCs/>
          <w:szCs w:val="28"/>
        </w:rPr>
        <w:t>tốc</w:t>
      </w:r>
      <w:proofErr w:type="spellEnd"/>
      <w:r w:rsidRPr="00A41020">
        <w:rPr>
          <w:bCs/>
          <w:szCs w:val="28"/>
        </w:rPr>
        <w:t xml:space="preserve">, </w:t>
      </w:r>
      <w:proofErr w:type="spellStart"/>
      <w:r w:rsidRPr="00A41020">
        <w:rPr>
          <w:bCs/>
          <w:szCs w:val="28"/>
        </w:rPr>
        <w:t>quốc</w:t>
      </w:r>
      <w:proofErr w:type="spellEnd"/>
      <w:r w:rsidRPr="00A41020">
        <w:rPr>
          <w:bCs/>
          <w:szCs w:val="28"/>
        </w:rPr>
        <w:t xml:space="preserve"> </w:t>
      </w:r>
      <w:proofErr w:type="spellStart"/>
      <w:r w:rsidRPr="00A41020">
        <w:rPr>
          <w:bCs/>
          <w:szCs w:val="28"/>
        </w:rPr>
        <w:t>lộ</w:t>
      </w:r>
      <w:proofErr w:type="spellEnd"/>
      <w:r w:rsidRPr="00A41020">
        <w:rPr>
          <w:bCs/>
          <w:szCs w:val="28"/>
        </w:rPr>
        <w:t xml:space="preserve"> </w:t>
      </w:r>
      <w:proofErr w:type="spellStart"/>
      <w:r w:rsidRPr="00A41020">
        <w:rPr>
          <w:bCs/>
          <w:szCs w:val="28"/>
        </w:rPr>
        <w:t>trọng</w:t>
      </w:r>
      <w:proofErr w:type="spellEnd"/>
      <w:r w:rsidRPr="00A41020">
        <w:rPr>
          <w:bCs/>
          <w:szCs w:val="28"/>
        </w:rPr>
        <w:t xml:space="preserve"> </w:t>
      </w:r>
      <w:proofErr w:type="spellStart"/>
      <w:r w:rsidRPr="00A41020">
        <w:rPr>
          <w:bCs/>
          <w:szCs w:val="28"/>
        </w:rPr>
        <w:t>điểm</w:t>
      </w:r>
      <w:proofErr w:type="spellEnd"/>
      <w:r w:rsidRPr="00A41020">
        <w:rPr>
          <w:bCs/>
          <w:szCs w:val="28"/>
        </w:rPr>
        <w:t xml:space="preserve">, </w:t>
      </w:r>
      <w:proofErr w:type="spellStart"/>
      <w:r w:rsidRPr="00A41020">
        <w:rPr>
          <w:bCs/>
          <w:szCs w:val="28"/>
        </w:rPr>
        <w:t>gây</w:t>
      </w:r>
      <w:proofErr w:type="spellEnd"/>
      <w:r w:rsidRPr="00A41020">
        <w:rPr>
          <w:bCs/>
          <w:szCs w:val="28"/>
        </w:rPr>
        <w:t xml:space="preserve"> </w:t>
      </w:r>
      <w:proofErr w:type="spellStart"/>
      <w:r w:rsidRPr="00A41020">
        <w:rPr>
          <w:bCs/>
          <w:szCs w:val="28"/>
        </w:rPr>
        <w:t>ra</w:t>
      </w:r>
      <w:proofErr w:type="spellEnd"/>
      <w:r w:rsidRPr="00A41020">
        <w:rPr>
          <w:bCs/>
          <w:szCs w:val="28"/>
        </w:rPr>
        <w:t xml:space="preserve"> </w:t>
      </w:r>
      <w:proofErr w:type="spellStart"/>
      <w:r w:rsidRPr="00A41020">
        <w:rPr>
          <w:bCs/>
          <w:szCs w:val="28"/>
        </w:rPr>
        <w:t>những</w:t>
      </w:r>
      <w:proofErr w:type="spellEnd"/>
      <w:r w:rsidRPr="00A41020">
        <w:rPr>
          <w:bCs/>
          <w:szCs w:val="28"/>
        </w:rPr>
        <w:t xml:space="preserve"> </w:t>
      </w:r>
      <w:proofErr w:type="spellStart"/>
      <w:r w:rsidRPr="00A41020">
        <w:rPr>
          <w:bCs/>
          <w:szCs w:val="28"/>
        </w:rPr>
        <w:t>thiệt</w:t>
      </w:r>
      <w:proofErr w:type="spellEnd"/>
      <w:r w:rsidRPr="00A41020">
        <w:rPr>
          <w:bCs/>
          <w:szCs w:val="28"/>
        </w:rPr>
        <w:t xml:space="preserve"> </w:t>
      </w:r>
      <w:proofErr w:type="spellStart"/>
      <w:r w:rsidRPr="00A41020">
        <w:rPr>
          <w:bCs/>
          <w:szCs w:val="28"/>
        </w:rPr>
        <w:t>hại</w:t>
      </w:r>
      <w:proofErr w:type="spellEnd"/>
      <w:r w:rsidRPr="00A41020">
        <w:rPr>
          <w:bCs/>
          <w:szCs w:val="28"/>
        </w:rPr>
        <w:t xml:space="preserve"> </w:t>
      </w:r>
      <w:proofErr w:type="spellStart"/>
      <w:r w:rsidRPr="00A41020">
        <w:rPr>
          <w:bCs/>
          <w:szCs w:val="28"/>
        </w:rPr>
        <w:t>không</w:t>
      </w:r>
      <w:proofErr w:type="spellEnd"/>
      <w:r w:rsidRPr="00A41020">
        <w:rPr>
          <w:bCs/>
          <w:szCs w:val="28"/>
        </w:rPr>
        <w:t xml:space="preserve"> </w:t>
      </w:r>
      <w:proofErr w:type="spellStart"/>
      <w:r w:rsidRPr="00A41020">
        <w:rPr>
          <w:bCs/>
          <w:szCs w:val="28"/>
        </w:rPr>
        <w:t>nhỏ</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kinh</w:t>
      </w:r>
      <w:proofErr w:type="spellEnd"/>
      <w:r w:rsidRPr="00A41020">
        <w:rPr>
          <w:bCs/>
          <w:szCs w:val="28"/>
        </w:rPr>
        <w:t xml:space="preserve"> </w:t>
      </w:r>
      <w:proofErr w:type="spellStart"/>
      <w:r w:rsidRPr="00A41020">
        <w:rPr>
          <w:bCs/>
          <w:szCs w:val="28"/>
        </w:rPr>
        <w:t>tế</w:t>
      </w:r>
      <w:proofErr w:type="spellEnd"/>
      <w:r w:rsidRPr="00A41020">
        <w:rPr>
          <w:bCs/>
          <w:szCs w:val="28"/>
        </w:rPr>
        <w:t xml:space="preserve">, </w:t>
      </w:r>
      <w:proofErr w:type="spellStart"/>
      <w:r w:rsidRPr="00A41020">
        <w:rPr>
          <w:bCs/>
          <w:szCs w:val="28"/>
        </w:rPr>
        <w:t>ảnh</w:t>
      </w:r>
      <w:proofErr w:type="spellEnd"/>
      <w:r w:rsidRPr="00A41020">
        <w:rPr>
          <w:bCs/>
          <w:szCs w:val="28"/>
        </w:rPr>
        <w:t xml:space="preserve"> </w:t>
      </w:r>
      <w:proofErr w:type="spellStart"/>
      <w:r w:rsidRPr="00A41020">
        <w:rPr>
          <w:bCs/>
          <w:szCs w:val="28"/>
        </w:rPr>
        <w:t>hưởng</w:t>
      </w:r>
      <w:proofErr w:type="spellEnd"/>
      <w:r w:rsidRPr="00A41020">
        <w:rPr>
          <w:bCs/>
          <w:szCs w:val="28"/>
        </w:rPr>
        <w:t xml:space="preserve"> </w:t>
      </w:r>
      <w:proofErr w:type="spellStart"/>
      <w:r w:rsidRPr="00A41020">
        <w:rPr>
          <w:bCs/>
          <w:szCs w:val="28"/>
        </w:rPr>
        <w:t>xấu</w:t>
      </w:r>
      <w:proofErr w:type="spellEnd"/>
      <w:r w:rsidRPr="00A41020">
        <w:rPr>
          <w:bCs/>
          <w:szCs w:val="28"/>
        </w:rPr>
        <w:t xml:space="preserve"> </w:t>
      </w:r>
      <w:proofErr w:type="spellStart"/>
      <w:r w:rsidRPr="00A41020">
        <w:rPr>
          <w:bCs/>
          <w:szCs w:val="28"/>
        </w:rPr>
        <w:t>đến</w:t>
      </w:r>
      <w:proofErr w:type="spellEnd"/>
      <w:r w:rsidRPr="00A41020">
        <w:rPr>
          <w:bCs/>
          <w:szCs w:val="28"/>
        </w:rPr>
        <w:t xml:space="preserve"> </w:t>
      </w:r>
      <w:proofErr w:type="spellStart"/>
      <w:r w:rsidRPr="00A41020">
        <w:rPr>
          <w:bCs/>
          <w:szCs w:val="28"/>
        </w:rPr>
        <w:t>sức</w:t>
      </w:r>
      <w:proofErr w:type="spellEnd"/>
      <w:r w:rsidRPr="00A41020">
        <w:rPr>
          <w:bCs/>
          <w:szCs w:val="28"/>
        </w:rPr>
        <w:t xml:space="preserve"> </w:t>
      </w:r>
      <w:proofErr w:type="spellStart"/>
      <w:r w:rsidRPr="00A41020">
        <w:rPr>
          <w:bCs/>
          <w:szCs w:val="28"/>
        </w:rPr>
        <w:t>khỏe</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đời</w:t>
      </w:r>
      <w:proofErr w:type="spellEnd"/>
      <w:r w:rsidRPr="00A41020">
        <w:rPr>
          <w:bCs/>
          <w:szCs w:val="28"/>
        </w:rPr>
        <w:t xml:space="preserve"> </w:t>
      </w:r>
      <w:proofErr w:type="spellStart"/>
      <w:r w:rsidRPr="00A41020">
        <w:rPr>
          <w:bCs/>
          <w:szCs w:val="28"/>
        </w:rPr>
        <w:t>sống</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nhân</w:t>
      </w:r>
      <w:proofErr w:type="spellEnd"/>
      <w:r w:rsidRPr="00A41020">
        <w:rPr>
          <w:bCs/>
          <w:szCs w:val="28"/>
        </w:rPr>
        <w:t xml:space="preserve"> </w:t>
      </w:r>
      <w:proofErr w:type="spellStart"/>
      <w:r w:rsidRPr="00A41020">
        <w:rPr>
          <w:bCs/>
          <w:szCs w:val="28"/>
        </w:rPr>
        <w:t>dân</w:t>
      </w:r>
      <w:proofErr w:type="spellEnd"/>
      <w:r w:rsidRPr="00A41020">
        <w:rPr>
          <w:bCs/>
          <w:szCs w:val="28"/>
        </w:rPr>
        <w:t xml:space="preserve">, </w:t>
      </w:r>
      <w:proofErr w:type="spellStart"/>
      <w:r w:rsidRPr="00A41020">
        <w:rPr>
          <w:bCs/>
          <w:szCs w:val="28"/>
        </w:rPr>
        <w:t>tác</w:t>
      </w:r>
      <w:proofErr w:type="spellEnd"/>
      <w:r w:rsidRPr="00A41020">
        <w:rPr>
          <w:bCs/>
          <w:szCs w:val="28"/>
        </w:rPr>
        <w:t xml:space="preserve"> </w:t>
      </w:r>
      <w:proofErr w:type="spellStart"/>
      <w:r w:rsidRPr="00A41020">
        <w:rPr>
          <w:bCs/>
          <w:szCs w:val="28"/>
        </w:rPr>
        <w:t>động</w:t>
      </w:r>
      <w:proofErr w:type="spellEnd"/>
      <w:r w:rsidRPr="00A41020">
        <w:rPr>
          <w:bCs/>
          <w:szCs w:val="28"/>
        </w:rPr>
        <w:t xml:space="preserve"> </w:t>
      </w:r>
      <w:proofErr w:type="spellStart"/>
      <w:r w:rsidRPr="00A41020">
        <w:rPr>
          <w:bCs/>
          <w:szCs w:val="28"/>
        </w:rPr>
        <w:t>không</w:t>
      </w:r>
      <w:proofErr w:type="spellEnd"/>
      <w:r w:rsidRPr="00A41020">
        <w:rPr>
          <w:bCs/>
          <w:szCs w:val="28"/>
        </w:rPr>
        <w:t xml:space="preserve"> </w:t>
      </w:r>
      <w:proofErr w:type="spellStart"/>
      <w:r w:rsidRPr="00A41020">
        <w:rPr>
          <w:bCs/>
          <w:szCs w:val="28"/>
        </w:rPr>
        <w:t>tốt</w:t>
      </w:r>
      <w:proofErr w:type="spellEnd"/>
      <w:r w:rsidRPr="00A41020">
        <w:rPr>
          <w:bCs/>
          <w:szCs w:val="28"/>
        </w:rPr>
        <w:t xml:space="preserve"> </w:t>
      </w:r>
      <w:proofErr w:type="spellStart"/>
      <w:r w:rsidRPr="00A41020">
        <w:rPr>
          <w:bCs/>
          <w:szCs w:val="28"/>
        </w:rPr>
        <w:t>đến</w:t>
      </w:r>
      <w:proofErr w:type="spellEnd"/>
      <w:r w:rsidRPr="00A41020">
        <w:rPr>
          <w:bCs/>
          <w:szCs w:val="28"/>
        </w:rPr>
        <w:t xml:space="preserve"> </w:t>
      </w:r>
      <w:proofErr w:type="spellStart"/>
      <w:r w:rsidRPr="00A41020">
        <w:rPr>
          <w:bCs/>
          <w:szCs w:val="28"/>
        </w:rPr>
        <w:t>môi</w:t>
      </w:r>
      <w:proofErr w:type="spellEnd"/>
      <w:r w:rsidRPr="00A41020">
        <w:rPr>
          <w:bCs/>
          <w:szCs w:val="28"/>
        </w:rPr>
        <w:t xml:space="preserve"> </w:t>
      </w:r>
      <w:proofErr w:type="spellStart"/>
      <w:r w:rsidRPr="00A41020">
        <w:rPr>
          <w:bCs/>
          <w:szCs w:val="28"/>
        </w:rPr>
        <w:t>trường</w:t>
      </w:r>
      <w:proofErr w:type="spellEnd"/>
      <w:r w:rsidRPr="00A41020">
        <w:rPr>
          <w:bCs/>
          <w:szCs w:val="28"/>
        </w:rPr>
        <w:t xml:space="preserve"> du </w:t>
      </w:r>
      <w:proofErr w:type="spellStart"/>
      <w:r w:rsidRPr="00A41020">
        <w:rPr>
          <w:bCs/>
          <w:szCs w:val="28"/>
        </w:rPr>
        <w:t>lịch</w:t>
      </w:r>
      <w:proofErr w:type="spellEnd"/>
      <w:r w:rsidRPr="00A41020">
        <w:rPr>
          <w:bCs/>
          <w:szCs w:val="28"/>
        </w:rPr>
        <w:t xml:space="preserve">, </w:t>
      </w:r>
      <w:proofErr w:type="spellStart"/>
      <w:r w:rsidRPr="00A41020">
        <w:rPr>
          <w:bCs/>
          <w:szCs w:val="28"/>
        </w:rPr>
        <w:t>thu</w:t>
      </w:r>
      <w:proofErr w:type="spellEnd"/>
      <w:r w:rsidRPr="00A41020">
        <w:rPr>
          <w:bCs/>
          <w:szCs w:val="28"/>
        </w:rPr>
        <w:t xml:space="preserve"> </w:t>
      </w:r>
      <w:proofErr w:type="spellStart"/>
      <w:r w:rsidRPr="00A41020">
        <w:rPr>
          <w:bCs/>
          <w:szCs w:val="28"/>
        </w:rPr>
        <w:t>hút</w:t>
      </w:r>
      <w:proofErr w:type="spellEnd"/>
      <w:r w:rsidRPr="00A41020">
        <w:rPr>
          <w:bCs/>
          <w:szCs w:val="28"/>
        </w:rPr>
        <w:t xml:space="preserve"> </w:t>
      </w:r>
      <w:proofErr w:type="spellStart"/>
      <w:r w:rsidRPr="00A41020">
        <w:rPr>
          <w:bCs/>
          <w:szCs w:val="28"/>
        </w:rPr>
        <w:t>đầu</w:t>
      </w:r>
      <w:proofErr w:type="spellEnd"/>
      <w:r w:rsidRPr="00A41020">
        <w:rPr>
          <w:bCs/>
          <w:szCs w:val="28"/>
        </w:rPr>
        <w:t xml:space="preserve"> </w:t>
      </w:r>
      <w:proofErr w:type="spellStart"/>
      <w:r w:rsidRPr="00A41020">
        <w:rPr>
          <w:bCs/>
          <w:szCs w:val="28"/>
        </w:rPr>
        <w:t>tư</w:t>
      </w:r>
      <w:proofErr w:type="spellEnd"/>
      <w:r w:rsidRPr="00A41020">
        <w:rPr>
          <w:bCs/>
          <w:szCs w:val="28"/>
        </w:rPr>
        <w:t xml:space="preserve"> </w:t>
      </w:r>
      <w:proofErr w:type="spellStart"/>
      <w:r w:rsidRPr="00A41020">
        <w:rPr>
          <w:bCs/>
          <w:szCs w:val="28"/>
        </w:rPr>
        <w:t>nước</w:t>
      </w:r>
      <w:proofErr w:type="spellEnd"/>
      <w:r w:rsidRPr="00A41020">
        <w:rPr>
          <w:bCs/>
          <w:szCs w:val="28"/>
        </w:rPr>
        <w:t xml:space="preserve"> </w:t>
      </w:r>
      <w:proofErr w:type="spellStart"/>
      <w:r w:rsidRPr="00A41020">
        <w:rPr>
          <w:bCs/>
          <w:szCs w:val="28"/>
        </w:rPr>
        <w:t>ngoài</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hình</w:t>
      </w:r>
      <w:proofErr w:type="spellEnd"/>
      <w:r w:rsidRPr="00A41020">
        <w:rPr>
          <w:bCs/>
          <w:szCs w:val="28"/>
        </w:rPr>
        <w:t xml:space="preserve"> </w:t>
      </w:r>
      <w:proofErr w:type="spellStart"/>
      <w:r w:rsidRPr="00A41020">
        <w:rPr>
          <w:bCs/>
          <w:szCs w:val="28"/>
        </w:rPr>
        <w:t>ảnh</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Việt Nam </w:t>
      </w:r>
      <w:proofErr w:type="spellStart"/>
      <w:r w:rsidRPr="00A41020">
        <w:rPr>
          <w:bCs/>
          <w:szCs w:val="28"/>
        </w:rPr>
        <w:t>đối</w:t>
      </w:r>
      <w:proofErr w:type="spellEnd"/>
      <w:r w:rsidRPr="00A41020">
        <w:rPr>
          <w:bCs/>
          <w:szCs w:val="28"/>
        </w:rPr>
        <w:t xml:space="preserve"> </w:t>
      </w:r>
      <w:proofErr w:type="spellStart"/>
      <w:r w:rsidRPr="00A41020">
        <w:rPr>
          <w:bCs/>
          <w:szCs w:val="28"/>
        </w:rPr>
        <w:t>với</w:t>
      </w:r>
      <w:proofErr w:type="spellEnd"/>
      <w:r w:rsidRPr="00A41020">
        <w:rPr>
          <w:bCs/>
          <w:szCs w:val="28"/>
        </w:rPr>
        <w:t xml:space="preserve"> </w:t>
      </w:r>
      <w:proofErr w:type="spellStart"/>
      <w:r w:rsidRPr="00A41020">
        <w:rPr>
          <w:bCs/>
          <w:szCs w:val="28"/>
        </w:rPr>
        <w:t>bạn</w:t>
      </w:r>
      <w:proofErr w:type="spellEnd"/>
      <w:r w:rsidRPr="00A41020">
        <w:rPr>
          <w:bCs/>
          <w:szCs w:val="28"/>
        </w:rPr>
        <w:t xml:space="preserve"> </w:t>
      </w:r>
      <w:proofErr w:type="spellStart"/>
      <w:r w:rsidRPr="00A41020">
        <w:rPr>
          <w:bCs/>
          <w:szCs w:val="28"/>
        </w:rPr>
        <w:t>bè</w:t>
      </w:r>
      <w:proofErr w:type="spellEnd"/>
      <w:r w:rsidRPr="00A41020">
        <w:rPr>
          <w:bCs/>
          <w:szCs w:val="28"/>
        </w:rPr>
        <w:t xml:space="preserve"> </w:t>
      </w:r>
      <w:proofErr w:type="spellStart"/>
      <w:r w:rsidRPr="00A41020">
        <w:rPr>
          <w:bCs/>
          <w:szCs w:val="28"/>
        </w:rPr>
        <w:t>quốc</w:t>
      </w:r>
      <w:proofErr w:type="spellEnd"/>
      <w:r w:rsidRPr="00A41020">
        <w:rPr>
          <w:bCs/>
          <w:szCs w:val="28"/>
        </w:rPr>
        <w:t xml:space="preserve"> </w:t>
      </w:r>
      <w:proofErr w:type="spellStart"/>
      <w:r w:rsidRPr="00A41020">
        <w:rPr>
          <w:bCs/>
          <w:szCs w:val="28"/>
        </w:rPr>
        <w:t>tế</w:t>
      </w:r>
      <w:proofErr w:type="spellEnd"/>
      <w:r w:rsidRPr="00A41020">
        <w:rPr>
          <w:bCs/>
          <w:szCs w:val="28"/>
        </w:rPr>
        <w:t xml:space="preserve">. </w:t>
      </w:r>
      <w:proofErr w:type="spellStart"/>
      <w:r w:rsidRPr="00A41020">
        <w:rPr>
          <w:bCs/>
          <w:szCs w:val="28"/>
        </w:rPr>
        <w:t>Tình</w:t>
      </w:r>
      <w:proofErr w:type="spellEnd"/>
      <w:r w:rsidRPr="00A41020">
        <w:rPr>
          <w:bCs/>
          <w:szCs w:val="28"/>
        </w:rPr>
        <w:t xml:space="preserve"> </w:t>
      </w:r>
      <w:proofErr w:type="spellStart"/>
      <w:r w:rsidRPr="00A41020">
        <w:rPr>
          <w:bCs/>
          <w:szCs w:val="28"/>
        </w:rPr>
        <w:t>hình</w:t>
      </w:r>
      <w:proofErr w:type="spellEnd"/>
      <w:r w:rsidRPr="00A41020">
        <w:rPr>
          <w:bCs/>
          <w:szCs w:val="28"/>
        </w:rPr>
        <w:t xml:space="preserve"> </w:t>
      </w:r>
      <w:proofErr w:type="spellStart"/>
      <w:r w:rsidRPr="00A41020">
        <w:rPr>
          <w:bCs/>
          <w:szCs w:val="28"/>
        </w:rPr>
        <w:t>nêu</w:t>
      </w:r>
      <w:proofErr w:type="spellEnd"/>
      <w:r w:rsidRPr="00A41020">
        <w:rPr>
          <w:bCs/>
          <w:szCs w:val="28"/>
        </w:rPr>
        <w:t xml:space="preserve"> </w:t>
      </w:r>
      <w:proofErr w:type="spellStart"/>
      <w:r w:rsidRPr="00A41020">
        <w:rPr>
          <w:bCs/>
          <w:szCs w:val="28"/>
        </w:rPr>
        <w:t>trên</w:t>
      </w:r>
      <w:proofErr w:type="spellEnd"/>
      <w:r w:rsidRPr="00A41020">
        <w:rPr>
          <w:bCs/>
          <w:szCs w:val="28"/>
        </w:rPr>
        <w:t xml:space="preserve"> </w:t>
      </w:r>
      <w:proofErr w:type="spellStart"/>
      <w:r w:rsidRPr="00A41020">
        <w:rPr>
          <w:bCs/>
          <w:szCs w:val="28"/>
        </w:rPr>
        <w:t>cho</w:t>
      </w:r>
      <w:proofErr w:type="spellEnd"/>
      <w:r w:rsidRPr="00A41020">
        <w:rPr>
          <w:bCs/>
          <w:szCs w:val="28"/>
        </w:rPr>
        <w:t xml:space="preserve"> </w:t>
      </w:r>
      <w:proofErr w:type="spellStart"/>
      <w:r w:rsidRPr="00A41020">
        <w:rPr>
          <w:bCs/>
          <w:szCs w:val="28"/>
        </w:rPr>
        <w:t>thấy</w:t>
      </w:r>
      <w:proofErr w:type="spellEnd"/>
      <w:r w:rsidRPr="00A41020">
        <w:rPr>
          <w:bCs/>
          <w:szCs w:val="28"/>
        </w:rPr>
        <w:t xml:space="preserve">, </w:t>
      </w:r>
      <w:proofErr w:type="gramStart"/>
      <w:r w:rsidRPr="00A41020">
        <w:rPr>
          <w:bCs/>
          <w:szCs w:val="28"/>
        </w:rPr>
        <w:t>an</w:t>
      </w:r>
      <w:proofErr w:type="gramEnd"/>
      <w:r w:rsidRPr="00A41020">
        <w:rPr>
          <w:bCs/>
          <w:szCs w:val="28"/>
        </w:rPr>
        <w:t xml:space="preserve"> </w:t>
      </w:r>
      <w:proofErr w:type="spellStart"/>
      <w:r w:rsidRPr="00A41020">
        <w:rPr>
          <w:bCs/>
          <w:szCs w:val="28"/>
        </w:rPr>
        <w:t>ninh</w:t>
      </w:r>
      <w:proofErr w:type="spellEnd"/>
      <w:r w:rsidRPr="00A41020">
        <w:rPr>
          <w:bCs/>
          <w:szCs w:val="28"/>
        </w:rPr>
        <w:t xml:space="preserve"> con </w:t>
      </w:r>
      <w:proofErr w:type="spellStart"/>
      <w:r w:rsidRPr="00A41020">
        <w:rPr>
          <w:bCs/>
          <w:szCs w:val="28"/>
        </w:rPr>
        <w:t>người</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lĩnh</w:t>
      </w:r>
      <w:proofErr w:type="spellEnd"/>
      <w:r w:rsidRPr="00A41020">
        <w:rPr>
          <w:bCs/>
          <w:szCs w:val="28"/>
        </w:rPr>
        <w:t xml:space="preserve"> </w:t>
      </w:r>
      <w:proofErr w:type="spellStart"/>
      <w:r w:rsidRPr="00A41020">
        <w:rPr>
          <w:bCs/>
          <w:szCs w:val="28"/>
        </w:rPr>
        <w:t>vực</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chưa</w:t>
      </w:r>
      <w:proofErr w:type="spellEnd"/>
      <w:r w:rsidRPr="00A41020">
        <w:rPr>
          <w:bCs/>
          <w:szCs w:val="28"/>
        </w:rPr>
        <w:t xml:space="preserve"> </w:t>
      </w:r>
      <w:proofErr w:type="spellStart"/>
      <w:r w:rsidRPr="00A41020">
        <w:rPr>
          <w:bCs/>
          <w:szCs w:val="28"/>
        </w:rPr>
        <w:t>được</w:t>
      </w:r>
      <w:proofErr w:type="spellEnd"/>
      <w:r w:rsidRPr="00A41020">
        <w:rPr>
          <w:bCs/>
          <w:szCs w:val="28"/>
        </w:rPr>
        <w:t xml:space="preserve"> </w:t>
      </w:r>
      <w:proofErr w:type="spellStart"/>
      <w:r w:rsidRPr="00A41020">
        <w:rPr>
          <w:bCs/>
          <w:szCs w:val="28"/>
        </w:rPr>
        <w:t>bảo</w:t>
      </w:r>
      <w:proofErr w:type="spellEnd"/>
      <w:r w:rsidRPr="00A41020">
        <w:rPr>
          <w:bCs/>
          <w:szCs w:val="28"/>
        </w:rPr>
        <w:t xml:space="preserve"> </w:t>
      </w:r>
      <w:proofErr w:type="spellStart"/>
      <w:r w:rsidRPr="00A41020">
        <w:rPr>
          <w:bCs/>
          <w:szCs w:val="28"/>
        </w:rPr>
        <w:t>đảm</w:t>
      </w:r>
      <w:proofErr w:type="spellEnd"/>
      <w:r w:rsidRPr="00A41020">
        <w:rPr>
          <w:bCs/>
          <w:szCs w:val="28"/>
        </w:rPr>
        <w:t>.</w:t>
      </w:r>
    </w:p>
    <w:p w14:paraId="16158622" w14:textId="77777777" w:rsidR="00BD0E88" w:rsidRPr="00A41020" w:rsidRDefault="00BD0E88" w:rsidP="00A41020">
      <w:pPr>
        <w:spacing w:before="80" w:after="80"/>
        <w:ind w:firstLine="432"/>
        <w:jc w:val="both"/>
        <w:rPr>
          <w:bCs/>
          <w:szCs w:val="28"/>
        </w:rPr>
      </w:pPr>
      <w:proofErr w:type="spellStart"/>
      <w:r w:rsidRPr="00A41020">
        <w:rPr>
          <w:bCs/>
          <w:szCs w:val="28"/>
        </w:rPr>
        <w:t>Một</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những</w:t>
      </w:r>
      <w:proofErr w:type="spellEnd"/>
      <w:r w:rsidRPr="00A41020">
        <w:rPr>
          <w:bCs/>
          <w:szCs w:val="28"/>
        </w:rPr>
        <w:t xml:space="preserve"> </w:t>
      </w:r>
      <w:proofErr w:type="spellStart"/>
      <w:r w:rsidRPr="00A41020">
        <w:rPr>
          <w:bCs/>
          <w:szCs w:val="28"/>
        </w:rPr>
        <w:t>nguyên</w:t>
      </w:r>
      <w:proofErr w:type="spellEnd"/>
      <w:r w:rsidRPr="00A41020">
        <w:rPr>
          <w:bCs/>
          <w:szCs w:val="28"/>
        </w:rPr>
        <w:t xml:space="preserve"> </w:t>
      </w:r>
      <w:proofErr w:type="spellStart"/>
      <w:r w:rsidRPr="00A41020">
        <w:rPr>
          <w:bCs/>
          <w:szCs w:val="28"/>
        </w:rPr>
        <w:t>nhân</w:t>
      </w:r>
      <w:proofErr w:type="spellEnd"/>
      <w:r w:rsidRPr="00A41020">
        <w:rPr>
          <w:bCs/>
          <w:szCs w:val="28"/>
        </w:rPr>
        <w:t xml:space="preserve"> </w:t>
      </w:r>
      <w:proofErr w:type="spellStart"/>
      <w:r w:rsidRPr="00A41020">
        <w:rPr>
          <w:bCs/>
          <w:szCs w:val="28"/>
        </w:rPr>
        <w:t>cơ</w:t>
      </w:r>
      <w:proofErr w:type="spellEnd"/>
      <w:r w:rsidRPr="00A41020">
        <w:rPr>
          <w:bCs/>
          <w:szCs w:val="28"/>
        </w:rPr>
        <w:t xml:space="preserve"> </w:t>
      </w:r>
      <w:proofErr w:type="spellStart"/>
      <w:r w:rsidRPr="00A41020">
        <w:rPr>
          <w:bCs/>
          <w:szCs w:val="28"/>
        </w:rPr>
        <w:t>bản</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tình</w:t>
      </w:r>
      <w:proofErr w:type="spellEnd"/>
      <w:r w:rsidRPr="00A41020">
        <w:rPr>
          <w:bCs/>
          <w:szCs w:val="28"/>
        </w:rPr>
        <w:t xml:space="preserve"> </w:t>
      </w:r>
      <w:proofErr w:type="spellStart"/>
      <w:r w:rsidRPr="00A41020">
        <w:rPr>
          <w:bCs/>
          <w:szCs w:val="28"/>
        </w:rPr>
        <w:t>trạng</w:t>
      </w:r>
      <w:proofErr w:type="spellEnd"/>
      <w:r w:rsidRPr="00A41020">
        <w:rPr>
          <w:bCs/>
          <w:szCs w:val="28"/>
        </w:rPr>
        <w:t xml:space="preserve"> </w:t>
      </w:r>
      <w:proofErr w:type="spellStart"/>
      <w:r w:rsidRPr="00A41020">
        <w:rPr>
          <w:bCs/>
          <w:szCs w:val="28"/>
        </w:rPr>
        <w:t>trên</w:t>
      </w:r>
      <w:proofErr w:type="spellEnd"/>
      <w:r w:rsidRPr="00A41020">
        <w:rPr>
          <w:bCs/>
          <w:szCs w:val="28"/>
        </w:rPr>
        <w:t xml:space="preserve"> </w:t>
      </w:r>
      <w:proofErr w:type="spellStart"/>
      <w:r w:rsidRPr="00A41020">
        <w:rPr>
          <w:bCs/>
          <w:szCs w:val="28"/>
        </w:rPr>
        <w:t>là</w:t>
      </w:r>
      <w:proofErr w:type="spellEnd"/>
      <w:r w:rsidRPr="00A41020">
        <w:rPr>
          <w:bCs/>
          <w:szCs w:val="28"/>
        </w:rPr>
        <w:t xml:space="preserve"> do </w:t>
      </w:r>
      <w:proofErr w:type="spellStart"/>
      <w:r w:rsidRPr="00A41020">
        <w:rPr>
          <w:bCs/>
          <w:szCs w:val="28"/>
        </w:rPr>
        <w:t>Luật</w:t>
      </w:r>
      <w:proofErr w:type="spellEnd"/>
      <w:r w:rsidRPr="00A41020">
        <w:rPr>
          <w:bCs/>
          <w:szCs w:val="28"/>
        </w:rPr>
        <w:t xml:space="preserve"> Giao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năm</w:t>
      </w:r>
      <w:proofErr w:type="spellEnd"/>
      <w:r w:rsidRPr="00A41020">
        <w:rPr>
          <w:bCs/>
          <w:szCs w:val="28"/>
        </w:rPr>
        <w:t xml:space="preserve"> 2008 </w:t>
      </w:r>
      <w:proofErr w:type="spellStart"/>
      <w:r w:rsidRPr="00A41020">
        <w:rPr>
          <w:bCs/>
          <w:szCs w:val="28"/>
        </w:rPr>
        <w:t>được</w:t>
      </w:r>
      <w:proofErr w:type="spellEnd"/>
      <w:r w:rsidRPr="00A41020">
        <w:rPr>
          <w:bCs/>
          <w:szCs w:val="28"/>
        </w:rPr>
        <w:t xml:space="preserve"> </w:t>
      </w:r>
      <w:proofErr w:type="spellStart"/>
      <w:r w:rsidRPr="00A41020">
        <w:rPr>
          <w:bCs/>
          <w:szCs w:val="28"/>
        </w:rPr>
        <w:t>xây</w:t>
      </w:r>
      <w:proofErr w:type="spellEnd"/>
      <w:r w:rsidRPr="00A41020">
        <w:rPr>
          <w:bCs/>
          <w:szCs w:val="28"/>
        </w:rPr>
        <w:t xml:space="preserve"> </w:t>
      </w:r>
      <w:proofErr w:type="spellStart"/>
      <w:r w:rsidRPr="00A41020">
        <w:rPr>
          <w:bCs/>
          <w:szCs w:val="28"/>
        </w:rPr>
        <w:t>dựng</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ban </w:t>
      </w:r>
      <w:proofErr w:type="spellStart"/>
      <w:r w:rsidRPr="00A41020">
        <w:rPr>
          <w:bCs/>
          <w:szCs w:val="28"/>
        </w:rPr>
        <w:t>hành</w:t>
      </w:r>
      <w:proofErr w:type="spellEnd"/>
      <w:r w:rsidRPr="00A41020">
        <w:rPr>
          <w:bCs/>
          <w:szCs w:val="28"/>
        </w:rPr>
        <w:t xml:space="preserve"> </w:t>
      </w:r>
      <w:proofErr w:type="spellStart"/>
      <w:r w:rsidRPr="00A41020">
        <w:rPr>
          <w:bCs/>
          <w:szCs w:val="28"/>
        </w:rPr>
        <w:t>trên</w:t>
      </w:r>
      <w:proofErr w:type="spellEnd"/>
      <w:r w:rsidRPr="00A41020">
        <w:rPr>
          <w:bCs/>
          <w:szCs w:val="28"/>
        </w:rPr>
        <w:t xml:space="preserve"> </w:t>
      </w:r>
      <w:proofErr w:type="spellStart"/>
      <w:r w:rsidRPr="00A41020">
        <w:rPr>
          <w:bCs/>
          <w:szCs w:val="28"/>
        </w:rPr>
        <w:t>cơ</w:t>
      </w:r>
      <w:proofErr w:type="spellEnd"/>
      <w:r w:rsidRPr="00A41020">
        <w:rPr>
          <w:bCs/>
          <w:szCs w:val="28"/>
        </w:rPr>
        <w:t xml:space="preserve"> </w:t>
      </w:r>
      <w:proofErr w:type="spellStart"/>
      <w:r w:rsidRPr="00A41020">
        <w:rPr>
          <w:bCs/>
          <w:szCs w:val="28"/>
        </w:rPr>
        <w:t>sở</w:t>
      </w:r>
      <w:proofErr w:type="spellEnd"/>
      <w:r w:rsidRPr="00A41020">
        <w:rPr>
          <w:bCs/>
          <w:szCs w:val="28"/>
        </w:rPr>
        <w:t xml:space="preserve"> </w:t>
      </w:r>
      <w:proofErr w:type="spellStart"/>
      <w:r w:rsidRPr="00A41020">
        <w:rPr>
          <w:bCs/>
          <w:szCs w:val="28"/>
        </w:rPr>
        <w:t>sửa</w:t>
      </w:r>
      <w:proofErr w:type="spellEnd"/>
      <w:r w:rsidRPr="00A41020">
        <w:rPr>
          <w:bCs/>
          <w:szCs w:val="28"/>
        </w:rPr>
        <w:t xml:space="preserve"> </w:t>
      </w:r>
      <w:proofErr w:type="spellStart"/>
      <w:r w:rsidRPr="00A41020">
        <w:rPr>
          <w:bCs/>
          <w:szCs w:val="28"/>
        </w:rPr>
        <w:t>đổi</w:t>
      </w:r>
      <w:proofErr w:type="spellEnd"/>
      <w:r w:rsidRPr="00A41020">
        <w:rPr>
          <w:bCs/>
          <w:szCs w:val="28"/>
        </w:rPr>
        <w:t xml:space="preserve"> </w:t>
      </w:r>
      <w:proofErr w:type="spellStart"/>
      <w:r w:rsidRPr="00A41020">
        <w:rPr>
          <w:bCs/>
          <w:szCs w:val="28"/>
        </w:rPr>
        <w:t>Luật</w:t>
      </w:r>
      <w:proofErr w:type="spellEnd"/>
      <w:r w:rsidRPr="00A41020">
        <w:rPr>
          <w:bCs/>
          <w:szCs w:val="28"/>
        </w:rPr>
        <w:t xml:space="preserve"> Giao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năm</w:t>
      </w:r>
      <w:proofErr w:type="spellEnd"/>
      <w:r w:rsidRPr="00A41020">
        <w:rPr>
          <w:bCs/>
          <w:szCs w:val="28"/>
        </w:rPr>
        <w:t xml:space="preserve"> 2001, </w:t>
      </w:r>
      <w:proofErr w:type="spellStart"/>
      <w:r w:rsidRPr="00A41020">
        <w:rPr>
          <w:bCs/>
          <w:szCs w:val="28"/>
        </w:rPr>
        <w:t>trong</w:t>
      </w:r>
      <w:proofErr w:type="spellEnd"/>
      <w:r w:rsidRPr="00A41020">
        <w:rPr>
          <w:bCs/>
          <w:szCs w:val="28"/>
        </w:rPr>
        <w:t xml:space="preserve"> </w:t>
      </w:r>
      <w:proofErr w:type="spellStart"/>
      <w:r w:rsidRPr="00A41020">
        <w:rPr>
          <w:bCs/>
          <w:szCs w:val="28"/>
        </w:rPr>
        <w:t>bối</w:t>
      </w:r>
      <w:proofErr w:type="spellEnd"/>
      <w:r w:rsidRPr="00A41020">
        <w:rPr>
          <w:bCs/>
          <w:szCs w:val="28"/>
        </w:rPr>
        <w:t xml:space="preserve"> </w:t>
      </w:r>
      <w:proofErr w:type="spellStart"/>
      <w:r w:rsidRPr="00A41020">
        <w:rPr>
          <w:bCs/>
          <w:szCs w:val="28"/>
        </w:rPr>
        <w:t>cảnh</w:t>
      </w:r>
      <w:proofErr w:type="spellEnd"/>
      <w:r w:rsidRPr="00A41020">
        <w:rPr>
          <w:bCs/>
          <w:szCs w:val="28"/>
        </w:rPr>
        <w:t xml:space="preserve"> </w:t>
      </w:r>
      <w:proofErr w:type="spellStart"/>
      <w:r w:rsidRPr="00A41020">
        <w:rPr>
          <w:bCs/>
          <w:szCs w:val="28"/>
        </w:rPr>
        <w:t>hệ</w:t>
      </w:r>
      <w:proofErr w:type="spellEnd"/>
      <w:r w:rsidRPr="00A41020">
        <w:rPr>
          <w:bCs/>
          <w:szCs w:val="28"/>
        </w:rPr>
        <w:t xml:space="preserve"> </w:t>
      </w:r>
      <w:proofErr w:type="spellStart"/>
      <w:r w:rsidRPr="00A41020">
        <w:rPr>
          <w:bCs/>
          <w:szCs w:val="28"/>
        </w:rPr>
        <w:t>thống</w:t>
      </w:r>
      <w:proofErr w:type="spellEnd"/>
      <w:r w:rsidRPr="00A41020">
        <w:rPr>
          <w:bCs/>
          <w:szCs w:val="28"/>
        </w:rPr>
        <w:t xml:space="preserve"> </w:t>
      </w:r>
      <w:proofErr w:type="spellStart"/>
      <w:r w:rsidRPr="00A41020">
        <w:rPr>
          <w:bCs/>
          <w:szCs w:val="28"/>
        </w:rPr>
        <w:t>hạ</w:t>
      </w:r>
      <w:proofErr w:type="spellEnd"/>
      <w:r w:rsidRPr="00A41020">
        <w:rPr>
          <w:bCs/>
          <w:szCs w:val="28"/>
        </w:rPr>
        <w:t xml:space="preserve"> </w:t>
      </w:r>
      <w:proofErr w:type="spellStart"/>
      <w:r w:rsidRPr="00A41020">
        <w:rPr>
          <w:bCs/>
          <w:szCs w:val="28"/>
        </w:rPr>
        <w:t>tầng</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còn</w:t>
      </w:r>
      <w:proofErr w:type="spellEnd"/>
      <w:r w:rsidRPr="00A41020">
        <w:rPr>
          <w:bCs/>
          <w:szCs w:val="28"/>
        </w:rPr>
        <w:t xml:space="preserve"> </w:t>
      </w:r>
      <w:proofErr w:type="spellStart"/>
      <w:r w:rsidRPr="00A41020">
        <w:rPr>
          <w:bCs/>
          <w:szCs w:val="28"/>
        </w:rPr>
        <w:t>hạn</w:t>
      </w:r>
      <w:proofErr w:type="spellEnd"/>
      <w:r w:rsidRPr="00A41020">
        <w:rPr>
          <w:bCs/>
          <w:szCs w:val="28"/>
        </w:rPr>
        <w:t xml:space="preserve"> </w:t>
      </w:r>
      <w:proofErr w:type="spellStart"/>
      <w:r w:rsidRPr="00A41020">
        <w:rPr>
          <w:bCs/>
          <w:szCs w:val="28"/>
        </w:rPr>
        <w:t>chế</w:t>
      </w:r>
      <w:proofErr w:type="spellEnd"/>
      <w:r w:rsidRPr="00A41020">
        <w:rPr>
          <w:bCs/>
          <w:szCs w:val="28"/>
        </w:rPr>
        <w:t xml:space="preserve">, </w:t>
      </w:r>
      <w:proofErr w:type="spellStart"/>
      <w:r w:rsidRPr="00A41020">
        <w:rPr>
          <w:bCs/>
          <w:szCs w:val="28"/>
        </w:rPr>
        <w:t>phương</w:t>
      </w:r>
      <w:proofErr w:type="spellEnd"/>
      <w:r w:rsidRPr="00A41020">
        <w:rPr>
          <w:bCs/>
          <w:szCs w:val="28"/>
        </w:rPr>
        <w:t xml:space="preserve"> </w:t>
      </w:r>
      <w:proofErr w:type="spellStart"/>
      <w:r w:rsidRPr="00A41020">
        <w:rPr>
          <w:bCs/>
          <w:szCs w:val="28"/>
        </w:rPr>
        <w:t>tiện</w:t>
      </w:r>
      <w:proofErr w:type="spellEnd"/>
      <w:r w:rsidRPr="00A41020">
        <w:rPr>
          <w:bCs/>
          <w:szCs w:val="28"/>
        </w:rPr>
        <w:t xml:space="preserve"> </w:t>
      </w:r>
      <w:proofErr w:type="spellStart"/>
      <w:r w:rsidRPr="00A41020">
        <w:rPr>
          <w:bCs/>
          <w:szCs w:val="28"/>
        </w:rPr>
        <w:t>chủ</w:t>
      </w:r>
      <w:proofErr w:type="spellEnd"/>
      <w:r w:rsidRPr="00A41020">
        <w:rPr>
          <w:bCs/>
          <w:szCs w:val="28"/>
        </w:rPr>
        <w:t xml:space="preserve"> </w:t>
      </w:r>
      <w:proofErr w:type="spellStart"/>
      <w:r w:rsidRPr="00A41020">
        <w:rPr>
          <w:bCs/>
          <w:szCs w:val="28"/>
        </w:rPr>
        <w:t>yếu</w:t>
      </w:r>
      <w:proofErr w:type="spellEnd"/>
      <w:r w:rsidRPr="00A41020">
        <w:rPr>
          <w:bCs/>
          <w:szCs w:val="28"/>
        </w:rPr>
        <w:t xml:space="preserve"> </w:t>
      </w:r>
      <w:proofErr w:type="spellStart"/>
      <w:r w:rsidRPr="00A41020">
        <w:rPr>
          <w:bCs/>
          <w:szCs w:val="28"/>
        </w:rPr>
        <w:t>là</w:t>
      </w:r>
      <w:proofErr w:type="spellEnd"/>
      <w:r w:rsidRPr="00A41020">
        <w:rPr>
          <w:bCs/>
          <w:szCs w:val="28"/>
        </w:rPr>
        <w:t xml:space="preserve"> </w:t>
      </w:r>
      <w:proofErr w:type="spellStart"/>
      <w:r w:rsidR="00D514EC" w:rsidRPr="00A41020">
        <w:rPr>
          <w:bCs/>
          <w:szCs w:val="28"/>
        </w:rPr>
        <w:t>xe</w:t>
      </w:r>
      <w:proofErr w:type="spellEnd"/>
      <w:r w:rsidR="00D514EC" w:rsidRPr="00A41020">
        <w:rPr>
          <w:bCs/>
          <w:szCs w:val="28"/>
        </w:rPr>
        <w:t xml:space="preserve"> </w:t>
      </w:r>
      <w:proofErr w:type="spellStart"/>
      <w:r w:rsidRPr="00A41020">
        <w:rPr>
          <w:bCs/>
          <w:szCs w:val="28"/>
        </w:rPr>
        <w:t>mô</w:t>
      </w:r>
      <w:proofErr w:type="spellEnd"/>
      <w:r w:rsidRPr="00A41020">
        <w:rPr>
          <w:bCs/>
          <w:szCs w:val="28"/>
        </w:rPr>
        <w:t xml:space="preserve"> </w:t>
      </w:r>
      <w:proofErr w:type="spellStart"/>
      <w:r w:rsidRPr="00A41020">
        <w:rPr>
          <w:bCs/>
          <w:szCs w:val="28"/>
        </w:rPr>
        <w:t>tô</w:t>
      </w:r>
      <w:proofErr w:type="spellEnd"/>
      <w:r w:rsidRPr="00A41020">
        <w:rPr>
          <w:bCs/>
          <w:szCs w:val="28"/>
        </w:rPr>
        <w:t xml:space="preserve">, </w:t>
      </w:r>
      <w:proofErr w:type="spellStart"/>
      <w:r w:rsidRPr="00A41020">
        <w:rPr>
          <w:bCs/>
          <w:szCs w:val="28"/>
        </w:rPr>
        <w:t>xe</w:t>
      </w:r>
      <w:proofErr w:type="spellEnd"/>
      <w:r w:rsidRPr="00A41020">
        <w:rPr>
          <w:bCs/>
          <w:szCs w:val="28"/>
        </w:rPr>
        <w:t xml:space="preserve"> </w:t>
      </w:r>
      <w:proofErr w:type="spellStart"/>
      <w:r w:rsidRPr="00A41020">
        <w:rPr>
          <w:bCs/>
          <w:szCs w:val="28"/>
        </w:rPr>
        <w:t>gắn</w:t>
      </w:r>
      <w:proofErr w:type="spellEnd"/>
      <w:r w:rsidRPr="00A41020">
        <w:rPr>
          <w:bCs/>
          <w:szCs w:val="28"/>
        </w:rPr>
        <w:t xml:space="preserve"> </w:t>
      </w:r>
      <w:proofErr w:type="spellStart"/>
      <w:r w:rsidRPr="00A41020">
        <w:rPr>
          <w:bCs/>
          <w:szCs w:val="28"/>
        </w:rPr>
        <w:t>máy</w:t>
      </w:r>
      <w:proofErr w:type="spellEnd"/>
      <w:r w:rsidRPr="00A41020">
        <w:rPr>
          <w:bCs/>
          <w:szCs w:val="28"/>
        </w:rPr>
        <w:t xml:space="preserve">. Theo </w:t>
      </w:r>
      <w:proofErr w:type="spellStart"/>
      <w:r w:rsidRPr="00A41020">
        <w:rPr>
          <w:bCs/>
          <w:szCs w:val="28"/>
        </w:rPr>
        <w:t>đó</w:t>
      </w:r>
      <w:proofErr w:type="spellEnd"/>
      <w:r w:rsidRPr="00A41020">
        <w:rPr>
          <w:bCs/>
          <w:szCs w:val="28"/>
        </w:rPr>
        <w:t xml:space="preserve">, </w:t>
      </w:r>
      <w:proofErr w:type="spellStart"/>
      <w:r w:rsidRPr="00A41020">
        <w:rPr>
          <w:bCs/>
          <w:szCs w:val="28"/>
        </w:rPr>
        <w:t>một</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quy</w:t>
      </w:r>
      <w:proofErr w:type="spellEnd"/>
      <w:r w:rsidRPr="00A41020">
        <w:rPr>
          <w:bCs/>
          <w:szCs w:val="28"/>
        </w:rPr>
        <w:t xml:space="preserve"> </w:t>
      </w:r>
      <w:proofErr w:type="spellStart"/>
      <w:r w:rsidRPr="00A41020">
        <w:rPr>
          <w:bCs/>
          <w:szCs w:val="28"/>
        </w:rPr>
        <w:t>định</w:t>
      </w:r>
      <w:proofErr w:type="spellEnd"/>
      <w:r w:rsidRPr="00A41020">
        <w:rPr>
          <w:bCs/>
          <w:szCs w:val="28"/>
        </w:rPr>
        <w:t xml:space="preserve"> </w:t>
      </w:r>
      <w:proofErr w:type="spellStart"/>
      <w:r w:rsidRPr="00A41020">
        <w:rPr>
          <w:bCs/>
          <w:szCs w:val="28"/>
        </w:rPr>
        <w:t>tuy</w:t>
      </w:r>
      <w:proofErr w:type="spellEnd"/>
      <w:r w:rsidRPr="00A41020">
        <w:rPr>
          <w:bCs/>
          <w:szCs w:val="28"/>
        </w:rPr>
        <w:t xml:space="preserve"> </w:t>
      </w:r>
      <w:proofErr w:type="spellStart"/>
      <w:r w:rsidRPr="00A41020">
        <w:rPr>
          <w:bCs/>
          <w:szCs w:val="28"/>
        </w:rPr>
        <w:t>đã</w:t>
      </w:r>
      <w:proofErr w:type="spellEnd"/>
      <w:r w:rsidRPr="00A41020">
        <w:rPr>
          <w:bCs/>
          <w:szCs w:val="28"/>
        </w:rPr>
        <w:t xml:space="preserve"> </w:t>
      </w:r>
      <w:proofErr w:type="spellStart"/>
      <w:r w:rsidRPr="00A41020">
        <w:rPr>
          <w:bCs/>
          <w:szCs w:val="28"/>
        </w:rPr>
        <w:t>được</w:t>
      </w:r>
      <w:proofErr w:type="spellEnd"/>
      <w:r w:rsidRPr="00A41020">
        <w:rPr>
          <w:bCs/>
          <w:szCs w:val="28"/>
        </w:rPr>
        <w:t xml:space="preserve"> </w:t>
      </w:r>
      <w:proofErr w:type="spellStart"/>
      <w:r w:rsidRPr="00A41020">
        <w:rPr>
          <w:bCs/>
          <w:szCs w:val="28"/>
        </w:rPr>
        <w:t>điều</w:t>
      </w:r>
      <w:proofErr w:type="spellEnd"/>
      <w:r w:rsidRPr="00A41020">
        <w:rPr>
          <w:bCs/>
          <w:szCs w:val="28"/>
        </w:rPr>
        <w:t xml:space="preserve"> </w:t>
      </w:r>
      <w:proofErr w:type="spellStart"/>
      <w:r w:rsidRPr="00A41020">
        <w:rPr>
          <w:bCs/>
          <w:szCs w:val="28"/>
        </w:rPr>
        <w:t>chỉnh</w:t>
      </w:r>
      <w:proofErr w:type="spellEnd"/>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Luật</w:t>
      </w:r>
      <w:proofErr w:type="spellEnd"/>
      <w:r w:rsidRPr="00A41020">
        <w:rPr>
          <w:bCs/>
          <w:szCs w:val="28"/>
        </w:rPr>
        <w:t xml:space="preserve"> Giao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năm</w:t>
      </w:r>
      <w:proofErr w:type="spellEnd"/>
      <w:r w:rsidRPr="00A41020">
        <w:rPr>
          <w:bCs/>
          <w:szCs w:val="28"/>
        </w:rPr>
        <w:t xml:space="preserve"> 2008 </w:t>
      </w:r>
      <w:proofErr w:type="spellStart"/>
      <w:r w:rsidRPr="00A41020">
        <w:rPr>
          <w:bCs/>
          <w:szCs w:val="28"/>
        </w:rPr>
        <w:t>nhưng</w:t>
      </w:r>
      <w:proofErr w:type="spellEnd"/>
      <w:r w:rsidRPr="00A41020">
        <w:rPr>
          <w:bCs/>
          <w:szCs w:val="28"/>
        </w:rPr>
        <w:t xml:space="preserve"> </w:t>
      </w:r>
      <w:proofErr w:type="spellStart"/>
      <w:r w:rsidRPr="00A41020">
        <w:rPr>
          <w:bCs/>
          <w:szCs w:val="28"/>
        </w:rPr>
        <w:t>vẫn</w:t>
      </w:r>
      <w:proofErr w:type="spellEnd"/>
      <w:r w:rsidRPr="00A41020">
        <w:rPr>
          <w:bCs/>
          <w:szCs w:val="28"/>
        </w:rPr>
        <w:t xml:space="preserve"> </w:t>
      </w:r>
      <w:proofErr w:type="spellStart"/>
      <w:r w:rsidRPr="00A41020">
        <w:rPr>
          <w:bCs/>
          <w:szCs w:val="28"/>
        </w:rPr>
        <w:t>còn</w:t>
      </w:r>
      <w:proofErr w:type="spellEnd"/>
      <w:r w:rsidRPr="00A41020">
        <w:rPr>
          <w:bCs/>
          <w:szCs w:val="28"/>
        </w:rPr>
        <w:t xml:space="preserve"> </w:t>
      </w:r>
      <w:proofErr w:type="spellStart"/>
      <w:r w:rsidRPr="00A41020">
        <w:rPr>
          <w:bCs/>
          <w:szCs w:val="28"/>
        </w:rPr>
        <w:t>thiếu</w:t>
      </w:r>
      <w:proofErr w:type="spellEnd"/>
      <w:r w:rsidRPr="00A41020">
        <w:rPr>
          <w:bCs/>
          <w:szCs w:val="28"/>
        </w:rPr>
        <w:t xml:space="preserve">, </w:t>
      </w:r>
      <w:proofErr w:type="spellStart"/>
      <w:r w:rsidRPr="00A41020">
        <w:rPr>
          <w:bCs/>
          <w:szCs w:val="28"/>
        </w:rPr>
        <w:t>chưa</w:t>
      </w:r>
      <w:proofErr w:type="spellEnd"/>
      <w:r w:rsidRPr="00A41020">
        <w:rPr>
          <w:bCs/>
          <w:szCs w:val="28"/>
        </w:rPr>
        <w:t xml:space="preserve"> </w:t>
      </w:r>
      <w:proofErr w:type="spellStart"/>
      <w:r w:rsidRPr="00A41020">
        <w:rPr>
          <w:bCs/>
          <w:szCs w:val="28"/>
        </w:rPr>
        <w:t>đồng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chưa</w:t>
      </w:r>
      <w:proofErr w:type="spellEnd"/>
      <w:r w:rsidRPr="00A41020">
        <w:rPr>
          <w:bCs/>
          <w:szCs w:val="28"/>
        </w:rPr>
        <w:t xml:space="preserve"> </w:t>
      </w:r>
      <w:proofErr w:type="spellStart"/>
      <w:r w:rsidRPr="00A41020">
        <w:rPr>
          <w:bCs/>
          <w:szCs w:val="28"/>
        </w:rPr>
        <w:t>sát</w:t>
      </w:r>
      <w:proofErr w:type="spellEnd"/>
      <w:r w:rsidRPr="00A41020">
        <w:rPr>
          <w:bCs/>
          <w:szCs w:val="28"/>
        </w:rPr>
        <w:t xml:space="preserve"> </w:t>
      </w:r>
      <w:proofErr w:type="spellStart"/>
      <w:r w:rsidRPr="00A41020">
        <w:rPr>
          <w:bCs/>
          <w:szCs w:val="28"/>
        </w:rPr>
        <w:t>với</w:t>
      </w:r>
      <w:proofErr w:type="spellEnd"/>
      <w:r w:rsidRPr="00A41020">
        <w:rPr>
          <w:bCs/>
          <w:szCs w:val="28"/>
        </w:rPr>
        <w:t xml:space="preserve"> </w:t>
      </w:r>
      <w:proofErr w:type="spellStart"/>
      <w:r w:rsidRPr="00A41020">
        <w:rPr>
          <w:bCs/>
          <w:szCs w:val="28"/>
        </w:rPr>
        <w:t>thực</w:t>
      </w:r>
      <w:proofErr w:type="spellEnd"/>
      <w:r w:rsidRPr="00A41020">
        <w:rPr>
          <w:bCs/>
          <w:szCs w:val="28"/>
        </w:rPr>
        <w:t xml:space="preserve"> </w:t>
      </w:r>
      <w:proofErr w:type="spellStart"/>
      <w:r w:rsidRPr="00A41020">
        <w:rPr>
          <w:bCs/>
          <w:szCs w:val="28"/>
        </w:rPr>
        <w:t>tiễn</w:t>
      </w:r>
      <w:proofErr w:type="spellEnd"/>
      <w:r w:rsidRPr="00A41020">
        <w:rPr>
          <w:bCs/>
          <w:szCs w:val="28"/>
          <w:lang w:val="vi-VN"/>
        </w:rPr>
        <w:t xml:space="preserve"> để </w:t>
      </w:r>
      <w:proofErr w:type="spellStart"/>
      <w:r w:rsidRPr="00A41020">
        <w:rPr>
          <w:bCs/>
          <w:szCs w:val="28"/>
        </w:rPr>
        <w:t>tổ</w:t>
      </w:r>
      <w:proofErr w:type="spellEnd"/>
      <w:r w:rsidRPr="00A41020">
        <w:rPr>
          <w:bCs/>
          <w:szCs w:val="28"/>
        </w:rPr>
        <w:t xml:space="preserve"> </w:t>
      </w:r>
      <w:proofErr w:type="spellStart"/>
      <w:r w:rsidRPr="00A41020">
        <w:rPr>
          <w:bCs/>
          <w:szCs w:val="28"/>
        </w:rPr>
        <w:t>chức</w:t>
      </w:r>
      <w:proofErr w:type="spellEnd"/>
      <w:r w:rsidRPr="00A41020">
        <w:rPr>
          <w:bCs/>
          <w:szCs w:val="28"/>
        </w:rPr>
        <w:t xml:space="preserve"> </w:t>
      </w:r>
      <w:r w:rsidRPr="00A41020">
        <w:rPr>
          <w:bCs/>
          <w:szCs w:val="28"/>
          <w:lang w:val="vi-VN"/>
        </w:rPr>
        <w:t>thực hiện</w:t>
      </w:r>
      <w:r w:rsidR="00060A1E" w:rsidRPr="00A41020">
        <w:rPr>
          <w:bCs/>
          <w:szCs w:val="28"/>
        </w:rPr>
        <w:t xml:space="preserve"> </w:t>
      </w:r>
      <w:proofErr w:type="spellStart"/>
      <w:r w:rsidR="00060A1E" w:rsidRPr="00A41020">
        <w:rPr>
          <w:bCs/>
          <w:szCs w:val="28"/>
        </w:rPr>
        <w:t>như</w:t>
      </w:r>
      <w:proofErr w:type="spellEnd"/>
      <w:r w:rsidRPr="00A41020">
        <w:rPr>
          <w:bCs/>
          <w:szCs w:val="28"/>
        </w:rPr>
        <w:t>:</w:t>
      </w:r>
      <w:r w:rsidR="00B67B3D" w:rsidRPr="00A41020">
        <w:rPr>
          <w:bCs/>
          <w:szCs w:val="28"/>
        </w:rPr>
        <w:t xml:space="preserve"> </w:t>
      </w:r>
      <w:r w:rsidRPr="00A41020">
        <w:rPr>
          <w:bCs/>
          <w:szCs w:val="28"/>
          <w:lang w:val="x-none"/>
        </w:rPr>
        <w:t xml:space="preserve">Quy </w:t>
      </w:r>
      <w:proofErr w:type="spellStart"/>
      <w:r w:rsidRPr="00A41020">
        <w:rPr>
          <w:bCs/>
          <w:szCs w:val="28"/>
          <w:lang w:val="x-none"/>
        </w:rPr>
        <w:t>tắc</w:t>
      </w:r>
      <w:proofErr w:type="spellEnd"/>
      <w:r w:rsidRPr="00A41020">
        <w:rPr>
          <w:bCs/>
          <w:szCs w:val="28"/>
          <w:lang w:val="x-none"/>
        </w:rPr>
        <w:t xml:space="preserve"> </w:t>
      </w:r>
      <w:proofErr w:type="spellStart"/>
      <w:r w:rsidRPr="00A41020">
        <w:rPr>
          <w:bCs/>
          <w:szCs w:val="28"/>
          <w:lang w:val="x-none"/>
        </w:rPr>
        <w:t>giao</w:t>
      </w:r>
      <w:proofErr w:type="spellEnd"/>
      <w:r w:rsidRPr="00A41020">
        <w:rPr>
          <w:bCs/>
          <w:szCs w:val="28"/>
          <w:lang w:val="x-none"/>
        </w:rPr>
        <w:t xml:space="preserve"> </w:t>
      </w:r>
      <w:proofErr w:type="spellStart"/>
      <w:r w:rsidRPr="00A41020">
        <w:rPr>
          <w:bCs/>
          <w:szCs w:val="28"/>
          <w:lang w:val="x-none"/>
        </w:rPr>
        <w:t>thông</w:t>
      </w:r>
      <w:proofErr w:type="spellEnd"/>
      <w:r w:rsidR="00060A1E" w:rsidRPr="00A41020">
        <w:rPr>
          <w:bCs/>
          <w:szCs w:val="28"/>
        </w:rPr>
        <w:t>;</w:t>
      </w:r>
      <w:r w:rsidR="00B67B3D" w:rsidRPr="00A41020">
        <w:rPr>
          <w:bCs/>
          <w:szCs w:val="28"/>
        </w:rPr>
        <w:t xml:space="preserve"> </w:t>
      </w:r>
      <w:proofErr w:type="spellStart"/>
      <w:r w:rsidR="00B67B3D" w:rsidRPr="00A41020">
        <w:rPr>
          <w:bCs/>
          <w:szCs w:val="28"/>
        </w:rPr>
        <w:t>g</w:t>
      </w:r>
      <w:r w:rsidRPr="00A41020">
        <w:rPr>
          <w:bCs/>
          <w:szCs w:val="28"/>
        </w:rPr>
        <w:t>iải</w:t>
      </w:r>
      <w:proofErr w:type="spellEnd"/>
      <w:r w:rsidRPr="00A41020">
        <w:rPr>
          <w:bCs/>
          <w:szCs w:val="28"/>
        </w:rPr>
        <w:t xml:space="preserve"> </w:t>
      </w:r>
      <w:proofErr w:type="spellStart"/>
      <w:r w:rsidRPr="00A41020">
        <w:rPr>
          <w:bCs/>
          <w:szCs w:val="28"/>
        </w:rPr>
        <w:t>quyết</w:t>
      </w:r>
      <w:proofErr w:type="spellEnd"/>
      <w:r w:rsidRPr="00A41020">
        <w:rPr>
          <w:bCs/>
          <w:szCs w:val="28"/>
        </w:rPr>
        <w:t xml:space="preserve"> tai </w:t>
      </w:r>
      <w:proofErr w:type="spellStart"/>
      <w:r w:rsidRPr="00A41020">
        <w:rPr>
          <w:bCs/>
          <w:szCs w:val="28"/>
        </w:rPr>
        <w:t>nạn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chỉ</w:t>
      </w:r>
      <w:proofErr w:type="spellEnd"/>
      <w:r w:rsidRPr="00A41020">
        <w:rPr>
          <w:bCs/>
          <w:szCs w:val="28"/>
        </w:rPr>
        <w:t xml:space="preserve"> </w:t>
      </w:r>
      <w:proofErr w:type="spellStart"/>
      <w:r w:rsidRPr="00A41020">
        <w:rPr>
          <w:bCs/>
          <w:szCs w:val="28"/>
        </w:rPr>
        <w:t>huy</w:t>
      </w:r>
      <w:proofErr w:type="spellEnd"/>
      <w:r w:rsidRPr="00A41020">
        <w:rPr>
          <w:bCs/>
          <w:szCs w:val="28"/>
        </w:rPr>
        <w:t xml:space="preserve">, </w:t>
      </w:r>
      <w:proofErr w:type="spellStart"/>
      <w:r w:rsidRPr="00A41020">
        <w:rPr>
          <w:bCs/>
          <w:szCs w:val="28"/>
        </w:rPr>
        <w:t>điều</w:t>
      </w:r>
      <w:proofErr w:type="spellEnd"/>
      <w:r w:rsidRPr="00A41020">
        <w:rPr>
          <w:bCs/>
          <w:szCs w:val="28"/>
        </w:rPr>
        <w:t xml:space="preserve"> </w:t>
      </w:r>
      <w:proofErr w:type="spellStart"/>
      <w:r w:rsidRPr="00A41020">
        <w:rPr>
          <w:bCs/>
          <w:szCs w:val="28"/>
        </w:rPr>
        <w:t>khiển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giải</w:t>
      </w:r>
      <w:proofErr w:type="spellEnd"/>
      <w:r w:rsidRPr="00A41020">
        <w:rPr>
          <w:bCs/>
          <w:szCs w:val="28"/>
        </w:rPr>
        <w:t xml:space="preserve"> </w:t>
      </w:r>
      <w:proofErr w:type="spellStart"/>
      <w:r w:rsidRPr="00A41020">
        <w:rPr>
          <w:bCs/>
          <w:szCs w:val="28"/>
        </w:rPr>
        <w:t>quyết</w:t>
      </w:r>
      <w:proofErr w:type="spellEnd"/>
      <w:r w:rsidRPr="00A41020">
        <w:rPr>
          <w:bCs/>
          <w:szCs w:val="28"/>
        </w:rPr>
        <w:t xml:space="preserve"> </w:t>
      </w:r>
      <w:proofErr w:type="spellStart"/>
      <w:r w:rsidRPr="00A41020">
        <w:rPr>
          <w:bCs/>
          <w:szCs w:val="28"/>
        </w:rPr>
        <w:t>ùn</w:t>
      </w:r>
      <w:proofErr w:type="spellEnd"/>
      <w:r w:rsidRPr="00A41020">
        <w:rPr>
          <w:bCs/>
          <w:szCs w:val="28"/>
        </w:rPr>
        <w:t xml:space="preserve"> </w:t>
      </w:r>
      <w:proofErr w:type="spellStart"/>
      <w:r w:rsidRPr="00A41020">
        <w:rPr>
          <w:bCs/>
          <w:szCs w:val="28"/>
        </w:rPr>
        <w:t>tắc</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w:t>
      </w:r>
      <w:r w:rsidR="00B67B3D" w:rsidRPr="00A41020">
        <w:rPr>
          <w:bCs/>
          <w:szCs w:val="28"/>
        </w:rPr>
        <w:t xml:space="preserve"> </w:t>
      </w:r>
      <w:proofErr w:type="spellStart"/>
      <w:r w:rsidR="00B67B3D" w:rsidRPr="00A41020">
        <w:rPr>
          <w:bCs/>
          <w:szCs w:val="28"/>
        </w:rPr>
        <w:t>tuần</w:t>
      </w:r>
      <w:proofErr w:type="spellEnd"/>
      <w:r w:rsidR="00B67B3D" w:rsidRPr="00A41020">
        <w:rPr>
          <w:bCs/>
          <w:szCs w:val="28"/>
        </w:rPr>
        <w:t xml:space="preserve"> </w:t>
      </w:r>
      <w:proofErr w:type="spellStart"/>
      <w:r w:rsidR="00B67B3D" w:rsidRPr="00A41020">
        <w:rPr>
          <w:bCs/>
          <w:szCs w:val="28"/>
        </w:rPr>
        <w:t>tra</w:t>
      </w:r>
      <w:proofErr w:type="spellEnd"/>
      <w:r w:rsidR="00B67B3D" w:rsidRPr="00A41020">
        <w:rPr>
          <w:bCs/>
          <w:szCs w:val="28"/>
        </w:rPr>
        <w:t xml:space="preserve">, </w:t>
      </w:r>
      <w:proofErr w:type="spellStart"/>
      <w:r w:rsidR="00B67B3D" w:rsidRPr="00A41020">
        <w:rPr>
          <w:bCs/>
          <w:szCs w:val="28"/>
        </w:rPr>
        <w:t>kiểm</w:t>
      </w:r>
      <w:proofErr w:type="spellEnd"/>
      <w:r w:rsidR="00B67B3D" w:rsidRPr="00A41020">
        <w:rPr>
          <w:bCs/>
          <w:szCs w:val="28"/>
        </w:rPr>
        <w:t xml:space="preserve"> </w:t>
      </w:r>
      <w:proofErr w:type="spellStart"/>
      <w:r w:rsidR="00B67B3D" w:rsidRPr="00A41020">
        <w:rPr>
          <w:bCs/>
          <w:szCs w:val="28"/>
        </w:rPr>
        <w:t>soát</w:t>
      </w:r>
      <w:proofErr w:type="spellEnd"/>
      <w:r w:rsidR="00060A1E" w:rsidRPr="00A41020">
        <w:rPr>
          <w:bCs/>
          <w:szCs w:val="28"/>
        </w:rPr>
        <w:t xml:space="preserve">; </w:t>
      </w:r>
      <w:proofErr w:type="spellStart"/>
      <w:r w:rsidR="00B66FA8" w:rsidRPr="00A41020">
        <w:rPr>
          <w:bCs/>
          <w:szCs w:val="28"/>
        </w:rPr>
        <w:t>quản</w:t>
      </w:r>
      <w:proofErr w:type="spellEnd"/>
      <w:r w:rsidR="00B66FA8" w:rsidRPr="00A41020">
        <w:rPr>
          <w:bCs/>
          <w:szCs w:val="28"/>
        </w:rPr>
        <w:t xml:space="preserve"> </w:t>
      </w:r>
      <w:proofErr w:type="spellStart"/>
      <w:r w:rsidR="00B66FA8" w:rsidRPr="00A41020">
        <w:rPr>
          <w:bCs/>
          <w:szCs w:val="28"/>
        </w:rPr>
        <w:t>lý</w:t>
      </w:r>
      <w:proofErr w:type="spellEnd"/>
      <w:r w:rsidR="00B66FA8" w:rsidRPr="00A41020">
        <w:rPr>
          <w:bCs/>
          <w:szCs w:val="28"/>
        </w:rPr>
        <w:t xml:space="preserve"> </w:t>
      </w:r>
      <w:proofErr w:type="spellStart"/>
      <w:r w:rsidR="00B66FA8" w:rsidRPr="00A41020">
        <w:rPr>
          <w:bCs/>
          <w:szCs w:val="28"/>
        </w:rPr>
        <w:t>phương</w:t>
      </w:r>
      <w:proofErr w:type="spellEnd"/>
      <w:r w:rsidR="00B66FA8" w:rsidRPr="00A41020">
        <w:rPr>
          <w:bCs/>
          <w:szCs w:val="28"/>
        </w:rPr>
        <w:t xml:space="preserve"> </w:t>
      </w:r>
      <w:proofErr w:type="spellStart"/>
      <w:r w:rsidR="00B66FA8" w:rsidRPr="00A41020">
        <w:rPr>
          <w:bCs/>
          <w:szCs w:val="28"/>
        </w:rPr>
        <w:t>tiện</w:t>
      </w:r>
      <w:proofErr w:type="spellEnd"/>
      <w:r w:rsidR="00B66FA8" w:rsidRPr="00A41020">
        <w:rPr>
          <w:bCs/>
          <w:szCs w:val="28"/>
        </w:rPr>
        <w:t xml:space="preserve"> </w:t>
      </w:r>
      <w:proofErr w:type="spellStart"/>
      <w:r w:rsidR="00B66FA8" w:rsidRPr="00A41020">
        <w:rPr>
          <w:bCs/>
          <w:szCs w:val="28"/>
        </w:rPr>
        <w:t>giao</w:t>
      </w:r>
      <w:proofErr w:type="spellEnd"/>
      <w:r w:rsidR="00B66FA8" w:rsidRPr="00A41020">
        <w:rPr>
          <w:bCs/>
          <w:szCs w:val="28"/>
        </w:rPr>
        <w:t xml:space="preserve"> </w:t>
      </w:r>
      <w:proofErr w:type="spellStart"/>
      <w:r w:rsidR="00B66FA8" w:rsidRPr="00A41020">
        <w:rPr>
          <w:bCs/>
          <w:szCs w:val="28"/>
        </w:rPr>
        <w:t>thông</w:t>
      </w:r>
      <w:proofErr w:type="spellEnd"/>
      <w:r w:rsidR="00B66FA8" w:rsidRPr="00A41020">
        <w:rPr>
          <w:bCs/>
          <w:szCs w:val="28"/>
        </w:rPr>
        <w:t xml:space="preserve">; </w:t>
      </w:r>
      <w:proofErr w:type="spellStart"/>
      <w:r w:rsidR="00B66FA8" w:rsidRPr="00A41020">
        <w:rPr>
          <w:bCs/>
          <w:szCs w:val="28"/>
        </w:rPr>
        <w:t>quản</w:t>
      </w:r>
      <w:proofErr w:type="spellEnd"/>
      <w:r w:rsidR="00B66FA8" w:rsidRPr="00A41020">
        <w:rPr>
          <w:bCs/>
          <w:szCs w:val="28"/>
        </w:rPr>
        <w:t xml:space="preserve"> </w:t>
      </w:r>
      <w:proofErr w:type="spellStart"/>
      <w:r w:rsidR="00B66FA8" w:rsidRPr="00A41020">
        <w:rPr>
          <w:bCs/>
          <w:szCs w:val="28"/>
        </w:rPr>
        <w:t>lý</w:t>
      </w:r>
      <w:proofErr w:type="spellEnd"/>
      <w:r w:rsidR="00B66FA8" w:rsidRPr="00A41020">
        <w:rPr>
          <w:bCs/>
          <w:szCs w:val="28"/>
        </w:rPr>
        <w:t xml:space="preserve"> </w:t>
      </w:r>
      <w:proofErr w:type="spellStart"/>
      <w:r w:rsidR="00B67B3D" w:rsidRPr="00A41020">
        <w:rPr>
          <w:bCs/>
          <w:szCs w:val="28"/>
        </w:rPr>
        <w:t>người</w:t>
      </w:r>
      <w:proofErr w:type="spellEnd"/>
      <w:r w:rsidR="00B67B3D" w:rsidRPr="00A41020">
        <w:rPr>
          <w:bCs/>
          <w:szCs w:val="28"/>
        </w:rPr>
        <w:t xml:space="preserve"> </w:t>
      </w:r>
      <w:proofErr w:type="spellStart"/>
      <w:r w:rsidR="00B67B3D" w:rsidRPr="00A41020">
        <w:rPr>
          <w:bCs/>
          <w:szCs w:val="28"/>
        </w:rPr>
        <w:t>điều</w:t>
      </w:r>
      <w:proofErr w:type="spellEnd"/>
      <w:r w:rsidR="00B67B3D" w:rsidRPr="00A41020">
        <w:rPr>
          <w:bCs/>
          <w:szCs w:val="28"/>
        </w:rPr>
        <w:t xml:space="preserve"> </w:t>
      </w:r>
      <w:proofErr w:type="spellStart"/>
      <w:r w:rsidR="00B67B3D" w:rsidRPr="00A41020">
        <w:rPr>
          <w:bCs/>
          <w:szCs w:val="28"/>
        </w:rPr>
        <w:t>khiển</w:t>
      </w:r>
      <w:proofErr w:type="spellEnd"/>
      <w:r w:rsidR="00B67B3D" w:rsidRPr="00A41020">
        <w:rPr>
          <w:bCs/>
          <w:szCs w:val="28"/>
        </w:rPr>
        <w:t xml:space="preserve"> </w:t>
      </w:r>
      <w:proofErr w:type="spellStart"/>
      <w:r w:rsidR="00B67B3D" w:rsidRPr="00A41020">
        <w:rPr>
          <w:bCs/>
          <w:szCs w:val="28"/>
        </w:rPr>
        <w:t>phương</w:t>
      </w:r>
      <w:proofErr w:type="spellEnd"/>
      <w:r w:rsidR="00B67B3D" w:rsidRPr="00A41020">
        <w:rPr>
          <w:bCs/>
          <w:szCs w:val="28"/>
        </w:rPr>
        <w:t xml:space="preserve"> </w:t>
      </w:r>
      <w:proofErr w:type="spellStart"/>
      <w:r w:rsidR="00B67B3D" w:rsidRPr="00A41020">
        <w:rPr>
          <w:bCs/>
          <w:szCs w:val="28"/>
        </w:rPr>
        <w:t>tiện</w:t>
      </w:r>
      <w:proofErr w:type="spellEnd"/>
      <w:r w:rsidR="00B67B3D" w:rsidRPr="00A41020">
        <w:rPr>
          <w:bCs/>
          <w:szCs w:val="28"/>
        </w:rPr>
        <w:t xml:space="preserve"> </w:t>
      </w:r>
      <w:proofErr w:type="spellStart"/>
      <w:r w:rsidR="00B67B3D" w:rsidRPr="00A41020">
        <w:rPr>
          <w:bCs/>
          <w:szCs w:val="28"/>
        </w:rPr>
        <w:t>giao</w:t>
      </w:r>
      <w:proofErr w:type="spellEnd"/>
      <w:r w:rsidR="00B67B3D" w:rsidRPr="00A41020">
        <w:rPr>
          <w:bCs/>
          <w:szCs w:val="28"/>
        </w:rPr>
        <w:t xml:space="preserve"> </w:t>
      </w:r>
      <w:proofErr w:type="spellStart"/>
      <w:r w:rsidR="00B67B3D" w:rsidRPr="00A41020">
        <w:rPr>
          <w:bCs/>
          <w:szCs w:val="28"/>
        </w:rPr>
        <w:t>thông</w:t>
      </w:r>
      <w:proofErr w:type="spellEnd"/>
      <w:r w:rsidR="00B67B3D" w:rsidRPr="00A41020">
        <w:rPr>
          <w:bCs/>
          <w:szCs w:val="28"/>
        </w:rPr>
        <w:t xml:space="preserve">; </w:t>
      </w:r>
      <w:proofErr w:type="spellStart"/>
      <w:r w:rsidRPr="00A41020">
        <w:rPr>
          <w:bCs/>
          <w:iCs/>
          <w:szCs w:val="28"/>
        </w:rPr>
        <w:t>quản</w:t>
      </w:r>
      <w:proofErr w:type="spellEnd"/>
      <w:r w:rsidRPr="00A41020">
        <w:rPr>
          <w:bCs/>
          <w:iCs/>
          <w:szCs w:val="28"/>
        </w:rPr>
        <w:t xml:space="preserve"> </w:t>
      </w:r>
      <w:proofErr w:type="spellStart"/>
      <w:r w:rsidRPr="00A41020">
        <w:rPr>
          <w:bCs/>
          <w:iCs/>
          <w:szCs w:val="28"/>
        </w:rPr>
        <w:t>lý</w:t>
      </w:r>
      <w:proofErr w:type="spellEnd"/>
      <w:r w:rsidRPr="00A41020">
        <w:rPr>
          <w:bCs/>
          <w:iCs/>
          <w:szCs w:val="28"/>
        </w:rPr>
        <w:t>,</w:t>
      </w:r>
      <w:r w:rsidR="00B67B3D" w:rsidRPr="00A41020">
        <w:rPr>
          <w:bCs/>
          <w:iCs/>
          <w:szCs w:val="28"/>
        </w:rPr>
        <w:t xml:space="preserve"> </w:t>
      </w:r>
      <w:proofErr w:type="spellStart"/>
      <w:r w:rsidR="00B67B3D" w:rsidRPr="00A41020">
        <w:rPr>
          <w:bCs/>
          <w:iCs/>
          <w:szCs w:val="28"/>
        </w:rPr>
        <w:t>vận</w:t>
      </w:r>
      <w:proofErr w:type="spellEnd"/>
      <w:r w:rsidR="00B67B3D" w:rsidRPr="00A41020">
        <w:rPr>
          <w:bCs/>
          <w:iCs/>
          <w:szCs w:val="28"/>
        </w:rPr>
        <w:t xml:space="preserve"> </w:t>
      </w:r>
      <w:proofErr w:type="spellStart"/>
      <w:r w:rsidR="00B67B3D" w:rsidRPr="00A41020">
        <w:rPr>
          <w:bCs/>
          <w:iCs/>
          <w:szCs w:val="28"/>
        </w:rPr>
        <w:t>hành</w:t>
      </w:r>
      <w:proofErr w:type="spellEnd"/>
      <w:r w:rsidRPr="00A41020">
        <w:rPr>
          <w:bCs/>
          <w:iCs/>
          <w:szCs w:val="28"/>
        </w:rPr>
        <w:t xml:space="preserve"> </w:t>
      </w:r>
      <w:proofErr w:type="spellStart"/>
      <w:r w:rsidRPr="00A41020">
        <w:rPr>
          <w:bCs/>
          <w:iCs/>
          <w:szCs w:val="28"/>
        </w:rPr>
        <w:t>trung</w:t>
      </w:r>
      <w:proofErr w:type="spellEnd"/>
      <w:r w:rsidRPr="00A41020">
        <w:rPr>
          <w:bCs/>
          <w:iCs/>
          <w:szCs w:val="28"/>
        </w:rPr>
        <w:t xml:space="preserve"> </w:t>
      </w:r>
      <w:proofErr w:type="spellStart"/>
      <w:r w:rsidRPr="00A41020">
        <w:rPr>
          <w:bCs/>
          <w:iCs/>
          <w:szCs w:val="28"/>
        </w:rPr>
        <w:t>tâm</w:t>
      </w:r>
      <w:proofErr w:type="spellEnd"/>
      <w:r w:rsidRPr="00A41020">
        <w:rPr>
          <w:bCs/>
          <w:iCs/>
          <w:szCs w:val="28"/>
        </w:rPr>
        <w:t xml:space="preserve"> </w:t>
      </w:r>
      <w:proofErr w:type="spellStart"/>
      <w:r w:rsidRPr="00A41020">
        <w:rPr>
          <w:bCs/>
          <w:iCs/>
          <w:szCs w:val="28"/>
        </w:rPr>
        <w:t>chỉ</w:t>
      </w:r>
      <w:proofErr w:type="spellEnd"/>
      <w:r w:rsidRPr="00A41020">
        <w:rPr>
          <w:bCs/>
          <w:iCs/>
          <w:szCs w:val="28"/>
        </w:rPr>
        <w:t xml:space="preserve"> </w:t>
      </w:r>
      <w:proofErr w:type="spellStart"/>
      <w:r w:rsidRPr="00A41020">
        <w:rPr>
          <w:bCs/>
          <w:iCs/>
          <w:szCs w:val="28"/>
        </w:rPr>
        <w:t>huy</w:t>
      </w:r>
      <w:proofErr w:type="spellEnd"/>
      <w:r w:rsidRPr="00A41020">
        <w:rPr>
          <w:bCs/>
          <w:iCs/>
          <w:szCs w:val="28"/>
        </w:rPr>
        <w:t xml:space="preserve"> </w:t>
      </w:r>
      <w:proofErr w:type="spellStart"/>
      <w:r w:rsidRPr="00A41020">
        <w:rPr>
          <w:bCs/>
          <w:iCs/>
          <w:szCs w:val="28"/>
        </w:rPr>
        <w:t>giao</w:t>
      </w:r>
      <w:proofErr w:type="spellEnd"/>
      <w:r w:rsidRPr="00A41020">
        <w:rPr>
          <w:bCs/>
          <w:iCs/>
          <w:szCs w:val="28"/>
        </w:rPr>
        <w:t xml:space="preserve"> </w:t>
      </w:r>
      <w:proofErr w:type="spellStart"/>
      <w:r w:rsidRPr="00A41020">
        <w:rPr>
          <w:bCs/>
          <w:iCs/>
          <w:szCs w:val="28"/>
        </w:rPr>
        <w:t>thông</w:t>
      </w:r>
      <w:proofErr w:type="spellEnd"/>
      <w:r w:rsidR="00B67B3D" w:rsidRPr="00A41020">
        <w:rPr>
          <w:bCs/>
          <w:iCs/>
          <w:szCs w:val="28"/>
        </w:rPr>
        <w:t>…</w:t>
      </w:r>
      <w:r w:rsidRPr="00A41020">
        <w:rPr>
          <w:bCs/>
          <w:iCs/>
          <w:szCs w:val="28"/>
        </w:rPr>
        <w:t xml:space="preserve"> </w:t>
      </w:r>
    </w:p>
    <w:p w14:paraId="52C77BA0" w14:textId="77777777" w:rsidR="00D06D84" w:rsidRPr="00A41020" w:rsidRDefault="00D06D84" w:rsidP="00A41020">
      <w:pPr>
        <w:spacing w:before="80" w:after="80"/>
        <w:ind w:firstLine="432"/>
        <w:jc w:val="both"/>
        <w:rPr>
          <w:bCs/>
          <w:szCs w:val="28"/>
        </w:rPr>
      </w:pPr>
      <w:proofErr w:type="spellStart"/>
      <w:r w:rsidRPr="00A41020">
        <w:rPr>
          <w:bCs/>
          <w:szCs w:val="28"/>
        </w:rPr>
        <w:t>Thực</w:t>
      </w:r>
      <w:proofErr w:type="spellEnd"/>
      <w:r w:rsidRPr="00A41020">
        <w:rPr>
          <w:bCs/>
          <w:szCs w:val="28"/>
        </w:rPr>
        <w:t xml:space="preserve"> </w:t>
      </w:r>
      <w:proofErr w:type="spellStart"/>
      <w:r w:rsidRPr="00A41020">
        <w:rPr>
          <w:bCs/>
          <w:szCs w:val="28"/>
        </w:rPr>
        <w:t>tiễn</w:t>
      </w:r>
      <w:proofErr w:type="spellEnd"/>
      <w:r w:rsidRPr="00A41020">
        <w:rPr>
          <w:bCs/>
          <w:szCs w:val="28"/>
        </w:rPr>
        <w:t xml:space="preserve">, </w:t>
      </w:r>
      <w:proofErr w:type="spellStart"/>
      <w:r w:rsidRPr="00A41020">
        <w:rPr>
          <w:bCs/>
          <w:szCs w:val="28"/>
        </w:rPr>
        <w:t>sau</w:t>
      </w:r>
      <w:proofErr w:type="spellEnd"/>
      <w:r w:rsidRPr="00A41020">
        <w:rPr>
          <w:bCs/>
          <w:szCs w:val="28"/>
        </w:rPr>
        <w:t xml:space="preserve"> </w:t>
      </w:r>
      <w:proofErr w:type="spellStart"/>
      <w:r w:rsidRPr="00A41020">
        <w:rPr>
          <w:bCs/>
          <w:szCs w:val="28"/>
        </w:rPr>
        <w:t>gần</w:t>
      </w:r>
      <w:proofErr w:type="spellEnd"/>
      <w:r w:rsidRPr="00A41020">
        <w:rPr>
          <w:bCs/>
          <w:szCs w:val="28"/>
        </w:rPr>
        <w:t xml:space="preserve"> 15 </w:t>
      </w:r>
      <w:proofErr w:type="spellStart"/>
      <w:r w:rsidRPr="00A41020">
        <w:rPr>
          <w:bCs/>
          <w:szCs w:val="28"/>
        </w:rPr>
        <w:t>năm</w:t>
      </w:r>
      <w:proofErr w:type="spellEnd"/>
      <w:r w:rsidRPr="00A41020">
        <w:rPr>
          <w:bCs/>
          <w:szCs w:val="28"/>
        </w:rPr>
        <w:t xml:space="preserve"> </w:t>
      </w:r>
      <w:proofErr w:type="spellStart"/>
      <w:r w:rsidRPr="00A41020">
        <w:rPr>
          <w:bCs/>
          <w:szCs w:val="28"/>
        </w:rPr>
        <w:t>thực</w:t>
      </w:r>
      <w:proofErr w:type="spellEnd"/>
      <w:r w:rsidRPr="00A41020">
        <w:rPr>
          <w:bCs/>
          <w:szCs w:val="28"/>
        </w:rPr>
        <w:t xml:space="preserve"> </w:t>
      </w:r>
      <w:proofErr w:type="spellStart"/>
      <w:r w:rsidRPr="00A41020">
        <w:rPr>
          <w:bCs/>
          <w:szCs w:val="28"/>
        </w:rPr>
        <w:t>hiện</w:t>
      </w:r>
      <w:proofErr w:type="spellEnd"/>
      <w:r w:rsidRPr="00A41020">
        <w:rPr>
          <w:bCs/>
          <w:szCs w:val="28"/>
        </w:rPr>
        <w:t xml:space="preserve"> </w:t>
      </w:r>
      <w:proofErr w:type="spellStart"/>
      <w:r w:rsidRPr="00A41020">
        <w:rPr>
          <w:bCs/>
          <w:szCs w:val="28"/>
        </w:rPr>
        <w:t>Luật</w:t>
      </w:r>
      <w:proofErr w:type="spellEnd"/>
      <w:r w:rsidRPr="00A41020">
        <w:rPr>
          <w:bCs/>
          <w:szCs w:val="28"/>
        </w:rPr>
        <w:t xml:space="preserve"> Giao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năm</w:t>
      </w:r>
      <w:proofErr w:type="spellEnd"/>
      <w:r w:rsidRPr="00A41020">
        <w:rPr>
          <w:bCs/>
          <w:szCs w:val="28"/>
        </w:rPr>
        <w:t xml:space="preserve"> 2008 </w:t>
      </w:r>
      <w:proofErr w:type="spellStart"/>
      <w:r w:rsidRPr="00A41020">
        <w:rPr>
          <w:bCs/>
          <w:szCs w:val="28"/>
        </w:rPr>
        <w:t>cho</w:t>
      </w:r>
      <w:proofErr w:type="spellEnd"/>
      <w:r w:rsidRPr="00A41020">
        <w:rPr>
          <w:bCs/>
          <w:szCs w:val="28"/>
        </w:rPr>
        <w:t xml:space="preserve"> </w:t>
      </w:r>
      <w:proofErr w:type="spellStart"/>
      <w:r w:rsidRPr="00A41020">
        <w:rPr>
          <w:bCs/>
          <w:szCs w:val="28"/>
        </w:rPr>
        <w:t>thấy</w:t>
      </w:r>
      <w:proofErr w:type="spellEnd"/>
      <w:r w:rsidRPr="00A41020">
        <w:rPr>
          <w:bCs/>
          <w:szCs w:val="28"/>
        </w:rPr>
        <w:t xml:space="preserve">, </w:t>
      </w:r>
      <w:proofErr w:type="spellStart"/>
      <w:r w:rsidRPr="00A41020">
        <w:rPr>
          <w:bCs/>
          <w:szCs w:val="28"/>
        </w:rPr>
        <w:t>nhiều</w:t>
      </w:r>
      <w:proofErr w:type="spellEnd"/>
      <w:r w:rsidRPr="00A41020">
        <w:rPr>
          <w:bCs/>
          <w:szCs w:val="28"/>
        </w:rPr>
        <w:t xml:space="preserve"> </w:t>
      </w:r>
      <w:proofErr w:type="spellStart"/>
      <w:r w:rsidRPr="00A41020">
        <w:rPr>
          <w:bCs/>
          <w:szCs w:val="28"/>
        </w:rPr>
        <w:t>quy</w:t>
      </w:r>
      <w:proofErr w:type="spellEnd"/>
      <w:r w:rsidRPr="00A41020">
        <w:rPr>
          <w:bCs/>
          <w:szCs w:val="28"/>
        </w:rPr>
        <w:t xml:space="preserve"> </w:t>
      </w:r>
      <w:proofErr w:type="spellStart"/>
      <w:r w:rsidRPr="00A41020">
        <w:rPr>
          <w:bCs/>
          <w:szCs w:val="28"/>
        </w:rPr>
        <w:t>định</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Luật</w:t>
      </w:r>
      <w:proofErr w:type="spellEnd"/>
      <w:r w:rsidRPr="00A41020">
        <w:rPr>
          <w:bCs/>
          <w:szCs w:val="28"/>
        </w:rPr>
        <w:t xml:space="preserve"> </w:t>
      </w:r>
      <w:proofErr w:type="spellStart"/>
      <w:r w:rsidRPr="00A41020">
        <w:rPr>
          <w:bCs/>
          <w:szCs w:val="28"/>
        </w:rPr>
        <w:t>đã</w:t>
      </w:r>
      <w:proofErr w:type="spellEnd"/>
      <w:r w:rsidRPr="00A41020">
        <w:rPr>
          <w:bCs/>
          <w:szCs w:val="28"/>
        </w:rPr>
        <w:t xml:space="preserve"> </w:t>
      </w:r>
      <w:proofErr w:type="spellStart"/>
      <w:r w:rsidRPr="00A41020">
        <w:rPr>
          <w:bCs/>
          <w:szCs w:val="28"/>
        </w:rPr>
        <w:t>bộc</w:t>
      </w:r>
      <w:proofErr w:type="spellEnd"/>
      <w:r w:rsidRPr="00A41020">
        <w:rPr>
          <w:bCs/>
          <w:szCs w:val="28"/>
        </w:rPr>
        <w:t xml:space="preserve"> </w:t>
      </w:r>
      <w:proofErr w:type="spellStart"/>
      <w:r w:rsidRPr="00A41020">
        <w:rPr>
          <w:bCs/>
          <w:szCs w:val="28"/>
        </w:rPr>
        <w:t>lộ</w:t>
      </w:r>
      <w:proofErr w:type="spellEnd"/>
      <w:r w:rsidRPr="00A41020">
        <w:rPr>
          <w:bCs/>
          <w:szCs w:val="28"/>
        </w:rPr>
        <w:t xml:space="preserve"> </w:t>
      </w:r>
      <w:proofErr w:type="spellStart"/>
      <w:r w:rsidRPr="00A41020">
        <w:rPr>
          <w:bCs/>
          <w:szCs w:val="28"/>
        </w:rPr>
        <w:t>những</w:t>
      </w:r>
      <w:proofErr w:type="spellEnd"/>
      <w:r w:rsidRPr="00A41020">
        <w:rPr>
          <w:bCs/>
          <w:szCs w:val="28"/>
        </w:rPr>
        <w:t xml:space="preserve"> </w:t>
      </w:r>
      <w:proofErr w:type="spellStart"/>
      <w:r w:rsidRPr="00A41020">
        <w:rPr>
          <w:bCs/>
          <w:szCs w:val="28"/>
        </w:rPr>
        <w:t>hạn</w:t>
      </w:r>
      <w:proofErr w:type="spellEnd"/>
      <w:r w:rsidRPr="00A41020">
        <w:rPr>
          <w:bCs/>
          <w:szCs w:val="28"/>
        </w:rPr>
        <w:t xml:space="preserve"> </w:t>
      </w:r>
      <w:proofErr w:type="spellStart"/>
      <w:r w:rsidRPr="00A41020">
        <w:rPr>
          <w:bCs/>
          <w:szCs w:val="28"/>
        </w:rPr>
        <w:t>chế</w:t>
      </w:r>
      <w:proofErr w:type="spellEnd"/>
      <w:r w:rsidRPr="00A41020">
        <w:rPr>
          <w:bCs/>
          <w:szCs w:val="28"/>
        </w:rPr>
        <w:t xml:space="preserve">, </w:t>
      </w:r>
      <w:proofErr w:type="spellStart"/>
      <w:r w:rsidRPr="00A41020">
        <w:rPr>
          <w:bCs/>
          <w:szCs w:val="28"/>
        </w:rPr>
        <w:t>bất</w:t>
      </w:r>
      <w:proofErr w:type="spellEnd"/>
      <w:r w:rsidRPr="00A41020">
        <w:rPr>
          <w:bCs/>
          <w:szCs w:val="28"/>
        </w:rPr>
        <w:t xml:space="preserve"> </w:t>
      </w:r>
      <w:proofErr w:type="spellStart"/>
      <w:r w:rsidRPr="00A41020">
        <w:rPr>
          <w:bCs/>
          <w:szCs w:val="28"/>
        </w:rPr>
        <w:t>cập</w:t>
      </w:r>
      <w:proofErr w:type="spellEnd"/>
      <w:r w:rsidRPr="00A41020">
        <w:rPr>
          <w:bCs/>
          <w:szCs w:val="28"/>
        </w:rPr>
        <w:t xml:space="preserve">, </w:t>
      </w:r>
      <w:r w:rsidRPr="00A41020">
        <w:rPr>
          <w:bCs/>
          <w:szCs w:val="28"/>
          <w:lang w:val="vi-VN"/>
        </w:rPr>
        <w:t xml:space="preserve">không </w:t>
      </w:r>
      <w:proofErr w:type="spellStart"/>
      <w:r w:rsidRPr="00A41020">
        <w:rPr>
          <w:bCs/>
          <w:szCs w:val="28"/>
        </w:rPr>
        <w:t>đáp</w:t>
      </w:r>
      <w:proofErr w:type="spellEnd"/>
      <w:r w:rsidRPr="00A41020">
        <w:rPr>
          <w:bCs/>
          <w:szCs w:val="28"/>
        </w:rPr>
        <w:t xml:space="preserve"> </w:t>
      </w:r>
      <w:proofErr w:type="spellStart"/>
      <w:r w:rsidRPr="00A41020">
        <w:rPr>
          <w:bCs/>
          <w:szCs w:val="28"/>
        </w:rPr>
        <w:t>ứng</w:t>
      </w:r>
      <w:proofErr w:type="spellEnd"/>
      <w:r w:rsidRPr="00A41020">
        <w:rPr>
          <w:bCs/>
          <w:szCs w:val="28"/>
        </w:rPr>
        <w:t xml:space="preserve"> </w:t>
      </w:r>
      <w:proofErr w:type="spellStart"/>
      <w:r w:rsidRPr="00A41020">
        <w:rPr>
          <w:bCs/>
          <w:szCs w:val="28"/>
        </w:rPr>
        <w:t>được</w:t>
      </w:r>
      <w:proofErr w:type="spellEnd"/>
      <w:r w:rsidRPr="00A41020">
        <w:rPr>
          <w:bCs/>
          <w:szCs w:val="28"/>
        </w:rPr>
        <w:t xml:space="preserve"> </w:t>
      </w:r>
      <w:proofErr w:type="spellStart"/>
      <w:r w:rsidRPr="00A41020">
        <w:rPr>
          <w:bCs/>
          <w:szCs w:val="28"/>
        </w:rPr>
        <w:t>yêu</w:t>
      </w:r>
      <w:proofErr w:type="spellEnd"/>
      <w:r w:rsidRPr="00A41020">
        <w:rPr>
          <w:bCs/>
          <w:szCs w:val="28"/>
        </w:rPr>
        <w:t xml:space="preserve"> </w:t>
      </w:r>
      <w:proofErr w:type="spellStart"/>
      <w:r w:rsidRPr="00A41020">
        <w:rPr>
          <w:bCs/>
          <w:szCs w:val="28"/>
        </w:rPr>
        <w:t>cầu</w:t>
      </w:r>
      <w:proofErr w:type="spellEnd"/>
      <w:r w:rsidRPr="00A41020">
        <w:rPr>
          <w:bCs/>
          <w:szCs w:val="28"/>
        </w:rPr>
        <w:t xml:space="preserve"> </w:t>
      </w:r>
      <w:r w:rsidRPr="00A41020">
        <w:rPr>
          <w:bCs/>
          <w:szCs w:val="28"/>
          <w:lang w:val="vi-VN"/>
        </w:rPr>
        <w:t>của công tác quản lý</w:t>
      </w:r>
      <w:r w:rsidRPr="00A41020">
        <w:rPr>
          <w:bCs/>
          <w:szCs w:val="28"/>
        </w:rPr>
        <w:t xml:space="preserve"> </w:t>
      </w:r>
      <w:proofErr w:type="spellStart"/>
      <w:r w:rsidRPr="00A41020">
        <w:rPr>
          <w:bCs/>
          <w:szCs w:val="28"/>
        </w:rPr>
        <w:t>trong</w:t>
      </w:r>
      <w:proofErr w:type="spellEnd"/>
      <w:r w:rsidRPr="00A41020">
        <w:rPr>
          <w:bCs/>
          <w:szCs w:val="28"/>
        </w:rPr>
        <w:t xml:space="preserve"> </w:t>
      </w:r>
      <w:proofErr w:type="spellStart"/>
      <w:r w:rsidRPr="00A41020">
        <w:rPr>
          <w:bCs/>
          <w:szCs w:val="28"/>
        </w:rPr>
        <w:t>lĩnh</w:t>
      </w:r>
      <w:proofErr w:type="spellEnd"/>
      <w:r w:rsidRPr="00A41020">
        <w:rPr>
          <w:bCs/>
          <w:szCs w:val="28"/>
        </w:rPr>
        <w:t xml:space="preserve"> </w:t>
      </w:r>
      <w:proofErr w:type="spellStart"/>
      <w:r w:rsidRPr="00A41020">
        <w:rPr>
          <w:bCs/>
          <w:szCs w:val="28"/>
        </w:rPr>
        <w:t>vực</w:t>
      </w:r>
      <w:proofErr w:type="spellEnd"/>
      <w:r w:rsidRPr="00A41020">
        <w:rPr>
          <w:bCs/>
          <w:szCs w:val="28"/>
        </w:rPr>
        <w:t xml:space="preserve"> </w:t>
      </w:r>
      <w:proofErr w:type="spellStart"/>
      <w:r w:rsidRPr="00A41020">
        <w:rPr>
          <w:bCs/>
          <w:szCs w:val="28"/>
        </w:rPr>
        <w:t>này</w:t>
      </w:r>
      <w:proofErr w:type="spellEnd"/>
      <w:r w:rsidRPr="00A41020">
        <w:rPr>
          <w:bCs/>
          <w:szCs w:val="28"/>
        </w:rPr>
        <w:t xml:space="preserve">, </w:t>
      </w:r>
      <w:proofErr w:type="spellStart"/>
      <w:r w:rsidRPr="00A41020">
        <w:rPr>
          <w:bCs/>
          <w:szCs w:val="28"/>
        </w:rPr>
        <w:t>nhất</w:t>
      </w:r>
      <w:proofErr w:type="spellEnd"/>
      <w:r w:rsidRPr="00A41020">
        <w:rPr>
          <w:bCs/>
          <w:szCs w:val="28"/>
        </w:rPr>
        <w:t xml:space="preserve"> </w:t>
      </w:r>
      <w:proofErr w:type="spellStart"/>
      <w:r w:rsidRPr="00A41020">
        <w:rPr>
          <w:bCs/>
          <w:szCs w:val="28"/>
        </w:rPr>
        <w:t>là</w:t>
      </w:r>
      <w:proofErr w:type="spellEnd"/>
      <w:r w:rsidRPr="00A41020">
        <w:rPr>
          <w:bCs/>
          <w:szCs w:val="28"/>
        </w:rPr>
        <w:t xml:space="preserve"> </w:t>
      </w:r>
      <w:proofErr w:type="spellStart"/>
      <w:r w:rsidRPr="00A41020">
        <w:rPr>
          <w:bCs/>
          <w:szCs w:val="28"/>
        </w:rPr>
        <w:t>trước</w:t>
      </w:r>
      <w:proofErr w:type="spellEnd"/>
      <w:r w:rsidRPr="00A41020">
        <w:rPr>
          <w:bCs/>
          <w:szCs w:val="28"/>
        </w:rPr>
        <w:t xml:space="preserve"> </w:t>
      </w:r>
      <w:proofErr w:type="spellStart"/>
      <w:r w:rsidRPr="00A41020">
        <w:rPr>
          <w:bCs/>
          <w:szCs w:val="28"/>
        </w:rPr>
        <w:t>sự</w:t>
      </w:r>
      <w:proofErr w:type="spellEnd"/>
      <w:r w:rsidRPr="00A41020">
        <w:rPr>
          <w:bCs/>
          <w:szCs w:val="28"/>
        </w:rPr>
        <w:t xml:space="preserve"> </w:t>
      </w:r>
      <w:proofErr w:type="spellStart"/>
      <w:r w:rsidRPr="00A41020">
        <w:rPr>
          <w:bCs/>
          <w:szCs w:val="28"/>
        </w:rPr>
        <w:t>phát</w:t>
      </w:r>
      <w:proofErr w:type="spellEnd"/>
      <w:r w:rsidRPr="00A41020">
        <w:rPr>
          <w:bCs/>
          <w:szCs w:val="28"/>
        </w:rPr>
        <w:t xml:space="preserve"> </w:t>
      </w:r>
      <w:proofErr w:type="spellStart"/>
      <w:r w:rsidRPr="00A41020">
        <w:rPr>
          <w:bCs/>
          <w:szCs w:val="28"/>
        </w:rPr>
        <w:t>triển</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hạ</w:t>
      </w:r>
      <w:proofErr w:type="spellEnd"/>
      <w:r w:rsidRPr="00A41020">
        <w:rPr>
          <w:bCs/>
          <w:szCs w:val="28"/>
        </w:rPr>
        <w:t xml:space="preserve"> </w:t>
      </w:r>
      <w:proofErr w:type="spellStart"/>
      <w:r w:rsidRPr="00A41020">
        <w:rPr>
          <w:bCs/>
          <w:szCs w:val="28"/>
        </w:rPr>
        <w:t>tầng</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sự</w:t>
      </w:r>
      <w:proofErr w:type="spellEnd"/>
      <w:r w:rsidRPr="00A41020">
        <w:rPr>
          <w:bCs/>
          <w:szCs w:val="28"/>
        </w:rPr>
        <w:t xml:space="preserve"> </w:t>
      </w:r>
      <w:proofErr w:type="spellStart"/>
      <w:r w:rsidRPr="00A41020">
        <w:rPr>
          <w:bCs/>
          <w:szCs w:val="28"/>
        </w:rPr>
        <w:t>gia</w:t>
      </w:r>
      <w:proofErr w:type="spellEnd"/>
      <w:r w:rsidRPr="00A41020">
        <w:rPr>
          <w:bCs/>
          <w:szCs w:val="28"/>
        </w:rPr>
        <w:t xml:space="preserve"> </w:t>
      </w:r>
      <w:proofErr w:type="spellStart"/>
      <w:r w:rsidRPr="00A41020">
        <w:rPr>
          <w:bCs/>
          <w:szCs w:val="28"/>
        </w:rPr>
        <w:t>tăng</w:t>
      </w:r>
      <w:proofErr w:type="spellEnd"/>
      <w:r w:rsidRPr="00A41020">
        <w:rPr>
          <w:bCs/>
          <w:szCs w:val="28"/>
        </w:rPr>
        <w:t xml:space="preserve"> </w:t>
      </w:r>
      <w:proofErr w:type="spellStart"/>
      <w:r w:rsidRPr="00A41020">
        <w:rPr>
          <w:bCs/>
          <w:szCs w:val="28"/>
        </w:rPr>
        <w:t>nhanh</w:t>
      </w:r>
      <w:proofErr w:type="spellEnd"/>
      <w:r w:rsidRPr="00A41020">
        <w:rPr>
          <w:bCs/>
          <w:szCs w:val="28"/>
        </w:rPr>
        <w:t xml:space="preserve"> </w:t>
      </w:r>
      <w:proofErr w:type="spellStart"/>
      <w:r w:rsidRPr="00A41020">
        <w:rPr>
          <w:bCs/>
          <w:szCs w:val="28"/>
        </w:rPr>
        <w:t>chóng</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lượng</w:t>
      </w:r>
      <w:proofErr w:type="spellEnd"/>
      <w:r w:rsidRPr="00A41020">
        <w:rPr>
          <w:bCs/>
          <w:szCs w:val="28"/>
        </w:rPr>
        <w:t xml:space="preserve"> </w:t>
      </w:r>
      <w:proofErr w:type="spellStart"/>
      <w:r w:rsidRPr="00A41020">
        <w:rPr>
          <w:bCs/>
          <w:szCs w:val="28"/>
        </w:rPr>
        <w:t>phương</w:t>
      </w:r>
      <w:proofErr w:type="spellEnd"/>
      <w:r w:rsidRPr="00A41020">
        <w:rPr>
          <w:bCs/>
          <w:szCs w:val="28"/>
        </w:rPr>
        <w:t xml:space="preserve"> </w:t>
      </w:r>
      <w:proofErr w:type="spellStart"/>
      <w:r w:rsidRPr="00A41020">
        <w:rPr>
          <w:bCs/>
          <w:szCs w:val="28"/>
        </w:rPr>
        <w:t>tiện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tình</w:t>
      </w:r>
      <w:proofErr w:type="spellEnd"/>
      <w:r w:rsidRPr="00A41020">
        <w:rPr>
          <w:bCs/>
          <w:szCs w:val="28"/>
        </w:rPr>
        <w:t xml:space="preserve"> </w:t>
      </w:r>
      <w:proofErr w:type="spellStart"/>
      <w:r w:rsidRPr="00A41020">
        <w:rPr>
          <w:bCs/>
          <w:szCs w:val="28"/>
        </w:rPr>
        <w:t>hình</w:t>
      </w:r>
      <w:proofErr w:type="spellEnd"/>
      <w:r w:rsidRPr="00A41020">
        <w:rPr>
          <w:bCs/>
          <w:szCs w:val="28"/>
        </w:rPr>
        <w:t xml:space="preserve"> </w:t>
      </w:r>
      <w:proofErr w:type="spellStart"/>
      <w:r w:rsidRPr="00A41020">
        <w:rPr>
          <w:bCs/>
          <w:szCs w:val="28"/>
        </w:rPr>
        <w:t>trật</w:t>
      </w:r>
      <w:proofErr w:type="spellEnd"/>
      <w:r w:rsidRPr="00A41020">
        <w:rPr>
          <w:bCs/>
          <w:szCs w:val="28"/>
        </w:rPr>
        <w:t xml:space="preserve"> </w:t>
      </w:r>
      <w:proofErr w:type="spellStart"/>
      <w:r w:rsidRPr="00A41020">
        <w:rPr>
          <w:bCs/>
          <w:szCs w:val="28"/>
        </w:rPr>
        <w:t>tự</w:t>
      </w:r>
      <w:proofErr w:type="spellEnd"/>
      <w:r w:rsidRPr="00A41020">
        <w:rPr>
          <w:bCs/>
          <w:szCs w:val="28"/>
        </w:rPr>
        <w:t xml:space="preserve">, </w:t>
      </w:r>
      <w:proofErr w:type="gramStart"/>
      <w:r w:rsidRPr="00A41020">
        <w:rPr>
          <w:bCs/>
          <w:szCs w:val="28"/>
        </w:rPr>
        <w:t>an</w:t>
      </w:r>
      <w:proofErr w:type="gramEnd"/>
      <w:r w:rsidRPr="00A41020">
        <w:rPr>
          <w:bCs/>
          <w:szCs w:val="28"/>
        </w:rPr>
        <w:t xml:space="preserve"> </w:t>
      </w:r>
      <w:proofErr w:type="spellStart"/>
      <w:r w:rsidRPr="00A41020">
        <w:rPr>
          <w:bCs/>
          <w:szCs w:val="28"/>
        </w:rPr>
        <w:t>toàn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ở Việt Nam.</w:t>
      </w:r>
    </w:p>
    <w:p w14:paraId="49DE8895" w14:textId="77777777" w:rsidR="00BD0E88" w:rsidRPr="00A41020" w:rsidRDefault="00BD0E88" w:rsidP="00A41020">
      <w:pPr>
        <w:spacing w:before="80" w:after="80"/>
        <w:ind w:firstLine="432"/>
        <w:jc w:val="both"/>
        <w:rPr>
          <w:bCs/>
          <w:szCs w:val="28"/>
        </w:rPr>
      </w:pPr>
      <w:r w:rsidRPr="00A41020">
        <w:rPr>
          <w:bCs/>
          <w:i/>
          <w:szCs w:val="28"/>
        </w:rPr>
        <w:t xml:space="preserve">Hai </w:t>
      </w:r>
      <w:proofErr w:type="spellStart"/>
      <w:r w:rsidRPr="00A41020">
        <w:rPr>
          <w:bCs/>
          <w:i/>
          <w:szCs w:val="28"/>
        </w:rPr>
        <w:t>là</w:t>
      </w:r>
      <w:proofErr w:type="spellEnd"/>
      <w:r w:rsidRPr="00A41020">
        <w:rPr>
          <w:bCs/>
          <w:i/>
          <w:szCs w:val="28"/>
        </w:rPr>
        <w:t xml:space="preserve">, </w:t>
      </w:r>
      <w:proofErr w:type="spellStart"/>
      <w:r w:rsidRPr="00A41020">
        <w:rPr>
          <w:bCs/>
          <w:szCs w:val="28"/>
        </w:rPr>
        <w:t>Luật</w:t>
      </w:r>
      <w:proofErr w:type="spellEnd"/>
      <w:r w:rsidRPr="00A41020">
        <w:rPr>
          <w:bCs/>
          <w:szCs w:val="28"/>
        </w:rPr>
        <w:t xml:space="preserve"> Giao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năm</w:t>
      </w:r>
      <w:proofErr w:type="spellEnd"/>
      <w:r w:rsidRPr="00A41020">
        <w:rPr>
          <w:bCs/>
          <w:szCs w:val="28"/>
        </w:rPr>
        <w:t xml:space="preserve"> 2008 </w:t>
      </w:r>
      <w:proofErr w:type="spellStart"/>
      <w:r w:rsidRPr="00A41020">
        <w:rPr>
          <w:bCs/>
          <w:szCs w:val="28"/>
        </w:rPr>
        <w:t>tuy</w:t>
      </w:r>
      <w:proofErr w:type="spellEnd"/>
      <w:r w:rsidRPr="00A41020">
        <w:rPr>
          <w:bCs/>
          <w:szCs w:val="28"/>
        </w:rPr>
        <w:t xml:space="preserve"> </w:t>
      </w:r>
      <w:proofErr w:type="spellStart"/>
      <w:r w:rsidRPr="00A41020">
        <w:rPr>
          <w:bCs/>
          <w:szCs w:val="28"/>
        </w:rPr>
        <w:t>đã</w:t>
      </w:r>
      <w:proofErr w:type="spellEnd"/>
      <w:r w:rsidRPr="00A41020">
        <w:rPr>
          <w:bCs/>
          <w:szCs w:val="28"/>
        </w:rPr>
        <w:t xml:space="preserve"> </w:t>
      </w:r>
      <w:proofErr w:type="spellStart"/>
      <w:r w:rsidRPr="00A41020">
        <w:rPr>
          <w:bCs/>
          <w:szCs w:val="28"/>
        </w:rPr>
        <w:t>có</w:t>
      </w:r>
      <w:proofErr w:type="spellEnd"/>
      <w:r w:rsidRPr="00A41020">
        <w:rPr>
          <w:bCs/>
          <w:szCs w:val="28"/>
        </w:rPr>
        <w:t xml:space="preserve"> </w:t>
      </w:r>
      <w:r w:rsidRPr="00A41020">
        <w:rPr>
          <w:bCs/>
          <w:szCs w:val="28"/>
          <w:lang w:val="vi-VN"/>
        </w:rPr>
        <w:t xml:space="preserve">quy định về </w:t>
      </w:r>
      <w:proofErr w:type="spellStart"/>
      <w:r w:rsidRPr="00A41020">
        <w:rPr>
          <w:bCs/>
          <w:szCs w:val="28"/>
        </w:rPr>
        <w:t>chính</w:t>
      </w:r>
      <w:proofErr w:type="spellEnd"/>
      <w:r w:rsidRPr="00A41020">
        <w:rPr>
          <w:bCs/>
          <w:szCs w:val="28"/>
        </w:rPr>
        <w:t xml:space="preserve"> </w:t>
      </w:r>
      <w:proofErr w:type="spellStart"/>
      <w:r w:rsidRPr="00A41020">
        <w:rPr>
          <w:bCs/>
          <w:szCs w:val="28"/>
        </w:rPr>
        <w:t>sách</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quy</w:t>
      </w:r>
      <w:proofErr w:type="spellEnd"/>
      <w:r w:rsidRPr="00A41020">
        <w:rPr>
          <w:bCs/>
          <w:szCs w:val="28"/>
        </w:rPr>
        <w:t xml:space="preserve"> </w:t>
      </w:r>
      <w:proofErr w:type="spellStart"/>
      <w:r w:rsidRPr="00A41020">
        <w:rPr>
          <w:bCs/>
          <w:szCs w:val="28"/>
        </w:rPr>
        <w:t>hoạch</w:t>
      </w:r>
      <w:proofErr w:type="spellEnd"/>
      <w:r w:rsidRPr="00A41020">
        <w:rPr>
          <w:bCs/>
          <w:szCs w:val="28"/>
        </w:rPr>
        <w:t xml:space="preserve"> </w:t>
      </w:r>
      <w:proofErr w:type="spellStart"/>
      <w:r w:rsidRPr="00A41020">
        <w:rPr>
          <w:bCs/>
          <w:szCs w:val="28"/>
        </w:rPr>
        <w:t>đầu</w:t>
      </w:r>
      <w:proofErr w:type="spellEnd"/>
      <w:r w:rsidRPr="00A41020">
        <w:rPr>
          <w:bCs/>
          <w:szCs w:val="28"/>
        </w:rPr>
        <w:t xml:space="preserve"> </w:t>
      </w:r>
      <w:proofErr w:type="spellStart"/>
      <w:r w:rsidRPr="00A41020">
        <w:rPr>
          <w:bCs/>
          <w:szCs w:val="28"/>
        </w:rPr>
        <w:t>tư</w:t>
      </w:r>
      <w:proofErr w:type="spellEnd"/>
      <w:r w:rsidRPr="00A41020">
        <w:rPr>
          <w:bCs/>
          <w:szCs w:val="28"/>
        </w:rPr>
        <w:t xml:space="preserve">, </w:t>
      </w:r>
      <w:proofErr w:type="spellStart"/>
      <w:r w:rsidRPr="00A41020">
        <w:rPr>
          <w:bCs/>
          <w:szCs w:val="28"/>
        </w:rPr>
        <w:t>xây</w:t>
      </w:r>
      <w:proofErr w:type="spellEnd"/>
      <w:r w:rsidRPr="00A41020">
        <w:rPr>
          <w:bCs/>
          <w:szCs w:val="28"/>
        </w:rPr>
        <w:t xml:space="preserve"> </w:t>
      </w:r>
      <w:proofErr w:type="spellStart"/>
      <w:r w:rsidRPr="00A41020">
        <w:rPr>
          <w:bCs/>
          <w:szCs w:val="28"/>
        </w:rPr>
        <w:t>dựng</w:t>
      </w:r>
      <w:proofErr w:type="spellEnd"/>
      <w:r w:rsidRPr="00A41020">
        <w:rPr>
          <w:bCs/>
          <w:szCs w:val="28"/>
        </w:rPr>
        <w:t xml:space="preserve"> </w:t>
      </w:r>
      <w:r w:rsidRPr="00A41020">
        <w:rPr>
          <w:bCs/>
          <w:szCs w:val="28"/>
          <w:lang w:val="vi-VN"/>
        </w:rPr>
        <w:t>kết cấu hạ tầng</w:t>
      </w:r>
      <w:r w:rsidRPr="00A41020">
        <w:rPr>
          <w:bCs/>
          <w:szCs w:val="28"/>
        </w:rPr>
        <w:t xml:space="preserve">, </w:t>
      </w:r>
      <w:proofErr w:type="spellStart"/>
      <w:r w:rsidRPr="00A41020">
        <w:rPr>
          <w:bCs/>
          <w:szCs w:val="28"/>
        </w:rPr>
        <w:t>vận</w:t>
      </w:r>
      <w:proofErr w:type="spellEnd"/>
      <w:r w:rsidRPr="00A41020">
        <w:rPr>
          <w:bCs/>
          <w:szCs w:val="28"/>
        </w:rPr>
        <w:t xml:space="preserve"> </w:t>
      </w:r>
      <w:proofErr w:type="spellStart"/>
      <w:r w:rsidRPr="00A41020">
        <w:rPr>
          <w:bCs/>
          <w:szCs w:val="28"/>
        </w:rPr>
        <w:t>hành</w:t>
      </w:r>
      <w:proofErr w:type="spellEnd"/>
      <w:r w:rsidRPr="00A41020">
        <w:rPr>
          <w:bCs/>
          <w:szCs w:val="28"/>
        </w:rPr>
        <w:t xml:space="preserve"> </w:t>
      </w:r>
      <w:proofErr w:type="spellStart"/>
      <w:r w:rsidRPr="00A41020">
        <w:rPr>
          <w:bCs/>
          <w:szCs w:val="28"/>
        </w:rPr>
        <w:t>bảo</w:t>
      </w:r>
      <w:proofErr w:type="spellEnd"/>
      <w:r w:rsidRPr="00A41020">
        <w:rPr>
          <w:bCs/>
          <w:szCs w:val="28"/>
        </w:rPr>
        <w:t xml:space="preserve"> </w:t>
      </w:r>
      <w:proofErr w:type="spellStart"/>
      <w:r w:rsidRPr="00A41020">
        <w:rPr>
          <w:bCs/>
          <w:szCs w:val="28"/>
        </w:rPr>
        <w:t>trì</w:t>
      </w:r>
      <w:proofErr w:type="spellEnd"/>
      <w:r w:rsidRPr="00A41020">
        <w:rPr>
          <w:bCs/>
          <w:szCs w:val="28"/>
          <w:lang w:val="vi-VN"/>
        </w:rPr>
        <w:t>,</w:t>
      </w:r>
      <w:r w:rsidRPr="00A41020">
        <w:rPr>
          <w:bCs/>
          <w:szCs w:val="28"/>
        </w:rPr>
        <w:t xml:space="preserve"> </w:t>
      </w:r>
      <w:proofErr w:type="spellStart"/>
      <w:r w:rsidRPr="00A41020">
        <w:rPr>
          <w:bCs/>
          <w:szCs w:val="28"/>
        </w:rPr>
        <w:t>quản</w:t>
      </w:r>
      <w:proofErr w:type="spellEnd"/>
      <w:r w:rsidRPr="00A41020">
        <w:rPr>
          <w:bCs/>
          <w:szCs w:val="28"/>
        </w:rPr>
        <w:t xml:space="preserve"> </w:t>
      </w:r>
      <w:proofErr w:type="spellStart"/>
      <w:r w:rsidRPr="00A41020">
        <w:rPr>
          <w:bCs/>
          <w:szCs w:val="28"/>
        </w:rPr>
        <w:t>lý</w:t>
      </w:r>
      <w:proofErr w:type="spellEnd"/>
      <w:r w:rsidRPr="00A41020">
        <w:rPr>
          <w:bCs/>
          <w:szCs w:val="28"/>
          <w:lang w:val="vi-VN"/>
        </w:rPr>
        <w:t xml:space="preserve"> vận tải đường bộ</w:t>
      </w:r>
      <w:r w:rsidRPr="00A41020">
        <w:rPr>
          <w:bCs/>
          <w:szCs w:val="28"/>
        </w:rPr>
        <w:t xml:space="preserve"> </w:t>
      </w:r>
      <w:proofErr w:type="spellStart"/>
      <w:r w:rsidRPr="00A41020">
        <w:rPr>
          <w:bCs/>
          <w:szCs w:val="28"/>
        </w:rPr>
        <w:t>nhưng</w:t>
      </w:r>
      <w:proofErr w:type="spellEnd"/>
      <w:r w:rsidRPr="00A41020">
        <w:rPr>
          <w:bCs/>
          <w:szCs w:val="28"/>
          <w:lang w:val="vi-VN"/>
        </w:rPr>
        <w:t xml:space="preserve"> chưa đầy đủ</w:t>
      </w:r>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cụ</w:t>
      </w:r>
      <w:proofErr w:type="spellEnd"/>
      <w:r w:rsidRPr="00A41020">
        <w:rPr>
          <w:bCs/>
          <w:szCs w:val="28"/>
        </w:rPr>
        <w:t xml:space="preserve"> </w:t>
      </w:r>
      <w:proofErr w:type="spellStart"/>
      <w:r w:rsidRPr="00A41020">
        <w:rPr>
          <w:bCs/>
          <w:szCs w:val="28"/>
        </w:rPr>
        <w:t>thể</w:t>
      </w:r>
      <w:proofErr w:type="spellEnd"/>
      <w:r w:rsidRPr="00A41020">
        <w:rPr>
          <w:bCs/>
          <w:szCs w:val="28"/>
        </w:rPr>
        <w:t xml:space="preserve">, </w:t>
      </w:r>
      <w:proofErr w:type="spellStart"/>
      <w:r w:rsidRPr="00A41020">
        <w:rPr>
          <w:bCs/>
          <w:szCs w:val="28"/>
        </w:rPr>
        <w:t>như</w:t>
      </w:r>
      <w:proofErr w:type="spellEnd"/>
      <w:r w:rsidRPr="00A41020">
        <w:rPr>
          <w:bCs/>
          <w:szCs w:val="28"/>
        </w:rPr>
        <w:t xml:space="preserve"> </w:t>
      </w:r>
      <w:proofErr w:type="spellStart"/>
      <w:r w:rsidRPr="00A41020">
        <w:rPr>
          <w:bCs/>
          <w:szCs w:val="28"/>
        </w:rPr>
        <w:t>cơ</w:t>
      </w:r>
      <w:proofErr w:type="spellEnd"/>
      <w:r w:rsidRPr="00A41020">
        <w:rPr>
          <w:bCs/>
          <w:szCs w:val="28"/>
        </w:rPr>
        <w:t xml:space="preserve"> </w:t>
      </w:r>
      <w:proofErr w:type="spellStart"/>
      <w:r w:rsidRPr="00A41020">
        <w:rPr>
          <w:bCs/>
          <w:szCs w:val="28"/>
        </w:rPr>
        <w:t>chế</w:t>
      </w:r>
      <w:proofErr w:type="spellEnd"/>
      <w:r w:rsidRPr="00A41020">
        <w:rPr>
          <w:bCs/>
          <w:szCs w:val="28"/>
        </w:rPr>
        <w:t xml:space="preserve"> </w:t>
      </w:r>
      <w:proofErr w:type="spellStart"/>
      <w:r w:rsidRPr="00A41020">
        <w:rPr>
          <w:bCs/>
          <w:szCs w:val="28"/>
        </w:rPr>
        <w:t>thu</w:t>
      </w:r>
      <w:proofErr w:type="spellEnd"/>
      <w:r w:rsidRPr="00A41020">
        <w:rPr>
          <w:bCs/>
          <w:szCs w:val="28"/>
        </w:rPr>
        <w:t xml:space="preserve"> </w:t>
      </w:r>
      <w:proofErr w:type="spellStart"/>
      <w:r w:rsidRPr="00A41020">
        <w:rPr>
          <w:bCs/>
          <w:szCs w:val="28"/>
        </w:rPr>
        <w:t>hút</w:t>
      </w:r>
      <w:proofErr w:type="spellEnd"/>
      <w:r w:rsidRPr="00A41020">
        <w:rPr>
          <w:bCs/>
          <w:szCs w:val="28"/>
        </w:rPr>
        <w:t xml:space="preserve"> </w:t>
      </w:r>
      <w:proofErr w:type="spellStart"/>
      <w:r w:rsidRPr="00A41020">
        <w:rPr>
          <w:bCs/>
          <w:szCs w:val="28"/>
        </w:rPr>
        <w:t>nguồn</w:t>
      </w:r>
      <w:proofErr w:type="spellEnd"/>
      <w:r w:rsidRPr="00A41020">
        <w:rPr>
          <w:bCs/>
          <w:szCs w:val="28"/>
        </w:rPr>
        <w:t xml:space="preserve"> </w:t>
      </w:r>
      <w:proofErr w:type="spellStart"/>
      <w:r w:rsidRPr="00A41020">
        <w:rPr>
          <w:bCs/>
          <w:szCs w:val="28"/>
        </w:rPr>
        <w:t>lực</w:t>
      </w:r>
      <w:proofErr w:type="spellEnd"/>
      <w:r w:rsidRPr="00A41020">
        <w:rPr>
          <w:bCs/>
          <w:szCs w:val="28"/>
        </w:rPr>
        <w:t xml:space="preserve"> </w:t>
      </w:r>
      <w:proofErr w:type="spellStart"/>
      <w:r w:rsidRPr="00A41020">
        <w:rPr>
          <w:bCs/>
          <w:szCs w:val="28"/>
        </w:rPr>
        <w:t>đầu</w:t>
      </w:r>
      <w:proofErr w:type="spellEnd"/>
      <w:r w:rsidRPr="00A41020">
        <w:rPr>
          <w:bCs/>
          <w:szCs w:val="28"/>
        </w:rPr>
        <w:t xml:space="preserve"> </w:t>
      </w:r>
      <w:proofErr w:type="spellStart"/>
      <w:r w:rsidRPr="00A41020">
        <w:rPr>
          <w:bCs/>
          <w:szCs w:val="28"/>
        </w:rPr>
        <w:t>tư</w:t>
      </w:r>
      <w:proofErr w:type="spellEnd"/>
      <w:r w:rsidRPr="00A41020">
        <w:rPr>
          <w:bCs/>
          <w:szCs w:val="28"/>
        </w:rPr>
        <w:t xml:space="preserve">, </w:t>
      </w:r>
      <w:proofErr w:type="spellStart"/>
      <w:r w:rsidRPr="00A41020">
        <w:rPr>
          <w:bCs/>
          <w:szCs w:val="28"/>
        </w:rPr>
        <w:t>cơ</w:t>
      </w:r>
      <w:proofErr w:type="spellEnd"/>
      <w:r w:rsidRPr="00A41020">
        <w:rPr>
          <w:bCs/>
          <w:szCs w:val="28"/>
        </w:rPr>
        <w:t xml:space="preserve"> </w:t>
      </w:r>
      <w:proofErr w:type="spellStart"/>
      <w:r w:rsidRPr="00A41020">
        <w:rPr>
          <w:bCs/>
          <w:szCs w:val="28"/>
        </w:rPr>
        <w:t>chế</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vốn</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bảo</w:t>
      </w:r>
      <w:proofErr w:type="spellEnd"/>
      <w:r w:rsidRPr="00A41020">
        <w:rPr>
          <w:bCs/>
          <w:szCs w:val="28"/>
        </w:rPr>
        <w:t xml:space="preserve"> </w:t>
      </w:r>
      <w:proofErr w:type="spellStart"/>
      <w:r w:rsidRPr="00A41020">
        <w:rPr>
          <w:bCs/>
          <w:szCs w:val="28"/>
        </w:rPr>
        <w:t>trì</w:t>
      </w:r>
      <w:proofErr w:type="spellEnd"/>
      <w:r w:rsidRPr="00A41020">
        <w:rPr>
          <w:bCs/>
          <w:szCs w:val="28"/>
        </w:rPr>
        <w:t xml:space="preserve">, </w:t>
      </w:r>
      <w:proofErr w:type="spellStart"/>
      <w:r w:rsidRPr="00A41020">
        <w:rPr>
          <w:bCs/>
          <w:szCs w:val="28"/>
        </w:rPr>
        <w:t>bảo</w:t>
      </w:r>
      <w:proofErr w:type="spellEnd"/>
      <w:r w:rsidRPr="00A41020">
        <w:rPr>
          <w:bCs/>
          <w:szCs w:val="28"/>
        </w:rPr>
        <w:t xml:space="preserve"> </w:t>
      </w:r>
      <w:proofErr w:type="spellStart"/>
      <w:r w:rsidRPr="00A41020">
        <w:rPr>
          <w:bCs/>
          <w:szCs w:val="28"/>
        </w:rPr>
        <w:t>dưỡng</w:t>
      </w:r>
      <w:proofErr w:type="spellEnd"/>
      <w:r w:rsidRPr="00A41020">
        <w:rPr>
          <w:bCs/>
          <w:szCs w:val="28"/>
        </w:rPr>
        <w:t xml:space="preserve"> </w:t>
      </w:r>
      <w:proofErr w:type="spellStart"/>
      <w:r w:rsidRPr="00A41020">
        <w:rPr>
          <w:bCs/>
          <w:szCs w:val="28"/>
        </w:rPr>
        <w:t>kết</w:t>
      </w:r>
      <w:proofErr w:type="spellEnd"/>
      <w:r w:rsidRPr="00A41020">
        <w:rPr>
          <w:bCs/>
          <w:szCs w:val="28"/>
        </w:rPr>
        <w:t xml:space="preserve"> </w:t>
      </w:r>
      <w:proofErr w:type="spellStart"/>
      <w:r w:rsidRPr="00A41020">
        <w:rPr>
          <w:bCs/>
          <w:szCs w:val="28"/>
        </w:rPr>
        <w:t>cấu</w:t>
      </w:r>
      <w:proofErr w:type="spellEnd"/>
      <w:r w:rsidRPr="00A41020">
        <w:rPr>
          <w:bCs/>
          <w:szCs w:val="28"/>
        </w:rPr>
        <w:t xml:space="preserve"> </w:t>
      </w:r>
      <w:proofErr w:type="spellStart"/>
      <w:r w:rsidRPr="00A41020">
        <w:rPr>
          <w:bCs/>
          <w:szCs w:val="28"/>
        </w:rPr>
        <w:t>hạ</w:t>
      </w:r>
      <w:proofErr w:type="spellEnd"/>
      <w:r w:rsidRPr="00A41020">
        <w:rPr>
          <w:bCs/>
          <w:szCs w:val="28"/>
        </w:rPr>
        <w:t xml:space="preserve"> </w:t>
      </w:r>
      <w:proofErr w:type="spellStart"/>
      <w:r w:rsidRPr="00A41020">
        <w:rPr>
          <w:bCs/>
          <w:szCs w:val="28"/>
        </w:rPr>
        <w:t>tầng</w:t>
      </w:r>
      <w:proofErr w:type="spellEnd"/>
      <w:r w:rsidRPr="00A41020">
        <w:rPr>
          <w:bCs/>
          <w:szCs w:val="28"/>
        </w:rPr>
        <w:t xml:space="preserve">... </w:t>
      </w:r>
      <w:proofErr w:type="spellStart"/>
      <w:r w:rsidRPr="00A41020">
        <w:rPr>
          <w:bCs/>
          <w:szCs w:val="28"/>
        </w:rPr>
        <w:t>Thực</w:t>
      </w:r>
      <w:proofErr w:type="spellEnd"/>
      <w:r w:rsidRPr="00A41020">
        <w:rPr>
          <w:bCs/>
          <w:szCs w:val="28"/>
        </w:rPr>
        <w:t xml:space="preserve"> </w:t>
      </w:r>
      <w:proofErr w:type="spellStart"/>
      <w:r w:rsidRPr="00A41020">
        <w:rPr>
          <w:bCs/>
          <w:szCs w:val="28"/>
        </w:rPr>
        <w:t>tế</w:t>
      </w:r>
      <w:proofErr w:type="spellEnd"/>
      <w:r w:rsidRPr="00A41020">
        <w:rPr>
          <w:bCs/>
          <w:szCs w:val="28"/>
        </w:rPr>
        <w:t xml:space="preserve"> </w:t>
      </w:r>
      <w:proofErr w:type="spellStart"/>
      <w:r w:rsidRPr="00A41020">
        <w:rPr>
          <w:bCs/>
          <w:szCs w:val="28"/>
        </w:rPr>
        <w:t>cho</w:t>
      </w:r>
      <w:proofErr w:type="spellEnd"/>
      <w:r w:rsidRPr="00A41020">
        <w:rPr>
          <w:bCs/>
          <w:szCs w:val="28"/>
        </w:rPr>
        <w:t xml:space="preserve"> </w:t>
      </w:r>
      <w:proofErr w:type="spellStart"/>
      <w:r w:rsidRPr="00A41020">
        <w:rPr>
          <w:bCs/>
          <w:szCs w:val="28"/>
        </w:rPr>
        <w:t>thấy</w:t>
      </w:r>
      <w:proofErr w:type="spellEnd"/>
      <w:r w:rsidRPr="00A41020">
        <w:rPr>
          <w:bCs/>
          <w:szCs w:val="28"/>
        </w:rPr>
        <w:t xml:space="preserve"> </w:t>
      </w:r>
      <w:proofErr w:type="spellStart"/>
      <w:r w:rsidRPr="00A41020">
        <w:rPr>
          <w:bCs/>
          <w:szCs w:val="28"/>
        </w:rPr>
        <w:t>khi</w:t>
      </w:r>
      <w:proofErr w:type="spellEnd"/>
      <w:r w:rsidRPr="00A41020">
        <w:rPr>
          <w:bCs/>
          <w:szCs w:val="28"/>
        </w:rPr>
        <w:t xml:space="preserve"> </w:t>
      </w:r>
      <w:proofErr w:type="spellStart"/>
      <w:r w:rsidRPr="00A41020">
        <w:rPr>
          <w:bCs/>
          <w:szCs w:val="28"/>
        </w:rPr>
        <w:t>đầu</w:t>
      </w:r>
      <w:proofErr w:type="spellEnd"/>
      <w:r w:rsidRPr="00A41020">
        <w:rPr>
          <w:bCs/>
          <w:szCs w:val="28"/>
        </w:rPr>
        <w:t xml:space="preserve"> </w:t>
      </w:r>
      <w:proofErr w:type="spellStart"/>
      <w:r w:rsidRPr="00A41020">
        <w:rPr>
          <w:bCs/>
          <w:szCs w:val="28"/>
        </w:rPr>
        <w:t>tư</w:t>
      </w:r>
      <w:proofErr w:type="spellEnd"/>
      <w:r w:rsidRPr="00A41020">
        <w:rPr>
          <w:bCs/>
          <w:szCs w:val="28"/>
        </w:rPr>
        <w:t xml:space="preserve">, </w:t>
      </w:r>
      <w:proofErr w:type="spellStart"/>
      <w:r w:rsidRPr="00A41020">
        <w:rPr>
          <w:bCs/>
          <w:szCs w:val="28"/>
        </w:rPr>
        <w:t>xây</w:t>
      </w:r>
      <w:proofErr w:type="spellEnd"/>
      <w:r w:rsidRPr="00A41020">
        <w:rPr>
          <w:bCs/>
          <w:szCs w:val="28"/>
        </w:rPr>
        <w:t xml:space="preserve"> </w:t>
      </w:r>
      <w:proofErr w:type="spellStart"/>
      <w:r w:rsidRPr="00A41020">
        <w:rPr>
          <w:bCs/>
          <w:szCs w:val="28"/>
        </w:rPr>
        <w:t>dựng</w:t>
      </w:r>
      <w:proofErr w:type="spellEnd"/>
      <w:r w:rsidRPr="00A41020">
        <w:rPr>
          <w:bCs/>
          <w:szCs w:val="28"/>
        </w:rPr>
        <w:t xml:space="preserve"> </w:t>
      </w:r>
      <w:proofErr w:type="spellStart"/>
      <w:r w:rsidRPr="00A41020">
        <w:rPr>
          <w:bCs/>
          <w:szCs w:val="28"/>
        </w:rPr>
        <w:t>kết</w:t>
      </w:r>
      <w:proofErr w:type="spellEnd"/>
      <w:r w:rsidRPr="00A41020">
        <w:rPr>
          <w:bCs/>
          <w:szCs w:val="28"/>
        </w:rPr>
        <w:t xml:space="preserve"> </w:t>
      </w:r>
      <w:proofErr w:type="spellStart"/>
      <w:r w:rsidRPr="00A41020">
        <w:rPr>
          <w:bCs/>
          <w:szCs w:val="28"/>
        </w:rPr>
        <w:t>cấu</w:t>
      </w:r>
      <w:proofErr w:type="spellEnd"/>
      <w:r w:rsidRPr="00A41020">
        <w:rPr>
          <w:bCs/>
          <w:szCs w:val="28"/>
        </w:rPr>
        <w:t xml:space="preserve"> </w:t>
      </w:r>
      <w:proofErr w:type="spellStart"/>
      <w:r w:rsidRPr="00A41020">
        <w:rPr>
          <w:bCs/>
          <w:szCs w:val="28"/>
        </w:rPr>
        <w:t>hạ</w:t>
      </w:r>
      <w:proofErr w:type="spellEnd"/>
      <w:r w:rsidRPr="00A41020">
        <w:rPr>
          <w:bCs/>
          <w:szCs w:val="28"/>
        </w:rPr>
        <w:t xml:space="preserve"> </w:t>
      </w:r>
      <w:proofErr w:type="spellStart"/>
      <w:r w:rsidRPr="00A41020">
        <w:rPr>
          <w:bCs/>
          <w:szCs w:val="28"/>
        </w:rPr>
        <w:t>tầng</w:t>
      </w:r>
      <w:proofErr w:type="spellEnd"/>
      <w:r w:rsidRPr="00A41020">
        <w:rPr>
          <w:bCs/>
          <w:szCs w:val="28"/>
        </w:rPr>
        <w:t xml:space="preserve"> </w:t>
      </w:r>
      <w:r w:rsidRPr="00A41020">
        <w:rPr>
          <w:bCs/>
          <w:szCs w:val="28"/>
          <w:lang w:val="vi-VN"/>
        </w:rPr>
        <w:t>thực hiện các dự án đầu tư hạ tầng giao thông đường bộ gặp nhiều khó khăn</w:t>
      </w:r>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cơ</w:t>
      </w:r>
      <w:proofErr w:type="spellEnd"/>
      <w:r w:rsidRPr="00A41020">
        <w:rPr>
          <w:bCs/>
          <w:szCs w:val="28"/>
        </w:rPr>
        <w:t xml:space="preserve"> </w:t>
      </w:r>
      <w:proofErr w:type="spellStart"/>
      <w:r w:rsidRPr="00A41020">
        <w:rPr>
          <w:bCs/>
          <w:szCs w:val="28"/>
        </w:rPr>
        <w:t>sở</w:t>
      </w:r>
      <w:proofErr w:type="spellEnd"/>
      <w:r w:rsidRPr="00A41020">
        <w:rPr>
          <w:bCs/>
          <w:szCs w:val="28"/>
        </w:rPr>
        <w:t xml:space="preserve"> </w:t>
      </w:r>
      <w:proofErr w:type="spellStart"/>
      <w:r w:rsidRPr="00A41020">
        <w:rPr>
          <w:bCs/>
          <w:szCs w:val="28"/>
        </w:rPr>
        <w:t>pháp</w:t>
      </w:r>
      <w:proofErr w:type="spellEnd"/>
      <w:r w:rsidRPr="00A41020">
        <w:rPr>
          <w:bCs/>
          <w:szCs w:val="28"/>
        </w:rPr>
        <w:t xml:space="preserve"> </w:t>
      </w:r>
      <w:proofErr w:type="spellStart"/>
      <w:r w:rsidRPr="00A41020">
        <w:rPr>
          <w:bCs/>
          <w:szCs w:val="28"/>
        </w:rPr>
        <w:t>lý</w:t>
      </w:r>
      <w:proofErr w:type="spellEnd"/>
      <w:r w:rsidRPr="00A41020">
        <w:rPr>
          <w:bCs/>
          <w:szCs w:val="28"/>
          <w:vertAlign w:val="superscript"/>
        </w:rPr>
        <w:footnoteReference w:id="1"/>
      </w:r>
      <w:r w:rsidRPr="00A41020">
        <w:rPr>
          <w:bCs/>
          <w:szCs w:val="28"/>
        </w:rPr>
        <w:t xml:space="preserve">. </w:t>
      </w:r>
    </w:p>
    <w:p w14:paraId="792AA5B3" w14:textId="77777777" w:rsidR="00BD0E88" w:rsidRPr="008628ED" w:rsidRDefault="004A608C" w:rsidP="00A41020">
      <w:pPr>
        <w:spacing w:before="80" w:after="80"/>
        <w:ind w:firstLine="432"/>
        <w:jc w:val="both"/>
        <w:rPr>
          <w:bCs/>
          <w:i/>
          <w:iCs/>
          <w:spacing w:val="-2"/>
          <w:szCs w:val="28"/>
          <w:lang w:val="vi-VN"/>
        </w:rPr>
      </w:pPr>
      <w:r w:rsidRPr="008628ED">
        <w:rPr>
          <w:bCs/>
          <w:i/>
          <w:spacing w:val="-2"/>
          <w:szCs w:val="28"/>
        </w:rPr>
        <w:t xml:space="preserve">Ba </w:t>
      </w:r>
      <w:proofErr w:type="spellStart"/>
      <w:r w:rsidRPr="008628ED">
        <w:rPr>
          <w:bCs/>
          <w:i/>
          <w:spacing w:val="-2"/>
          <w:szCs w:val="28"/>
        </w:rPr>
        <w:t>là</w:t>
      </w:r>
      <w:proofErr w:type="spellEnd"/>
      <w:r w:rsidRPr="008628ED">
        <w:rPr>
          <w:bCs/>
          <w:i/>
          <w:spacing w:val="-2"/>
          <w:szCs w:val="28"/>
        </w:rPr>
        <w:t>,</w:t>
      </w:r>
      <w:r w:rsidRPr="008628ED">
        <w:rPr>
          <w:bCs/>
          <w:i/>
          <w:iCs/>
          <w:spacing w:val="-2"/>
          <w:szCs w:val="28"/>
        </w:rPr>
        <w:t xml:space="preserve"> </w:t>
      </w:r>
      <w:r w:rsidR="00CF30A9" w:rsidRPr="008628ED">
        <w:rPr>
          <w:bCs/>
          <w:spacing w:val="-2"/>
          <w:szCs w:val="28"/>
          <w:lang w:val="vi-VN"/>
        </w:rPr>
        <w:t>v</w:t>
      </w:r>
      <w:r w:rsidR="00BD0E88" w:rsidRPr="008628ED">
        <w:rPr>
          <w:bCs/>
          <w:spacing w:val="-2"/>
          <w:szCs w:val="28"/>
          <w:lang w:val="vi-VN"/>
        </w:rPr>
        <w:t xml:space="preserve">ận tải đường bộ hiện phải đảm nhận tỷ trọng lớn, không cân đối với các phương thức vận tải khác; chất lượng dịch vụ đã được nâng cao nhưng chưa đồng đều; hiệu quả kinh doanh chưa cao; công tác quản lý lái xe còn bất cập; thiếu cơ sở dữ liệu quản lý chặt chẽ người lái xe kinh doanh vận tải. Các loại hình kinh doanh vận tải chưa được phân định rõ ràng, dẫn đến tình trạng cạnh tranh không lành mạnh, quy định về điều kiện kinh doanh trong đó có các thiết bị quan trọng như </w:t>
      </w:r>
      <w:r w:rsidR="00BD0E88" w:rsidRPr="008628ED">
        <w:rPr>
          <w:bCs/>
          <w:spacing w:val="-2"/>
          <w:szCs w:val="28"/>
          <w:lang w:val="vi-VN"/>
        </w:rPr>
        <w:lastRenderedPageBreak/>
        <w:t>giám sát hành trình, camera hành trình chưa rõ ràng dẫn đến hiệu quả quản lý hạn chế</w:t>
      </w:r>
      <w:r w:rsidR="00BD0E88" w:rsidRPr="008628ED">
        <w:rPr>
          <w:bCs/>
          <w:spacing w:val="-2"/>
          <w:szCs w:val="28"/>
          <w:lang w:val="x-none"/>
        </w:rPr>
        <w:t>.</w:t>
      </w:r>
      <w:r w:rsidR="00BD0E88" w:rsidRPr="008628ED">
        <w:rPr>
          <w:bCs/>
          <w:spacing w:val="-2"/>
          <w:szCs w:val="28"/>
          <w:lang w:val="vi-VN"/>
        </w:rPr>
        <w:t xml:space="preserve"> Chưa có quy định cụ thể trách nhiệm khác của đơn vị kinh doanh vận tải khi thực hiện không đúng các yêu cầu về kinh doanh và điều kiện kinh d</w:t>
      </w:r>
      <w:r w:rsidRPr="008628ED">
        <w:rPr>
          <w:bCs/>
          <w:spacing w:val="-2"/>
          <w:szCs w:val="28"/>
          <w:lang w:val="vi-VN"/>
        </w:rPr>
        <w:t>oanh dẫn đến tai nạn giao thông. K</w:t>
      </w:r>
      <w:proofErr w:type="spellStart"/>
      <w:r w:rsidR="00BD0E88" w:rsidRPr="008628ED">
        <w:rPr>
          <w:bCs/>
          <w:spacing w:val="-2"/>
          <w:szCs w:val="28"/>
          <w:lang w:val="x-none"/>
        </w:rPr>
        <w:t>inh</w:t>
      </w:r>
      <w:proofErr w:type="spellEnd"/>
      <w:r w:rsidR="00BD0E88" w:rsidRPr="008628ED">
        <w:rPr>
          <w:bCs/>
          <w:spacing w:val="-2"/>
          <w:szCs w:val="28"/>
          <w:lang w:val="x-none"/>
        </w:rPr>
        <w:t xml:space="preserve"> </w:t>
      </w:r>
      <w:proofErr w:type="spellStart"/>
      <w:r w:rsidR="00BD0E88" w:rsidRPr="008628ED">
        <w:rPr>
          <w:bCs/>
          <w:spacing w:val="-2"/>
          <w:szCs w:val="28"/>
          <w:lang w:val="x-none"/>
        </w:rPr>
        <w:t>doanh</w:t>
      </w:r>
      <w:proofErr w:type="spellEnd"/>
      <w:r w:rsidR="00BD0E88" w:rsidRPr="008628ED">
        <w:rPr>
          <w:bCs/>
          <w:spacing w:val="-2"/>
          <w:szCs w:val="28"/>
          <w:lang w:val="x-none"/>
        </w:rPr>
        <w:t xml:space="preserve"> </w:t>
      </w:r>
      <w:proofErr w:type="spellStart"/>
      <w:r w:rsidR="00BD0E88" w:rsidRPr="008628ED">
        <w:rPr>
          <w:bCs/>
          <w:spacing w:val="-2"/>
          <w:szCs w:val="28"/>
          <w:lang w:val="x-none"/>
        </w:rPr>
        <w:t>vận</w:t>
      </w:r>
      <w:proofErr w:type="spellEnd"/>
      <w:r w:rsidR="00BD0E88" w:rsidRPr="008628ED">
        <w:rPr>
          <w:bCs/>
          <w:spacing w:val="-2"/>
          <w:szCs w:val="28"/>
          <w:lang w:val="x-none"/>
        </w:rPr>
        <w:t xml:space="preserve"> </w:t>
      </w:r>
      <w:proofErr w:type="spellStart"/>
      <w:r w:rsidR="00BD0E88" w:rsidRPr="008628ED">
        <w:rPr>
          <w:bCs/>
          <w:spacing w:val="-2"/>
          <w:szCs w:val="28"/>
          <w:lang w:val="x-none"/>
        </w:rPr>
        <w:t>tải</w:t>
      </w:r>
      <w:proofErr w:type="spellEnd"/>
      <w:r w:rsidR="00BD0E88" w:rsidRPr="008628ED">
        <w:rPr>
          <w:bCs/>
          <w:spacing w:val="-2"/>
          <w:szCs w:val="28"/>
          <w:lang w:val="x-none"/>
        </w:rPr>
        <w:t xml:space="preserve"> </w:t>
      </w:r>
      <w:proofErr w:type="spellStart"/>
      <w:r w:rsidR="00BD0E88" w:rsidRPr="008628ED">
        <w:rPr>
          <w:bCs/>
          <w:spacing w:val="-2"/>
          <w:szCs w:val="28"/>
          <w:lang w:val="x-none"/>
        </w:rPr>
        <w:t>là</w:t>
      </w:r>
      <w:proofErr w:type="spellEnd"/>
      <w:r w:rsidR="00BD0E88" w:rsidRPr="008628ED">
        <w:rPr>
          <w:bCs/>
          <w:spacing w:val="-2"/>
          <w:szCs w:val="28"/>
          <w:lang w:val="x-none"/>
        </w:rPr>
        <w:t xml:space="preserve"> </w:t>
      </w:r>
      <w:proofErr w:type="spellStart"/>
      <w:r w:rsidR="00BD0E88" w:rsidRPr="008628ED">
        <w:rPr>
          <w:bCs/>
          <w:spacing w:val="-2"/>
          <w:szCs w:val="28"/>
          <w:lang w:val="x-none"/>
        </w:rPr>
        <w:t>kinh</w:t>
      </w:r>
      <w:proofErr w:type="spellEnd"/>
      <w:r w:rsidR="00BD0E88" w:rsidRPr="008628ED">
        <w:rPr>
          <w:bCs/>
          <w:spacing w:val="-2"/>
          <w:szCs w:val="28"/>
          <w:lang w:val="x-none"/>
        </w:rPr>
        <w:t xml:space="preserve"> </w:t>
      </w:r>
      <w:proofErr w:type="spellStart"/>
      <w:r w:rsidR="00BD0E88" w:rsidRPr="008628ED">
        <w:rPr>
          <w:bCs/>
          <w:spacing w:val="-2"/>
          <w:szCs w:val="28"/>
          <w:lang w:val="x-none"/>
        </w:rPr>
        <w:t>doanh</w:t>
      </w:r>
      <w:proofErr w:type="spellEnd"/>
      <w:r w:rsidR="00BD0E88" w:rsidRPr="008628ED">
        <w:rPr>
          <w:bCs/>
          <w:spacing w:val="-2"/>
          <w:szCs w:val="28"/>
          <w:lang w:val="x-none"/>
        </w:rPr>
        <w:t xml:space="preserve"> </w:t>
      </w:r>
      <w:proofErr w:type="spellStart"/>
      <w:r w:rsidR="00BD0E88" w:rsidRPr="008628ED">
        <w:rPr>
          <w:bCs/>
          <w:spacing w:val="-2"/>
          <w:szCs w:val="28"/>
          <w:lang w:val="x-none"/>
        </w:rPr>
        <w:t>có</w:t>
      </w:r>
      <w:proofErr w:type="spellEnd"/>
      <w:r w:rsidR="00BD0E88" w:rsidRPr="008628ED">
        <w:rPr>
          <w:bCs/>
          <w:spacing w:val="-2"/>
          <w:szCs w:val="28"/>
          <w:lang w:val="x-none"/>
        </w:rPr>
        <w:t xml:space="preserve"> </w:t>
      </w:r>
      <w:proofErr w:type="spellStart"/>
      <w:r w:rsidR="00BD0E88" w:rsidRPr="008628ED">
        <w:rPr>
          <w:bCs/>
          <w:spacing w:val="-2"/>
          <w:szCs w:val="28"/>
          <w:lang w:val="x-none"/>
        </w:rPr>
        <w:t>điều</w:t>
      </w:r>
      <w:proofErr w:type="spellEnd"/>
      <w:r w:rsidR="00BD0E88" w:rsidRPr="008628ED">
        <w:rPr>
          <w:bCs/>
          <w:spacing w:val="-2"/>
          <w:szCs w:val="28"/>
          <w:lang w:val="x-none"/>
        </w:rPr>
        <w:t xml:space="preserve"> </w:t>
      </w:r>
      <w:proofErr w:type="spellStart"/>
      <w:r w:rsidR="00BD0E88" w:rsidRPr="008628ED">
        <w:rPr>
          <w:bCs/>
          <w:spacing w:val="-2"/>
          <w:szCs w:val="28"/>
          <w:lang w:val="x-none"/>
        </w:rPr>
        <w:t>kiện</w:t>
      </w:r>
      <w:proofErr w:type="spellEnd"/>
      <w:r w:rsidR="00BD0E88" w:rsidRPr="008628ED">
        <w:rPr>
          <w:bCs/>
          <w:spacing w:val="-2"/>
          <w:szCs w:val="28"/>
          <w:lang w:val="x-none"/>
        </w:rPr>
        <w:t xml:space="preserve"> </w:t>
      </w:r>
      <w:proofErr w:type="spellStart"/>
      <w:r w:rsidR="00BD0E88" w:rsidRPr="008628ED">
        <w:rPr>
          <w:bCs/>
          <w:spacing w:val="-2"/>
          <w:szCs w:val="28"/>
          <w:lang w:val="x-none"/>
        </w:rPr>
        <w:t>nhưng</w:t>
      </w:r>
      <w:proofErr w:type="spellEnd"/>
      <w:r w:rsidR="00BD0E88" w:rsidRPr="008628ED">
        <w:rPr>
          <w:bCs/>
          <w:spacing w:val="-2"/>
          <w:szCs w:val="28"/>
          <w:lang w:val="vi-VN"/>
        </w:rPr>
        <w:t xml:space="preserve"> Luật Giao thông đường bộ năm 2008</w:t>
      </w:r>
      <w:r w:rsidR="00BD0E88" w:rsidRPr="008628ED">
        <w:rPr>
          <w:bCs/>
          <w:spacing w:val="-2"/>
          <w:szCs w:val="28"/>
          <w:lang w:val="x-none"/>
        </w:rPr>
        <w:t xml:space="preserve"> </w:t>
      </w:r>
      <w:proofErr w:type="spellStart"/>
      <w:r w:rsidR="00BD0E88" w:rsidRPr="008628ED">
        <w:rPr>
          <w:bCs/>
          <w:spacing w:val="-2"/>
          <w:szCs w:val="28"/>
          <w:lang w:val="x-none"/>
        </w:rPr>
        <w:t>quy</w:t>
      </w:r>
      <w:proofErr w:type="spellEnd"/>
      <w:r w:rsidR="00BD0E88" w:rsidRPr="008628ED">
        <w:rPr>
          <w:bCs/>
          <w:spacing w:val="-2"/>
          <w:szCs w:val="28"/>
          <w:lang w:val="x-none"/>
        </w:rPr>
        <w:t xml:space="preserve"> </w:t>
      </w:r>
      <w:proofErr w:type="spellStart"/>
      <w:r w:rsidR="00BD0E88" w:rsidRPr="008628ED">
        <w:rPr>
          <w:bCs/>
          <w:spacing w:val="-2"/>
          <w:szCs w:val="28"/>
          <w:lang w:val="x-none"/>
        </w:rPr>
        <w:t>định</w:t>
      </w:r>
      <w:proofErr w:type="spellEnd"/>
      <w:r w:rsidR="00BD0E88" w:rsidRPr="008628ED">
        <w:rPr>
          <w:bCs/>
          <w:spacing w:val="-2"/>
          <w:szCs w:val="28"/>
          <w:lang w:val="x-none"/>
        </w:rPr>
        <w:t xml:space="preserve"> </w:t>
      </w:r>
      <w:proofErr w:type="spellStart"/>
      <w:r w:rsidR="00BD0E88" w:rsidRPr="008628ED">
        <w:rPr>
          <w:bCs/>
          <w:spacing w:val="-2"/>
          <w:szCs w:val="28"/>
          <w:lang w:val="x-none"/>
        </w:rPr>
        <w:t>chưa</w:t>
      </w:r>
      <w:proofErr w:type="spellEnd"/>
      <w:r w:rsidR="00BD0E88" w:rsidRPr="008628ED">
        <w:rPr>
          <w:bCs/>
          <w:spacing w:val="-2"/>
          <w:szCs w:val="28"/>
          <w:lang w:val="x-none"/>
        </w:rPr>
        <w:t xml:space="preserve"> </w:t>
      </w:r>
      <w:proofErr w:type="spellStart"/>
      <w:r w:rsidR="00BD0E88" w:rsidRPr="008628ED">
        <w:rPr>
          <w:bCs/>
          <w:spacing w:val="-2"/>
          <w:szCs w:val="28"/>
          <w:lang w:val="x-none"/>
        </w:rPr>
        <w:t>rõ</w:t>
      </w:r>
      <w:proofErr w:type="spellEnd"/>
      <w:r w:rsidR="00BD0E88" w:rsidRPr="008628ED">
        <w:rPr>
          <w:bCs/>
          <w:spacing w:val="-2"/>
          <w:szCs w:val="28"/>
          <w:lang w:val="x-none"/>
        </w:rPr>
        <w:t xml:space="preserve">, </w:t>
      </w:r>
      <w:proofErr w:type="spellStart"/>
      <w:r w:rsidR="00BD0E88" w:rsidRPr="008628ED">
        <w:rPr>
          <w:bCs/>
          <w:spacing w:val="-2"/>
          <w:szCs w:val="28"/>
          <w:lang w:val="x-none"/>
        </w:rPr>
        <w:t>chưa</w:t>
      </w:r>
      <w:proofErr w:type="spellEnd"/>
      <w:r w:rsidR="00BD0E88" w:rsidRPr="008628ED">
        <w:rPr>
          <w:bCs/>
          <w:spacing w:val="-2"/>
          <w:szCs w:val="28"/>
          <w:lang w:val="x-none"/>
        </w:rPr>
        <w:t xml:space="preserve"> </w:t>
      </w:r>
      <w:proofErr w:type="spellStart"/>
      <w:r w:rsidR="00BD0E88" w:rsidRPr="008628ED">
        <w:rPr>
          <w:bCs/>
          <w:spacing w:val="-2"/>
          <w:szCs w:val="28"/>
          <w:lang w:val="x-none"/>
        </w:rPr>
        <w:t>đủ</w:t>
      </w:r>
      <w:proofErr w:type="spellEnd"/>
      <w:r w:rsidR="00BD0E88" w:rsidRPr="008628ED">
        <w:rPr>
          <w:bCs/>
          <w:spacing w:val="-2"/>
          <w:szCs w:val="28"/>
          <w:lang w:val="x-none"/>
        </w:rPr>
        <w:t xml:space="preserve"> </w:t>
      </w:r>
      <w:r w:rsidR="00BD0E88" w:rsidRPr="008628ED">
        <w:rPr>
          <w:bCs/>
          <w:spacing w:val="-2"/>
          <w:szCs w:val="28"/>
          <w:lang w:val="vi-VN"/>
        </w:rPr>
        <w:t xml:space="preserve">cơ chế, </w:t>
      </w:r>
      <w:proofErr w:type="spellStart"/>
      <w:r w:rsidR="00BD0E88" w:rsidRPr="008628ED">
        <w:rPr>
          <w:bCs/>
          <w:spacing w:val="-2"/>
          <w:szCs w:val="28"/>
          <w:lang w:val="x-none"/>
        </w:rPr>
        <w:t>chính</w:t>
      </w:r>
      <w:proofErr w:type="spellEnd"/>
      <w:r w:rsidR="00BD0E88" w:rsidRPr="008628ED">
        <w:rPr>
          <w:bCs/>
          <w:spacing w:val="-2"/>
          <w:szCs w:val="28"/>
          <w:lang w:val="x-none"/>
        </w:rPr>
        <w:t xml:space="preserve"> </w:t>
      </w:r>
      <w:r w:rsidR="00BD0E88" w:rsidRPr="008628ED">
        <w:rPr>
          <w:bCs/>
          <w:spacing w:val="-2"/>
          <w:szCs w:val="28"/>
          <w:lang w:val="vi-VN"/>
        </w:rPr>
        <w:t>sách để phát triển tương xứng với nhu cầu xã hội và phòng ngừa tai nạn giao thông.</w:t>
      </w:r>
    </w:p>
    <w:p w14:paraId="7423C19B" w14:textId="77777777" w:rsidR="00BD0E88" w:rsidRPr="008628ED" w:rsidRDefault="002F0DBF" w:rsidP="00A41020">
      <w:pPr>
        <w:spacing w:before="80" w:after="80"/>
        <w:ind w:firstLine="432"/>
        <w:jc w:val="both"/>
        <w:rPr>
          <w:bCs/>
          <w:i/>
          <w:szCs w:val="28"/>
          <w:lang w:val="vi-VN"/>
        </w:rPr>
      </w:pPr>
      <w:r w:rsidRPr="008628ED">
        <w:rPr>
          <w:bCs/>
          <w:i/>
          <w:szCs w:val="28"/>
          <w:lang w:val="vi-VN"/>
        </w:rPr>
        <w:t xml:space="preserve">Bốn </w:t>
      </w:r>
      <w:r w:rsidR="00BD0E88" w:rsidRPr="008628ED">
        <w:rPr>
          <w:bCs/>
          <w:i/>
          <w:szCs w:val="28"/>
          <w:lang w:val="vi-VN"/>
        </w:rPr>
        <w:t xml:space="preserve">là, </w:t>
      </w:r>
      <w:r w:rsidR="00BD0E88" w:rsidRPr="008628ED">
        <w:rPr>
          <w:bCs/>
          <w:szCs w:val="28"/>
          <w:lang w:val="vi-VN"/>
        </w:rPr>
        <w:t xml:space="preserve">Luật Giao thông đường bộ năm 2008 </w:t>
      </w:r>
      <w:r w:rsidR="00BD0E88" w:rsidRPr="00A41020">
        <w:rPr>
          <w:bCs/>
          <w:szCs w:val="28"/>
          <w:lang w:val="vi-VN"/>
        </w:rPr>
        <w:t xml:space="preserve">không quy định rõ cơ quan </w:t>
      </w:r>
      <w:r w:rsidR="00BD0E88" w:rsidRPr="008628ED">
        <w:rPr>
          <w:bCs/>
          <w:szCs w:val="28"/>
          <w:lang w:val="vi-VN"/>
        </w:rPr>
        <w:t>n</w:t>
      </w:r>
      <w:r w:rsidR="00BD0E88" w:rsidRPr="00A41020">
        <w:rPr>
          <w:bCs/>
          <w:szCs w:val="28"/>
          <w:lang w:val="vi-VN"/>
        </w:rPr>
        <w:t>hà nước chịu trách nhiệm chính về</w:t>
      </w:r>
      <w:r w:rsidR="00BD0E88" w:rsidRPr="008628ED">
        <w:rPr>
          <w:bCs/>
          <w:szCs w:val="28"/>
          <w:lang w:val="vi-VN"/>
        </w:rPr>
        <w:t xml:space="preserve"> trật tự,</w:t>
      </w:r>
      <w:r w:rsidR="00BD0E88" w:rsidRPr="00A41020">
        <w:rPr>
          <w:bCs/>
          <w:szCs w:val="28"/>
          <w:lang w:val="vi-VN"/>
        </w:rPr>
        <w:t xml:space="preserve"> an toàn giao thông</w:t>
      </w:r>
      <w:r w:rsidR="00BD0E88" w:rsidRPr="008628ED">
        <w:rPr>
          <w:bCs/>
          <w:szCs w:val="28"/>
          <w:lang w:val="vi-VN"/>
        </w:rPr>
        <w:t xml:space="preserve"> đường bộ</w:t>
      </w:r>
      <w:r w:rsidR="00BD0E88" w:rsidRPr="00A41020">
        <w:rPr>
          <w:bCs/>
          <w:szCs w:val="28"/>
          <w:lang w:val="vi-VN"/>
        </w:rPr>
        <w:t xml:space="preserve">, </w:t>
      </w:r>
      <w:r w:rsidR="00BD0E88" w:rsidRPr="008628ED">
        <w:rPr>
          <w:bCs/>
          <w:szCs w:val="28"/>
          <w:lang w:val="vi-VN"/>
        </w:rPr>
        <w:t xml:space="preserve">việc phân định nhiệm vụ, quyền hạn của các cơ quan chức năng về bảo đảm trật tự, an toàn giao thông đường bộ thiếu rõ ràng, chưa rành mạch </w:t>
      </w:r>
      <w:r w:rsidR="00BD0E88" w:rsidRPr="00A41020">
        <w:rPr>
          <w:bCs/>
          <w:szCs w:val="28"/>
          <w:lang w:val="vi-VN"/>
        </w:rPr>
        <w:t>dẫn đến quá trình thực hiện</w:t>
      </w:r>
      <w:r w:rsidR="00BD0E88" w:rsidRPr="008628ED">
        <w:rPr>
          <w:bCs/>
          <w:szCs w:val="28"/>
          <w:lang w:val="vi-VN"/>
        </w:rPr>
        <w:t xml:space="preserve"> còn chồng chéo,</w:t>
      </w:r>
      <w:r w:rsidR="00BD0E88" w:rsidRPr="00A41020">
        <w:rPr>
          <w:bCs/>
          <w:szCs w:val="28"/>
          <w:lang w:val="vi-VN"/>
        </w:rPr>
        <w:t xml:space="preserve"> thiếu nhất quán, đồng bộ, nhất là </w:t>
      </w:r>
      <w:r w:rsidR="00BD0E88" w:rsidRPr="008628ED">
        <w:rPr>
          <w:bCs/>
          <w:szCs w:val="28"/>
          <w:lang w:val="vi-VN"/>
        </w:rPr>
        <w:t>giữa cơ quan quản lý nhà nước về an ninh, trật tự và cơ quan quản lý nhà nước về hạ tầng, kinh tế, kỹ thuật, làm giảm hiệu lực, hiệu quả quản lý nhà nước, chưa giải quyết được thực trạng phức tạp về trật tự, an toàn giao thông đường bộ như mục tiêu đề ra.</w:t>
      </w:r>
    </w:p>
    <w:p w14:paraId="1AC741A2" w14:textId="77777777" w:rsidR="00BD0E88" w:rsidRPr="008628ED" w:rsidRDefault="00BD0E88" w:rsidP="00A41020">
      <w:pPr>
        <w:spacing w:before="80" w:after="80"/>
        <w:ind w:firstLine="432"/>
        <w:jc w:val="both"/>
        <w:rPr>
          <w:bCs/>
          <w:spacing w:val="-4"/>
          <w:szCs w:val="28"/>
          <w:lang w:val="vi-VN"/>
        </w:rPr>
      </w:pPr>
      <w:r w:rsidRPr="008628ED">
        <w:rPr>
          <w:bCs/>
          <w:i/>
          <w:spacing w:val="-4"/>
          <w:szCs w:val="28"/>
          <w:lang w:val="vi-VN"/>
        </w:rPr>
        <w:t xml:space="preserve">Năm là, </w:t>
      </w:r>
      <w:r w:rsidR="00FB33ED" w:rsidRPr="008628ED">
        <w:rPr>
          <w:bCs/>
          <w:spacing w:val="-4"/>
          <w:szCs w:val="28"/>
          <w:lang w:val="vi-VN"/>
        </w:rPr>
        <w:t>Luật Giao thông đường bộ năm 2008 điều chỉnh cả lĩnh vực kết cấu hạ tầng giao thông đường bộ, vận tải đường bộ và lĩnh vực trật tự, an toàn giao thông đường bộ, nên không bao quát hết các nội dung điều chỉnh, dẫn đến những bất cập trong công tác quản lý nhà nước, phải ban hành nhiều văn bản hướng dẫn thi hành.</w:t>
      </w:r>
    </w:p>
    <w:p w14:paraId="692DB419" w14:textId="77777777" w:rsidR="00BD0E88" w:rsidRPr="008628ED" w:rsidRDefault="00BD0E88" w:rsidP="00A41020">
      <w:pPr>
        <w:spacing w:before="80" w:after="80"/>
        <w:ind w:firstLine="432"/>
        <w:jc w:val="both"/>
        <w:rPr>
          <w:bCs/>
          <w:i/>
          <w:szCs w:val="28"/>
          <w:lang w:val="vi-VN"/>
        </w:rPr>
      </w:pPr>
      <w:r w:rsidRPr="008628ED">
        <w:rPr>
          <w:bCs/>
          <w:i/>
          <w:szCs w:val="28"/>
          <w:lang w:val="vi-VN"/>
        </w:rPr>
        <w:t>Sáu là</w:t>
      </w:r>
      <w:r w:rsidR="002A1763" w:rsidRPr="008628ED">
        <w:rPr>
          <w:bCs/>
          <w:i/>
          <w:szCs w:val="28"/>
          <w:lang w:val="vi-VN"/>
        </w:rPr>
        <w:t>,</w:t>
      </w:r>
      <w:r w:rsidRPr="008628ED">
        <w:rPr>
          <w:bCs/>
          <w:szCs w:val="28"/>
          <w:lang w:val="vi-VN"/>
        </w:rPr>
        <w:t xml:space="preserve"> </w:t>
      </w:r>
      <w:r w:rsidR="002A1763" w:rsidRPr="008628ED">
        <w:rPr>
          <w:bCs/>
          <w:szCs w:val="28"/>
          <w:lang w:val="vi-VN"/>
        </w:rPr>
        <w:t xml:space="preserve">phù hợp với </w:t>
      </w:r>
      <w:r w:rsidRPr="00A41020">
        <w:rPr>
          <w:bCs/>
          <w:szCs w:val="28"/>
          <w:lang w:val="it-IT"/>
        </w:rPr>
        <w:t>xu hướng xây dựng, hoàn thiện hệ thống pháp luật của Việt Nam hiện nay theo hướng chuyên sâu, điều chỉnh một lĩnh vực cụ thể để bảo đảm sự phân công rõ ràng chức năng, nhiệm vụ trong quản lý nhà nước của các bộ, ngành, địa phương và nâng cao hiệu lực, hiệu quả thực thi pháp luật</w:t>
      </w:r>
      <w:r w:rsidR="002A1763" w:rsidRPr="00A41020">
        <w:rPr>
          <w:bCs/>
          <w:szCs w:val="28"/>
          <w:lang w:val="it-IT"/>
        </w:rPr>
        <w:t xml:space="preserve">; nghiên cứu kinh nghiệm quốc tế </w:t>
      </w:r>
      <w:r w:rsidRPr="00A41020">
        <w:rPr>
          <w:bCs/>
          <w:szCs w:val="28"/>
          <w:lang w:val="vi-VN"/>
        </w:rPr>
        <w:t xml:space="preserve">cho thấy </w:t>
      </w:r>
      <w:r w:rsidRPr="008628ED">
        <w:rPr>
          <w:bCs/>
          <w:szCs w:val="28"/>
          <w:lang w:val="vi-VN"/>
        </w:rPr>
        <w:t>nhiều quốc gia x</w:t>
      </w:r>
      <w:r w:rsidRPr="00A41020">
        <w:rPr>
          <w:bCs/>
          <w:szCs w:val="28"/>
          <w:lang w:val="vi-VN"/>
        </w:rPr>
        <w:t>ây dựng luật</w:t>
      </w:r>
      <w:r w:rsidR="002A1763" w:rsidRPr="008628ED">
        <w:rPr>
          <w:bCs/>
          <w:szCs w:val="28"/>
          <w:lang w:val="vi-VN"/>
        </w:rPr>
        <w:t xml:space="preserve"> chuyên sâu</w:t>
      </w:r>
      <w:r w:rsidRPr="00A41020">
        <w:rPr>
          <w:bCs/>
          <w:szCs w:val="28"/>
          <w:lang w:val="vi-VN"/>
        </w:rPr>
        <w:t xml:space="preserve"> về </w:t>
      </w:r>
      <w:r w:rsidR="00F30DC3" w:rsidRPr="008628ED">
        <w:rPr>
          <w:bCs/>
          <w:szCs w:val="28"/>
          <w:lang w:val="vi-VN"/>
        </w:rPr>
        <w:t xml:space="preserve">trật tự, </w:t>
      </w:r>
      <w:r w:rsidRPr="008628ED">
        <w:rPr>
          <w:bCs/>
          <w:szCs w:val="28"/>
          <w:lang w:val="vi-VN"/>
        </w:rPr>
        <w:t>an toàn giao thông, luật về kết cấu hạ tầng giao thông</w:t>
      </w:r>
      <w:r w:rsidR="002A1763" w:rsidRPr="008628ED">
        <w:rPr>
          <w:bCs/>
          <w:szCs w:val="28"/>
          <w:lang w:val="vi-VN"/>
        </w:rPr>
        <w:t xml:space="preserve">, </w:t>
      </w:r>
      <w:r w:rsidRPr="00A41020">
        <w:rPr>
          <w:bCs/>
          <w:szCs w:val="28"/>
          <w:lang w:val="vi-VN"/>
        </w:rPr>
        <w:t>luật về vận tải đường bộ</w:t>
      </w:r>
      <w:r w:rsidRPr="00A41020">
        <w:rPr>
          <w:bCs/>
          <w:szCs w:val="28"/>
          <w:vertAlign w:val="superscript"/>
        </w:rPr>
        <w:footnoteReference w:id="2"/>
      </w:r>
      <w:r w:rsidRPr="008628ED">
        <w:rPr>
          <w:bCs/>
          <w:szCs w:val="28"/>
          <w:lang w:val="vi-VN"/>
        </w:rPr>
        <w:t xml:space="preserve">. Công ước Viên </w:t>
      </w:r>
      <w:r w:rsidR="0076165A" w:rsidRPr="008628ED">
        <w:rPr>
          <w:bCs/>
          <w:szCs w:val="28"/>
          <w:lang w:val="vi-VN"/>
        </w:rPr>
        <w:t xml:space="preserve">năm 1968 </w:t>
      </w:r>
      <w:r w:rsidRPr="008628ED">
        <w:rPr>
          <w:bCs/>
          <w:szCs w:val="28"/>
          <w:lang w:val="vi-VN"/>
        </w:rPr>
        <w:t>mà Việt Nam tham gia cũng chỉ điều chỉnh về</w:t>
      </w:r>
      <w:r w:rsidR="00D84E44" w:rsidRPr="008628ED">
        <w:rPr>
          <w:bCs/>
          <w:szCs w:val="28"/>
          <w:lang w:val="vi-VN"/>
        </w:rPr>
        <w:t xml:space="preserve"> trật tự,</w:t>
      </w:r>
      <w:r w:rsidRPr="008628ED">
        <w:rPr>
          <w:bCs/>
          <w:szCs w:val="28"/>
          <w:lang w:val="vi-VN"/>
        </w:rPr>
        <w:t xml:space="preserve"> an toàn giao thông</w:t>
      </w:r>
      <w:r w:rsidR="002E5D05" w:rsidRPr="008628ED">
        <w:rPr>
          <w:bCs/>
          <w:szCs w:val="28"/>
          <w:lang w:val="vi-VN"/>
        </w:rPr>
        <w:t xml:space="preserve"> đường bộ</w:t>
      </w:r>
      <w:r w:rsidRPr="008628ED">
        <w:rPr>
          <w:bCs/>
          <w:szCs w:val="28"/>
          <w:lang w:val="vi-VN"/>
        </w:rPr>
        <w:t>.</w:t>
      </w:r>
    </w:p>
    <w:p w14:paraId="19631187" w14:textId="77777777" w:rsidR="002E5D05" w:rsidRPr="008628ED" w:rsidRDefault="00BD0E88" w:rsidP="00A41020">
      <w:pPr>
        <w:spacing w:before="80" w:after="80"/>
        <w:ind w:firstLine="432"/>
        <w:jc w:val="both"/>
        <w:rPr>
          <w:bCs/>
          <w:i/>
          <w:szCs w:val="28"/>
          <w:lang w:val="vi-VN"/>
        </w:rPr>
      </w:pPr>
      <w:r w:rsidRPr="008628ED">
        <w:rPr>
          <w:bCs/>
          <w:i/>
          <w:szCs w:val="28"/>
          <w:lang w:val="vi-VN"/>
        </w:rPr>
        <w:t xml:space="preserve">Như vậy, </w:t>
      </w:r>
      <w:r w:rsidR="002E5D05" w:rsidRPr="008628ED">
        <w:rPr>
          <w:bCs/>
          <w:i/>
          <w:szCs w:val="28"/>
          <w:lang w:val="vi-VN"/>
        </w:rPr>
        <w:t>việc xây dựng, ban hành Luật trật tự, an toàn giao thông đường bộ xuất phát từ yêu cầu thực tiễn khách q</w:t>
      </w:r>
      <w:r w:rsidR="0018711C" w:rsidRPr="008628ED">
        <w:rPr>
          <w:bCs/>
          <w:i/>
          <w:szCs w:val="28"/>
          <w:lang w:val="vi-VN"/>
        </w:rPr>
        <w:t>uan, với mục tiêu quan trọng là b</w:t>
      </w:r>
      <w:r w:rsidR="002E5D05" w:rsidRPr="008628ED">
        <w:rPr>
          <w:bCs/>
          <w:i/>
          <w:szCs w:val="28"/>
          <w:lang w:val="vi-VN"/>
        </w:rPr>
        <w:t>ảo đảm tính mạng, sức khỏe, tài sản của người dân khi tham gia giao thông, xác định cụ thể cơ quan nhà nước chịu trách nhiệm chính về</w:t>
      </w:r>
      <w:r w:rsidR="0018711C" w:rsidRPr="008628ED">
        <w:rPr>
          <w:bCs/>
          <w:i/>
          <w:szCs w:val="28"/>
          <w:lang w:val="vi-VN"/>
        </w:rPr>
        <w:t xml:space="preserve"> trật tự, an toàn giao thông đường bộ</w:t>
      </w:r>
      <w:r w:rsidR="002E5D05" w:rsidRPr="008628ED">
        <w:rPr>
          <w:bCs/>
          <w:i/>
          <w:szCs w:val="28"/>
          <w:lang w:val="vi-VN"/>
        </w:rPr>
        <w:t>, góp phần nâng cao chất lượng, hiệu quả công tác quản lý nhà nước</w:t>
      </w:r>
      <w:r w:rsidR="0018711C" w:rsidRPr="008628ED">
        <w:rPr>
          <w:bCs/>
          <w:i/>
          <w:szCs w:val="28"/>
          <w:lang w:val="vi-VN"/>
        </w:rPr>
        <w:t xml:space="preserve">; </w:t>
      </w:r>
      <w:r w:rsidR="002E5D05" w:rsidRPr="008628ED">
        <w:rPr>
          <w:bCs/>
          <w:i/>
          <w:szCs w:val="28"/>
          <w:lang w:val="vi-VN"/>
        </w:rPr>
        <w:t>đảm</w:t>
      </w:r>
      <w:r w:rsidR="0018711C" w:rsidRPr="008628ED">
        <w:rPr>
          <w:bCs/>
          <w:i/>
          <w:szCs w:val="28"/>
          <w:lang w:val="vi-VN"/>
        </w:rPr>
        <w:t xml:space="preserve"> bảo sự điều chỉnh sát thực tế </w:t>
      </w:r>
      <w:r w:rsidR="002E5D05" w:rsidRPr="008628ED">
        <w:rPr>
          <w:bCs/>
          <w:i/>
          <w:szCs w:val="28"/>
          <w:lang w:val="vi-VN"/>
        </w:rPr>
        <w:t xml:space="preserve">về mặt pháp </w:t>
      </w:r>
      <w:r w:rsidR="0018711C" w:rsidRPr="008628ED">
        <w:rPr>
          <w:bCs/>
          <w:i/>
          <w:szCs w:val="28"/>
          <w:lang w:val="vi-VN"/>
        </w:rPr>
        <w:t xml:space="preserve">lý; </w:t>
      </w:r>
      <w:r w:rsidR="002E5D05" w:rsidRPr="008628ED">
        <w:rPr>
          <w:bCs/>
          <w:i/>
          <w:szCs w:val="28"/>
          <w:lang w:val="vi-VN"/>
        </w:rPr>
        <w:t xml:space="preserve">khắc phục những hạn chế, </w:t>
      </w:r>
      <w:r w:rsidR="0018711C" w:rsidRPr="008628ED">
        <w:rPr>
          <w:bCs/>
          <w:i/>
          <w:szCs w:val="28"/>
          <w:lang w:val="vi-VN"/>
        </w:rPr>
        <w:t>vướng mắc, bất cập của Luật Giao thông đường bộ</w:t>
      </w:r>
      <w:r w:rsidR="002E5D05" w:rsidRPr="008628ED">
        <w:rPr>
          <w:bCs/>
          <w:i/>
          <w:szCs w:val="28"/>
          <w:lang w:val="vi-VN"/>
        </w:rPr>
        <w:t xml:space="preserve"> hiện hành, phù hợp với xu thế phát triển phát luật của nước ta và thông lệ quốc tế. </w:t>
      </w:r>
    </w:p>
    <w:p w14:paraId="08A437D8" w14:textId="77777777" w:rsidR="0080328C" w:rsidRPr="008628ED" w:rsidRDefault="002442E8" w:rsidP="00A41020">
      <w:pPr>
        <w:spacing w:before="80" w:after="80"/>
        <w:ind w:firstLine="432"/>
        <w:jc w:val="both"/>
        <w:rPr>
          <w:b/>
          <w:sz w:val="24"/>
          <w:szCs w:val="24"/>
          <w:lang w:val="vi-VN"/>
        </w:rPr>
      </w:pPr>
      <w:r w:rsidRPr="008628ED">
        <w:rPr>
          <w:b/>
          <w:sz w:val="24"/>
          <w:szCs w:val="24"/>
          <w:lang w:val="vi-VN"/>
        </w:rPr>
        <w:t>II. MỤC ĐÍCH, QUAN ĐIỂM CHỈ ĐẠO XÂY DỰNG</w:t>
      </w:r>
      <w:r w:rsidR="0022323E" w:rsidRPr="008628ED">
        <w:rPr>
          <w:b/>
          <w:sz w:val="24"/>
          <w:szCs w:val="24"/>
          <w:lang w:val="vi-VN"/>
        </w:rPr>
        <w:t xml:space="preserve"> DỰ ÁN</w:t>
      </w:r>
      <w:r w:rsidRPr="008628ED">
        <w:rPr>
          <w:b/>
          <w:sz w:val="24"/>
          <w:szCs w:val="24"/>
          <w:lang w:val="vi-VN"/>
        </w:rPr>
        <w:t xml:space="preserve"> LUẬT </w:t>
      </w:r>
    </w:p>
    <w:p w14:paraId="1EFF1E1B" w14:textId="77777777" w:rsidR="002442E8" w:rsidRPr="008628ED" w:rsidRDefault="002442E8" w:rsidP="00A41020">
      <w:pPr>
        <w:spacing w:before="80" w:after="80"/>
        <w:ind w:firstLine="432"/>
        <w:jc w:val="both"/>
        <w:rPr>
          <w:b/>
          <w:bCs/>
          <w:szCs w:val="28"/>
          <w:lang w:val="vi-VN"/>
        </w:rPr>
      </w:pPr>
      <w:r w:rsidRPr="008628ED">
        <w:rPr>
          <w:b/>
          <w:bCs/>
          <w:szCs w:val="28"/>
          <w:lang w:val="vi-VN"/>
        </w:rPr>
        <w:t xml:space="preserve">1. Mục đích </w:t>
      </w:r>
    </w:p>
    <w:p w14:paraId="3C32B3F9" w14:textId="77777777" w:rsidR="00015418" w:rsidRPr="008628ED" w:rsidRDefault="005A0DE3" w:rsidP="00A41020">
      <w:pPr>
        <w:pStyle w:val="BodyText"/>
        <w:spacing w:before="80" w:after="80"/>
        <w:ind w:firstLine="432"/>
        <w:jc w:val="both"/>
        <w:outlineLvl w:val="0"/>
        <w:rPr>
          <w:rStyle w:val="normal-h1"/>
          <w:rFonts w:ascii="Times New Roman" w:hAnsi="Times New Roman"/>
          <w:color w:val="auto"/>
          <w:sz w:val="28"/>
          <w:szCs w:val="28"/>
          <w:lang w:val="vi-VN"/>
        </w:rPr>
      </w:pPr>
      <w:r w:rsidRPr="008628ED">
        <w:rPr>
          <w:bCs/>
          <w:noProof/>
          <w:szCs w:val="28"/>
          <w:lang w:val="vi-VN"/>
        </w:rPr>
        <w:t xml:space="preserve">Việc xây dựng Luật nhằm </w:t>
      </w:r>
      <w:r w:rsidR="002C23BE" w:rsidRPr="008628ED">
        <w:rPr>
          <w:bCs/>
          <w:noProof/>
          <w:szCs w:val="28"/>
          <w:lang w:val="vi-VN"/>
        </w:rPr>
        <w:t xml:space="preserve">tạo </w:t>
      </w:r>
      <w:r w:rsidRPr="008628ED">
        <w:rPr>
          <w:bCs/>
          <w:noProof/>
          <w:szCs w:val="28"/>
          <w:lang w:val="vi-VN"/>
        </w:rPr>
        <w:t>cơ sở pháp lý</w:t>
      </w:r>
      <w:r w:rsidR="00852CF4" w:rsidRPr="008628ED">
        <w:rPr>
          <w:bCs/>
          <w:noProof/>
          <w:szCs w:val="28"/>
          <w:lang w:val="vi-VN"/>
        </w:rPr>
        <w:t xml:space="preserve"> về</w:t>
      </w:r>
      <w:r w:rsidR="00015418" w:rsidRPr="008628ED">
        <w:rPr>
          <w:bCs/>
          <w:noProof/>
          <w:szCs w:val="28"/>
          <w:lang w:val="vi-VN"/>
        </w:rPr>
        <w:t xml:space="preserve"> bảo đảm trật tự, an toàn giao thông</w:t>
      </w:r>
      <w:r w:rsidRPr="008628ED">
        <w:rPr>
          <w:bCs/>
          <w:noProof/>
          <w:szCs w:val="28"/>
          <w:lang w:val="vi-VN"/>
        </w:rPr>
        <w:t xml:space="preserve"> đường bộ</w:t>
      </w:r>
      <w:r w:rsidR="00037DEF" w:rsidRPr="008628ED">
        <w:rPr>
          <w:bCs/>
          <w:noProof/>
          <w:szCs w:val="28"/>
          <w:lang w:val="vi-VN"/>
        </w:rPr>
        <w:t>,</w:t>
      </w:r>
      <w:r w:rsidRPr="008628ED">
        <w:rPr>
          <w:bCs/>
          <w:noProof/>
          <w:szCs w:val="28"/>
          <w:lang w:val="vi-VN"/>
        </w:rPr>
        <w:t xml:space="preserve"> </w:t>
      </w:r>
      <w:r w:rsidR="00015418" w:rsidRPr="008628ED">
        <w:rPr>
          <w:szCs w:val="28"/>
          <w:lang w:val="vi-VN"/>
        </w:rPr>
        <w:t xml:space="preserve">bảo đảm an toàn </w:t>
      </w:r>
      <w:r w:rsidR="00015418" w:rsidRPr="00A41020">
        <w:rPr>
          <w:szCs w:val="28"/>
          <w:lang w:val="nl-NL"/>
        </w:rPr>
        <w:t xml:space="preserve">về tính mạng, sức khỏe </w:t>
      </w:r>
      <w:r w:rsidR="00015418" w:rsidRPr="008628ED">
        <w:rPr>
          <w:szCs w:val="28"/>
          <w:lang w:val="vi-VN"/>
        </w:rPr>
        <w:t>cho người tham gia giao thông</w:t>
      </w:r>
      <w:r w:rsidR="00852CF4" w:rsidRPr="00A41020">
        <w:rPr>
          <w:szCs w:val="28"/>
          <w:lang w:val="nl-NL"/>
        </w:rPr>
        <w:t xml:space="preserve">, xây dựng xã hội trật tự, kỷ cương, an toàn, góp phần </w:t>
      </w:r>
      <w:r w:rsidR="00015418" w:rsidRPr="00A41020">
        <w:rPr>
          <w:szCs w:val="28"/>
          <w:lang w:val="nl-NL"/>
        </w:rPr>
        <w:t xml:space="preserve">bảo đảm tốt hơn quyền </w:t>
      </w:r>
      <w:r w:rsidR="00015418" w:rsidRPr="00A41020">
        <w:rPr>
          <w:szCs w:val="28"/>
          <w:lang w:val="nl-NL"/>
        </w:rPr>
        <w:lastRenderedPageBreak/>
        <w:t>con người, quyền công dân theo quy định của Hiến pháp năm 2013</w:t>
      </w:r>
      <w:r w:rsidR="00BC27E8" w:rsidRPr="00A41020">
        <w:rPr>
          <w:szCs w:val="28"/>
          <w:lang w:val="nl-NL"/>
        </w:rPr>
        <w:t xml:space="preserve"> và các điều ước quốc tế mà Việt Nam là thành viên</w:t>
      </w:r>
      <w:r w:rsidR="00466102" w:rsidRPr="00A41020">
        <w:rPr>
          <w:szCs w:val="28"/>
          <w:lang w:val="nl-NL"/>
        </w:rPr>
        <w:t>.</w:t>
      </w:r>
    </w:p>
    <w:p w14:paraId="002F19D9" w14:textId="77777777" w:rsidR="002442E8" w:rsidRPr="008628ED" w:rsidRDefault="002442E8" w:rsidP="00A41020">
      <w:pPr>
        <w:spacing w:before="80" w:after="80"/>
        <w:ind w:firstLine="432"/>
        <w:jc w:val="both"/>
        <w:rPr>
          <w:b/>
          <w:bCs/>
          <w:szCs w:val="28"/>
          <w:lang w:val="vi-VN"/>
        </w:rPr>
      </w:pPr>
      <w:r w:rsidRPr="008628ED">
        <w:rPr>
          <w:b/>
          <w:bCs/>
          <w:szCs w:val="28"/>
          <w:lang w:val="vi-VN"/>
        </w:rPr>
        <w:t>2. Quan điểm chỉ đạo</w:t>
      </w:r>
    </w:p>
    <w:p w14:paraId="29FF4AC3" w14:textId="77777777" w:rsidR="008E2261" w:rsidRPr="008628ED" w:rsidRDefault="007C0520" w:rsidP="00A41020">
      <w:pPr>
        <w:pStyle w:val="BodyText"/>
        <w:spacing w:before="80" w:after="80"/>
        <w:ind w:firstLine="432"/>
        <w:jc w:val="both"/>
        <w:rPr>
          <w:szCs w:val="28"/>
          <w:lang w:val="vi-VN"/>
        </w:rPr>
      </w:pPr>
      <w:r w:rsidRPr="008628ED">
        <w:rPr>
          <w:szCs w:val="28"/>
          <w:lang w:val="vi-VN"/>
        </w:rPr>
        <w:t xml:space="preserve">- </w:t>
      </w:r>
      <w:r w:rsidR="00D1342B" w:rsidRPr="008628ED">
        <w:rPr>
          <w:szCs w:val="28"/>
          <w:lang w:val="vi-VN"/>
        </w:rPr>
        <w:t xml:space="preserve">Thể chế hóa </w:t>
      </w:r>
      <w:r w:rsidRPr="008628ED">
        <w:rPr>
          <w:szCs w:val="28"/>
          <w:lang w:val="vi-VN"/>
        </w:rPr>
        <w:t>chủ trương, đường lối của Đảng, cụ thể hóa Hiến pháp</w:t>
      </w:r>
      <w:r w:rsidR="00DF62CF" w:rsidRPr="008628ED">
        <w:rPr>
          <w:szCs w:val="28"/>
          <w:lang w:val="vi-VN"/>
        </w:rPr>
        <w:t xml:space="preserve"> năm 2013</w:t>
      </w:r>
      <w:r w:rsidRPr="008628ED">
        <w:rPr>
          <w:szCs w:val="28"/>
          <w:lang w:val="vi-VN"/>
        </w:rPr>
        <w:t>, bảo đảm tính th</w:t>
      </w:r>
      <w:r w:rsidR="00D1342B" w:rsidRPr="008628ED">
        <w:rPr>
          <w:szCs w:val="28"/>
          <w:lang w:val="vi-VN"/>
        </w:rPr>
        <w:t>ống nhất</w:t>
      </w:r>
      <w:r w:rsidR="00E97763" w:rsidRPr="008628ED">
        <w:rPr>
          <w:szCs w:val="28"/>
          <w:lang w:val="vi-VN"/>
        </w:rPr>
        <w:t>, đồng bộ</w:t>
      </w:r>
      <w:r w:rsidR="00D1342B" w:rsidRPr="008628ED">
        <w:rPr>
          <w:szCs w:val="28"/>
          <w:lang w:val="vi-VN"/>
        </w:rPr>
        <w:t xml:space="preserve"> của hệ thống pháp luật</w:t>
      </w:r>
      <w:r w:rsidR="00E97763" w:rsidRPr="008628ED">
        <w:rPr>
          <w:szCs w:val="28"/>
          <w:lang w:val="vi-VN"/>
        </w:rPr>
        <w:t>; các quy định của Luật được cụ thể và có tính khả thi.</w:t>
      </w:r>
      <w:r w:rsidR="008E2261" w:rsidRPr="008628ED">
        <w:rPr>
          <w:szCs w:val="28"/>
          <w:lang w:val="vi-VN"/>
        </w:rPr>
        <w:t xml:space="preserve"> Bảo đảm thực hiện đầy đủ và hiệu quả chức năng, nhiệm vụ của các bộ, ngành.</w:t>
      </w:r>
    </w:p>
    <w:p w14:paraId="41E3E5C5" w14:textId="77777777" w:rsidR="00E97763" w:rsidRPr="00A41020" w:rsidRDefault="00E97763" w:rsidP="00A41020">
      <w:pPr>
        <w:pStyle w:val="BodyText"/>
        <w:spacing w:before="80" w:after="80"/>
        <w:ind w:firstLine="432"/>
        <w:jc w:val="both"/>
        <w:rPr>
          <w:szCs w:val="28"/>
          <w:lang w:val="x-none"/>
        </w:rPr>
      </w:pPr>
      <w:r w:rsidRPr="008628ED">
        <w:rPr>
          <w:szCs w:val="28"/>
          <w:lang w:val="vi-VN"/>
        </w:rPr>
        <w:t>-</w:t>
      </w:r>
      <w:r w:rsidRPr="00A41020">
        <w:rPr>
          <w:szCs w:val="28"/>
          <w:lang w:val="x-none"/>
        </w:rPr>
        <w:t xml:space="preserve"> </w:t>
      </w:r>
      <w:proofErr w:type="spellStart"/>
      <w:r w:rsidRPr="00A41020">
        <w:rPr>
          <w:szCs w:val="28"/>
          <w:lang w:val="x-none"/>
        </w:rPr>
        <w:t>Tổng</w:t>
      </w:r>
      <w:proofErr w:type="spellEnd"/>
      <w:r w:rsidRPr="00A41020">
        <w:rPr>
          <w:szCs w:val="28"/>
          <w:lang w:val="x-none"/>
        </w:rPr>
        <w:t xml:space="preserve"> </w:t>
      </w:r>
      <w:proofErr w:type="spellStart"/>
      <w:r w:rsidRPr="00A41020">
        <w:rPr>
          <w:szCs w:val="28"/>
          <w:lang w:val="x-none"/>
        </w:rPr>
        <w:t>kế</w:t>
      </w:r>
      <w:r w:rsidRPr="008628ED">
        <w:rPr>
          <w:szCs w:val="28"/>
          <w:lang w:val="vi-VN"/>
        </w:rPr>
        <w:t>t</w:t>
      </w:r>
      <w:proofErr w:type="spellEnd"/>
      <w:r w:rsidRPr="00A41020">
        <w:rPr>
          <w:szCs w:val="28"/>
          <w:lang w:val="x-none"/>
        </w:rPr>
        <w:t xml:space="preserve"> </w:t>
      </w:r>
      <w:proofErr w:type="spellStart"/>
      <w:r w:rsidRPr="00A41020">
        <w:rPr>
          <w:szCs w:val="28"/>
          <w:lang w:val="x-none"/>
        </w:rPr>
        <w:t>đầy</w:t>
      </w:r>
      <w:proofErr w:type="spellEnd"/>
      <w:r w:rsidRPr="00A41020">
        <w:rPr>
          <w:szCs w:val="28"/>
          <w:lang w:val="x-none"/>
        </w:rPr>
        <w:t xml:space="preserve"> </w:t>
      </w:r>
      <w:proofErr w:type="spellStart"/>
      <w:r w:rsidRPr="00A41020">
        <w:rPr>
          <w:szCs w:val="28"/>
          <w:lang w:val="x-none"/>
        </w:rPr>
        <w:t>đủ</w:t>
      </w:r>
      <w:proofErr w:type="spellEnd"/>
      <w:r w:rsidRPr="00A41020">
        <w:rPr>
          <w:szCs w:val="28"/>
          <w:lang w:val="x-none"/>
        </w:rPr>
        <w:t xml:space="preserve">, </w:t>
      </w:r>
      <w:proofErr w:type="spellStart"/>
      <w:r w:rsidRPr="00A41020">
        <w:rPr>
          <w:szCs w:val="28"/>
          <w:lang w:val="x-none"/>
        </w:rPr>
        <w:t>toàn</w:t>
      </w:r>
      <w:proofErr w:type="spellEnd"/>
      <w:r w:rsidRPr="00A41020">
        <w:rPr>
          <w:szCs w:val="28"/>
          <w:lang w:val="x-none"/>
        </w:rPr>
        <w:t xml:space="preserve"> </w:t>
      </w:r>
      <w:proofErr w:type="spellStart"/>
      <w:r w:rsidRPr="00A41020">
        <w:rPr>
          <w:szCs w:val="28"/>
          <w:lang w:val="x-none"/>
        </w:rPr>
        <w:t>diện</w:t>
      </w:r>
      <w:proofErr w:type="spellEnd"/>
      <w:r w:rsidRPr="00A41020">
        <w:rPr>
          <w:szCs w:val="28"/>
          <w:lang w:val="x-none"/>
        </w:rPr>
        <w:t xml:space="preserve"> </w:t>
      </w:r>
      <w:proofErr w:type="spellStart"/>
      <w:r w:rsidRPr="00A41020">
        <w:rPr>
          <w:szCs w:val="28"/>
          <w:lang w:val="x-none"/>
        </w:rPr>
        <w:t>thực</w:t>
      </w:r>
      <w:proofErr w:type="spellEnd"/>
      <w:r w:rsidRPr="00A41020">
        <w:rPr>
          <w:szCs w:val="28"/>
          <w:lang w:val="x-none"/>
        </w:rPr>
        <w:t xml:space="preserve"> </w:t>
      </w:r>
      <w:proofErr w:type="spellStart"/>
      <w:r w:rsidRPr="00A41020">
        <w:rPr>
          <w:szCs w:val="28"/>
          <w:lang w:val="x-none"/>
        </w:rPr>
        <w:t>tiễn</w:t>
      </w:r>
      <w:proofErr w:type="spellEnd"/>
      <w:r w:rsidRPr="00A41020">
        <w:rPr>
          <w:szCs w:val="28"/>
          <w:lang w:val="x-none"/>
        </w:rPr>
        <w:t xml:space="preserve"> </w:t>
      </w:r>
      <w:proofErr w:type="spellStart"/>
      <w:r w:rsidRPr="00A41020">
        <w:rPr>
          <w:szCs w:val="28"/>
          <w:lang w:val="x-none"/>
        </w:rPr>
        <w:t>thi</w:t>
      </w:r>
      <w:proofErr w:type="spellEnd"/>
      <w:r w:rsidRPr="00A41020">
        <w:rPr>
          <w:szCs w:val="28"/>
          <w:lang w:val="x-none"/>
        </w:rPr>
        <w:t xml:space="preserve"> </w:t>
      </w:r>
      <w:proofErr w:type="spellStart"/>
      <w:r w:rsidRPr="00A41020">
        <w:rPr>
          <w:szCs w:val="28"/>
          <w:lang w:val="x-none"/>
        </w:rPr>
        <w:t>hành</w:t>
      </w:r>
      <w:proofErr w:type="spellEnd"/>
      <w:r w:rsidRPr="00A41020">
        <w:rPr>
          <w:szCs w:val="28"/>
          <w:lang w:val="x-none"/>
        </w:rPr>
        <w:t xml:space="preserve"> </w:t>
      </w:r>
      <w:proofErr w:type="spellStart"/>
      <w:r w:rsidRPr="00A41020">
        <w:rPr>
          <w:szCs w:val="28"/>
          <w:lang w:val="x-none"/>
        </w:rPr>
        <w:t>pháp</w:t>
      </w:r>
      <w:proofErr w:type="spellEnd"/>
      <w:r w:rsidRPr="00A41020">
        <w:rPr>
          <w:szCs w:val="28"/>
          <w:lang w:val="x-none"/>
        </w:rPr>
        <w:t xml:space="preserve"> </w:t>
      </w:r>
      <w:proofErr w:type="spellStart"/>
      <w:r w:rsidRPr="00A41020">
        <w:rPr>
          <w:szCs w:val="28"/>
          <w:lang w:val="x-none"/>
        </w:rPr>
        <w:t>luật</w:t>
      </w:r>
      <w:proofErr w:type="spellEnd"/>
      <w:r w:rsidRPr="00A41020">
        <w:rPr>
          <w:szCs w:val="28"/>
          <w:lang w:val="x-none"/>
        </w:rPr>
        <w:t xml:space="preserve"> </w:t>
      </w:r>
      <w:proofErr w:type="spellStart"/>
      <w:r w:rsidRPr="00A41020">
        <w:rPr>
          <w:szCs w:val="28"/>
          <w:lang w:val="x-none"/>
        </w:rPr>
        <w:t>về</w:t>
      </w:r>
      <w:proofErr w:type="spellEnd"/>
      <w:r w:rsidRPr="00A41020">
        <w:rPr>
          <w:szCs w:val="28"/>
          <w:lang w:val="x-none"/>
        </w:rPr>
        <w:t xml:space="preserve"> </w:t>
      </w:r>
      <w:proofErr w:type="spellStart"/>
      <w:r w:rsidRPr="00A41020">
        <w:rPr>
          <w:szCs w:val="28"/>
          <w:lang w:val="x-none"/>
        </w:rPr>
        <w:t>trật</w:t>
      </w:r>
      <w:proofErr w:type="spellEnd"/>
      <w:r w:rsidRPr="00A41020">
        <w:rPr>
          <w:szCs w:val="28"/>
          <w:lang w:val="x-none"/>
        </w:rPr>
        <w:t xml:space="preserve"> </w:t>
      </w:r>
      <w:proofErr w:type="spellStart"/>
      <w:r w:rsidRPr="00A41020">
        <w:rPr>
          <w:szCs w:val="28"/>
          <w:lang w:val="x-none"/>
        </w:rPr>
        <w:t>tự</w:t>
      </w:r>
      <w:proofErr w:type="spellEnd"/>
      <w:r w:rsidRPr="00A41020">
        <w:rPr>
          <w:szCs w:val="28"/>
          <w:lang w:val="x-none"/>
        </w:rPr>
        <w:t xml:space="preserve">, an </w:t>
      </w:r>
      <w:proofErr w:type="spellStart"/>
      <w:r w:rsidRPr="00A41020">
        <w:rPr>
          <w:szCs w:val="28"/>
          <w:lang w:val="x-none"/>
        </w:rPr>
        <w:t>toàn</w:t>
      </w:r>
      <w:proofErr w:type="spellEnd"/>
      <w:r w:rsidRPr="00A41020">
        <w:rPr>
          <w:szCs w:val="28"/>
          <w:lang w:val="x-none"/>
        </w:rPr>
        <w:t xml:space="preserve"> </w:t>
      </w:r>
      <w:proofErr w:type="spellStart"/>
      <w:r w:rsidRPr="00A41020">
        <w:rPr>
          <w:szCs w:val="28"/>
          <w:lang w:val="x-none"/>
        </w:rPr>
        <w:t>giao</w:t>
      </w:r>
      <w:proofErr w:type="spellEnd"/>
      <w:r w:rsidRPr="00A41020">
        <w:rPr>
          <w:szCs w:val="28"/>
          <w:lang w:val="x-none"/>
        </w:rPr>
        <w:t xml:space="preserve"> </w:t>
      </w:r>
      <w:proofErr w:type="spellStart"/>
      <w:r w:rsidRPr="00A41020">
        <w:rPr>
          <w:szCs w:val="28"/>
          <w:lang w:val="x-none"/>
        </w:rPr>
        <w:t>thông</w:t>
      </w:r>
      <w:proofErr w:type="spellEnd"/>
      <w:r w:rsidRPr="00A41020">
        <w:rPr>
          <w:szCs w:val="28"/>
          <w:lang w:val="x-none"/>
        </w:rPr>
        <w:t xml:space="preserve"> </w:t>
      </w:r>
      <w:proofErr w:type="spellStart"/>
      <w:r w:rsidRPr="00A41020">
        <w:rPr>
          <w:szCs w:val="28"/>
          <w:lang w:val="x-none"/>
        </w:rPr>
        <w:t>đường</w:t>
      </w:r>
      <w:proofErr w:type="spellEnd"/>
      <w:r w:rsidRPr="00A41020">
        <w:rPr>
          <w:szCs w:val="28"/>
          <w:lang w:val="x-none"/>
        </w:rPr>
        <w:t xml:space="preserve"> </w:t>
      </w:r>
      <w:proofErr w:type="spellStart"/>
      <w:r w:rsidRPr="00A41020">
        <w:rPr>
          <w:szCs w:val="28"/>
          <w:lang w:val="x-none"/>
        </w:rPr>
        <w:t>bộ</w:t>
      </w:r>
      <w:proofErr w:type="spellEnd"/>
      <w:r w:rsidRPr="00A41020">
        <w:rPr>
          <w:szCs w:val="28"/>
          <w:lang w:val="x-none"/>
        </w:rPr>
        <w:t xml:space="preserve">; </w:t>
      </w:r>
      <w:proofErr w:type="spellStart"/>
      <w:r w:rsidRPr="00A41020">
        <w:rPr>
          <w:szCs w:val="28"/>
          <w:lang w:val="x-none"/>
        </w:rPr>
        <w:t>kế</w:t>
      </w:r>
      <w:proofErr w:type="spellEnd"/>
      <w:r w:rsidRPr="00A41020">
        <w:rPr>
          <w:szCs w:val="28"/>
          <w:lang w:val="x-none"/>
        </w:rPr>
        <w:t xml:space="preserve"> </w:t>
      </w:r>
      <w:proofErr w:type="spellStart"/>
      <w:r w:rsidRPr="00A41020">
        <w:rPr>
          <w:szCs w:val="28"/>
          <w:lang w:val="x-none"/>
        </w:rPr>
        <w:t>thừa</w:t>
      </w:r>
      <w:proofErr w:type="spellEnd"/>
      <w:r w:rsidRPr="00A41020">
        <w:rPr>
          <w:szCs w:val="28"/>
          <w:lang w:val="x-none"/>
        </w:rPr>
        <w:t xml:space="preserve"> </w:t>
      </w:r>
      <w:proofErr w:type="spellStart"/>
      <w:r w:rsidRPr="00A41020">
        <w:rPr>
          <w:szCs w:val="28"/>
          <w:lang w:val="x-none"/>
        </w:rPr>
        <w:t>các</w:t>
      </w:r>
      <w:proofErr w:type="spellEnd"/>
      <w:r w:rsidRPr="00A41020">
        <w:rPr>
          <w:szCs w:val="28"/>
          <w:lang w:val="x-none"/>
        </w:rPr>
        <w:t xml:space="preserve"> </w:t>
      </w:r>
      <w:proofErr w:type="spellStart"/>
      <w:r w:rsidRPr="00A41020">
        <w:rPr>
          <w:szCs w:val="28"/>
          <w:lang w:val="x-none"/>
        </w:rPr>
        <w:t>quy</w:t>
      </w:r>
      <w:proofErr w:type="spellEnd"/>
      <w:r w:rsidRPr="00A41020">
        <w:rPr>
          <w:szCs w:val="28"/>
          <w:lang w:val="x-none"/>
        </w:rPr>
        <w:t xml:space="preserve"> </w:t>
      </w:r>
      <w:proofErr w:type="spellStart"/>
      <w:r w:rsidRPr="00A41020">
        <w:rPr>
          <w:szCs w:val="28"/>
          <w:lang w:val="x-none"/>
        </w:rPr>
        <w:t>định</w:t>
      </w:r>
      <w:proofErr w:type="spellEnd"/>
      <w:r w:rsidRPr="00A41020">
        <w:rPr>
          <w:szCs w:val="28"/>
          <w:lang w:val="x-none"/>
        </w:rPr>
        <w:t xml:space="preserve"> </w:t>
      </w:r>
      <w:proofErr w:type="spellStart"/>
      <w:r w:rsidRPr="00A41020">
        <w:rPr>
          <w:szCs w:val="28"/>
          <w:lang w:val="x-none"/>
        </w:rPr>
        <w:t>của</w:t>
      </w:r>
      <w:proofErr w:type="spellEnd"/>
      <w:r w:rsidRPr="00A41020">
        <w:rPr>
          <w:szCs w:val="28"/>
          <w:lang w:val="x-none"/>
        </w:rPr>
        <w:t xml:space="preserve"> </w:t>
      </w:r>
      <w:proofErr w:type="spellStart"/>
      <w:r w:rsidRPr="00A41020">
        <w:rPr>
          <w:szCs w:val="28"/>
          <w:lang w:val="x-none"/>
        </w:rPr>
        <w:t>pháp</w:t>
      </w:r>
      <w:proofErr w:type="spellEnd"/>
      <w:r w:rsidRPr="00A41020">
        <w:rPr>
          <w:szCs w:val="28"/>
          <w:lang w:val="x-none"/>
        </w:rPr>
        <w:t xml:space="preserve"> </w:t>
      </w:r>
      <w:proofErr w:type="spellStart"/>
      <w:r w:rsidRPr="00A41020">
        <w:rPr>
          <w:szCs w:val="28"/>
          <w:lang w:val="x-none"/>
        </w:rPr>
        <w:t>luật</w:t>
      </w:r>
      <w:proofErr w:type="spellEnd"/>
      <w:r w:rsidRPr="00A41020">
        <w:rPr>
          <w:szCs w:val="28"/>
          <w:lang w:val="x-none"/>
        </w:rPr>
        <w:t xml:space="preserve"> </w:t>
      </w:r>
      <w:proofErr w:type="spellStart"/>
      <w:r w:rsidRPr="00A41020">
        <w:rPr>
          <w:szCs w:val="28"/>
          <w:lang w:val="x-none"/>
        </w:rPr>
        <w:t>còn</w:t>
      </w:r>
      <w:proofErr w:type="spellEnd"/>
      <w:r w:rsidRPr="00A41020">
        <w:rPr>
          <w:szCs w:val="28"/>
          <w:lang w:val="x-none"/>
        </w:rPr>
        <w:t xml:space="preserve"> </w:t>
      </w:r>
      <w:proofErr w:type="spellStart"/>
      <w:r w:rsidRPr="00A41020">
        <w:rPr>
          <w:szCs w:val="28"/>
          <w:lang w:val="x-none"/>
        </w:rPr>
        <w:t>phù</w:t>
      </w:r>
      <w:proofErr w:type="spellEnd"/>
      <w:r w:rsidRPr="00A41020">
        <w:rPr>
          <w:szCs w:val="28"/>
          <w:lang w:val="x-none"/>
        </w:rPr>
        <w:t xml:space="preserve"> </w:t>
      </w:r>
      <w:proofErr w:type="spellStart"/>
      <w:r w:rsidRPr="00A41020">
        <w:rPr>
          <w:szCs w:val="28"/>
          <w:lang w:val="x-none"/>
        </w:rPr>
        <w:t>hợp</w:t>
      </w:r>
      <w:proofErr w:type="spellEnd"/>
      <w:r w:rsidRPr="00A41020">
        <w:rPr>
          <w:szCs w:val="28"/>
          <w:lang w:val="x-none"/>
        </w:rPr>
        <w:t xml:space="preserve">, </w:t>
      </w:r>
      <w:proofErr w:type="spellStart"/>
      <w:r w:rsidRPr="00A41020">
        <w:rPr>
          <w:szCs w:val="28"/>
          <w:lang w:val="x-none"/>
        </w:rPr>
        <w:t>khắc</w:t>
      </w:r>
      <w:proofErr w:type="spellEnd"/>
      <w:r w:rsidRPr="00A41020">
        <w:rPr>
          <w:szCs w:val="28"/>
          <w:lang w:val="x-none"/>
        </w:rPr>
        <w:t xml:space="preserve"> </w:t>
      </w:r>
      <w:proofErr w:type="spellStart"/>
      <w:r w:rsidRPr="00A41020">
        <w:rPr>
          <w:szCs w:val="28"/>
          <w:lang w:val="x-none"/>
        </w:rPr>
        <w:t>phục</w:t>
      </w:r>
      <w:proofErr w:type="spellEnd"/>
      <w:r w:rsidRPr="00A41020">
        <w:rPr>
          <w:szCs w:val="28"/>
          <w:lang w:val="x-none"/>
        </w:rPr>
        <w:t xml:space="preserve"> </w:t>
      </w:r>
      <w:proofErr w:type="spellStart"/>
      <w:r w:rsidRPr="00A41020">
        <w:rPr>
          <w:szCs w:val="28"/>
          <w:lang w:val="x-none"/>
        </w:rPr>
        <w:t>những</w:t>
      </w:r>
      <w:proofErr w:type="spellEnd"/>
      <w:r w:rsidRPr="00A41020">
        <w:rPr>
          <w:szCs w:val="28"/>
          <w:lang w:val="x-none"/>
        </w:rPr>
        <w:t xml:space="preserve"> </w:t>
      </w:r>
      <w:proofErr w:type="spellStart"/>
      <w:r w:rsidRPr="00A41020">
        <w:rPr>
          <w:szCs w:val="28"/>
          <w:lang w:val="x-none"/>
        </w:rPr>
        <w:t>hạn</w:t>
      </w:r>
      <w:proofErr w:type="spellEnd"/>
      <w:r w:rsidRPr="00A41020">
        <w:rPr>
          <w:szCs w:val="28"/>
          <w:lang w:val="x-none"/>
        </w:rPr>
        <w:t xml:space="preserve"> </w:t>
      </w:r>
      <w:proofErr w:type="spellStart"/>
      <w:r w:rsidRPr="00A41020">
        <w:rPr>
          <w:szCs w:val="28"/>
          <w:lang w:val="x-none"/>
        </w:rPr>
        <w:t>chế</w:t>
      </w:r>
      <w:proofErr w:type="spellEnd"/>
      <w:r w:rsidRPr="00A41020">
        <w:rPr>
          <w:szCs w:val="28"/>
          <w:lang w:val="x-none"/>
        </w:rPr>
        <w:t xml:space="preserve">, </w:t>
      </w:r>
      <w:proofErr w:type="spellStart"/>
      <w:r w:rsidRPr="00A41020">
        <w:rPr>
          <w:szCs w:val="28"/>
          <w:lang w:val="x-none"/>
        </w:rPr>
        <w:t>bất</w:t>
      </w:r>
      <w:proofErr w:type="spellEnd"/>
      <w:r w:rsidRPr="00A41020">
        <w:rPr>
          <w:szCs w:val="28"/>
          <w:lang w:val="x-none"/>
        </w:rPr>
        <w:t xml:space="preserve"> </w:t>
      </w:r>
      <w:proofErr w:type="spellStart"/>
      <w:r w:rsidRPr="00A41020">
        <w:rPr>
          <w:szCs w:val="28"/>
          <w:lang w:val="x-none"/>
        </w:rPr>
        <w:t>cập</w:t>
      </w:r>
      <w:proofErr w:type="spellEnd"/>
      <w:r w:rsidRPr="00A41020">
        <w:rPr>
          <w:szCs w:val="28"/>
          <w:lang w:val="x-none"/>
        </w:rPr>
        <w:t xml:space="preserve"> </w:t>
      </w:r>
      <w:proofErr w:type="spellStart"/>
      <w:r w:rsidRPr="00A41020">
        <w:rPr>
          <w:szCs w:val="28"/>
          <w:lang w:val="x-none"/>
        </w:rPr>
        <w:t>để</w:t>
      </w:r>
      <w:proofErr w:type="spellEnd"/>
      <w:r w:rsidRPr="00A41020">
        <w:rPr>
          <w:szCs w:val="28"/>
          <w:lang w:val="x-none"/>
        </w:rPr>
        <w:t xml:space="preserve"> </w:t>
      </w:r>
      <w:proofErr w:type="spellStart"/>
      <w:r w:rsidRPr="00A41020">
        <w:rPr>
          <w:szCs w:val="28"/>
          <w:lang w:val="x-none"/>
        </w:rPr>
        <w:t>bảo</w:t>
      </w:r>
      <w:proofErr w:type="spellEnd"/>
      <w:r w:rsidRPr="00A41020">
        <w:rPr>
          <w:szCs w:val="28"/>
          <w:lang w:val="x-none"/>
        </w:rPr>
        <w:t xml:space="preserve"> </w:t>
      </w:r>
      <w:proofErr w:type="spellStart"/>
      <w:r w:rsidRPr="00A41020">
        <w:rPr>
          <w:szCs w:val="28"/>
          <w:lang w:val="x-none"/>
        </w:rPr>
        <w:t>đảm</w:t>
      </w:r>
      <w:proofErr w:type="spellEnd"/>
      <w:r w:rsidRPr="00A41020">
        <w:rPr>
          <w:szCs w:val="28"/>
          <w:lang w:val="x-none"/>
        </w:rPr>
        <w:t xml:space="preserve"> </w:t>
      </w:r>
      <w:proofErr w:type="spellStart"/>
      <w:r w:rsidRPr="00A41020">
        <w:rPr>
          <w:szCs w:val="28"/>
          <w:lang w:val="x-none"/>
        </w:rPr>
        <w:t>trật</w:t>
      </w:r>
      <w:proofErr w:type="spellEnd"/>
      <w:r w:rsidRPr="00A41020">
        <w:rPr>
          <w:szCs w:val="28"/>
          <w:lang w:val="x-none"/>
        </w:rPr>
        <w:t xml:space="preserve"> </w:t>
      </w:r>
      <w:proofErr w:type="spellStart"/>
      <w:r w:rsidRPr="00A41020">
        <w:rPr>
          <w:szCs w:val="28"/>
          <w:lang w:val="x-none"/>
        </w:rPr>
        <w:t>tự</w:t>
      </w:r>
      <w:proofErr w:type="spellEnd"/>
      <w:r w:rsidRPr="00A41020">
        <w:rPr>
          <w:szCs w:val="28"/>
          <w:lang w:val="x-none"/>
        </w:rPr>
        <w:t xml:space="preserve">, an </w:t>
      </w:r>
      <w:proofErr w:type="spellStart"/>
      <w:r w:rsidRPr="00A41020">
        <w:rPr>
          <w:szCs w:val="28"/>
          <w:lang w:val="x-none"/>
        </w:rPr>
        <w:t>toàn</w:t>
      </w:r>
      <w:proofErr w:type="spellEnd"/>
      <w:r w:rsidRPr="00A41020">
        <w:rPr>
          <w:szCs w:val="28"/>
          <w:lang w:val="x-none"/>
        </w:rPr>
        <w:t xml:space="preserve"> </w:t>
      </w:r>
      <w:proofErr w:type="spellStart"/>
      <w:r w:rsidRPr="00A41020">
        <w:rPr>
          <w:szCs w:val="28"/>
          <w:lang w:val="x-none"/>
        </w:rPr>
        <w:t>giao</w:t>
      </w:r>
      <w:proofErr w:type="spellEnd"/>
      <w:r w:rsidRPr="00A41020">
        <w:rPr>
          <w:szCs w:val="28"/>
          <w:lang w:val="x-none"/>
        </w:rPr>
        <w:t xml:space="preserve"> </w:t>
      </w:r>
      <w:proofErr w:type="spellStart"/>
      <w:r w:rsidRPr="00A41020">
        <w:rPr>
          <w:szCs w:val="28"/>
          <w:lang w:val="x-none"/>
        </w:rPr>
        <w:t>thông</w:t>
      </w:r>
      <w:proofErr w:type="spellEnd"/>
      <w:r w:rsidRPr="008628ED">
        <w:rPr>
          <w:szCs w:val="28"/>
          <w:lang w:val="vi-VN"/>
        </w:rPr>
        <w:t xml:space="preserve"> đường bộ</w:t>
      </w:r>
      <w:r w:rsidRPr="00A41020">
        <w:rPr>
          <w:szCs w:val="28"/>
          <w:lang w:val="x-none"/>
        </w:rPr>
        <w:t xml:space="preserve"> </w:t>
      </w:r>
      <w:proofErr w:type="spellStart"/>
      <w:r w:rsidRPr="00A41020">
        <w:rPr>
          <w:szCs w:val="28"/>
          <w:lang w:val="x-none"/>
        </w:rPr>
        <w:t>trong</w:t>
      </w:r>
      <w:proofErr w:type="spellEnd"/>
      <w:r w:rsidRPr="00A41020">
        <w:rPr>
          <w:szCs w:val="28"/>
          <w:lang w:val="x-none"/>
        </w:rPr>
        <w:t xml:space="preserve"> </w:t>
      </w:r>
      <w:proofErr w:type="spellStart"/>
      <w:r w:rsidRPr="00A41020">
        <w:rPr>
          <w:szCs w:val="28"/>
          <w:lang w:val="x-none"/>
        </w:rPr>
        <w:t>giai</w:t>
      </w:r>
      <w:proofErr w:type="spellEnd"/>
      <w:r w:rsidRPr="00A41020">
        <w:rPr>
          <w:szCs w:val="28"/>
          <w:lang w:val="x-none"/>
        </w:rPr>
        <w:t xml:space="preserve"> </w:t>
      </w:r>
      <w:proofErr w:type="spellStart"/>
      <w:r w:rsidRPr="00A41020">
        <w:rPr>
          <w:szCs w:val="28"/>
          <w:lang w:val="x-none"/>
        </w:rPr>
        <w:t>đoạn</w:t>
      </w:r>
      <w:proofErr w:type="spellEnd"/>
      <w:r w:rsidRPr="00A41020">
        <w:rPr>
          <w:szCs w:val="28"/>
          <w:lang w:val="x-none"/>
        </w:rPr>
        <w:t xml:space="preserve"> </w:t>
      </w:r>
      <w:proofErr w:type="spellStart"/>
      <w:r w:rsidRPr="00A41020">
        <w:rPr>
          <w:szCs w:val="28"/>
          <w:lang w:val="x-none"/>
        </w:rPr>
        <w:t>hiện</w:t>
      </w:r>
      <w:proofErr w:type="spellEnd"/>
      <w:r w:rsidRPr="00A41020">
        <w:rPr>
          <w:szCs w:val="28"/>
          <w:lang w:val="x-none"/>
        </w:rPr>
        <w:t xml:space="preserve"> nay </w:t>
      </w:r>
      <w:proofErr w:type="spellStart"/>
      <w:r w:rsidRPr="00A41020">
        <w:rPr>
          <w:szCs w:val="28"/>
          <w:lang w:val="x-none"/>
        </w:rPr>
        <w:t>và</w:t>
      </w:r>
      <w:proofErr w:type="spellEnd"/>
      <w:r w:rsidRPr="00A41020">
        <w:rPr>
          <w:szCs w:val="28"/>
          <w:lang w:val="x-none"/>
        </w:rPr>
        <w:t xml:space="preserve"> </w:t>
      </w:r>
      <w:proofErr w:type="spellStart"/>
      <w:r w:rsidRPr="00A41020">
        <w:rPr>
          <w:szCs w:val="28"/>
          <w:lang w:val="x-none"/>
        </w:rPr>
        <w:t>những</w:t>
      </w:r>
      <w:proofErr w:type="spellEnd"/>
      <w:r w:rsidRPr="00A41020">
        <w:rPr>
          <w:szCs w:val="28"/>
          <w:lang w:val="x-none"/>
        </w:rPr>
        <w:t xml:space="preserve"> </w:t>
      </w:r>
      <w:proofErr w:type="spellStart"/>
      <w:r w:rsidRPr="00A41020">
        <w:rPr>
          <w:szCs w:val="28"/>
          <w:lang w:val="x-none"/>
        </w:rPr>
        <w:t>năm</w:t>
      </w:r>
      <w:proofErr w:type="spellEnd"/>
      <w:r w:rsidRPr="00A41020">
        <w:rPr>
          <w:szCs w:val="28"/>
          <w:lang w:val="x-none"/>
        </w:rPr>
        <w:t xml:space="preserve"> </w:t>
      </w:r>
      <w:proofErr w:type="spellStart"/>
      <w:r w:rsidRPr="00A41020">
        <w:rPr>
          <w:szCs w:val="28"/>
          <w:lang w:val="x-none"/>
        </w:rPr>
        <w:t>tiếp</w:t>
      </w:r>
      <w:proofErr w:type="spellEnd"/>
      <w:r w:rsidRPr="00A41020">
        <w:rPr>
          <w:szCs w:val="28"/>
          <w:lang w:val="x-none"/>
        </w:rPr>
        <w:t xml:space="preserve"> </w:t>
      </w:r>
      <w:proofErr w:type="spellStart"/>
      <w:r w:rsidRPr="00A41020">
        <w:rPr>
          <w:szCs w:val="28"/>
          <w:lang w:val="x-none"/>
        </w:rPr>
        <w:t>theo.</w:t>
      </w:r>
      <w:proofErr w:type="spellEnd"/>
    </w:p>
    <w:p w14:paraId="5EF29101" w14:textId="77777777" w:rsidR="007C0520" w:rsidRPr="00A41020" w:rsidRDefault="007C0520" w:rsidP="00A41020">
      <w:pPr>
        <w:pStyle w:val="BodyText"/>
        <w:spacing w:before="80" w:after="80"/>
        <w:ind w:firstLine="432"/>
        <w:jc w:val="both"/>
        <w:rPr>
          <w:spacing w:val="-6"/>
          <w:szCs w:val="28"/>
        </w:rPr>
      </w:pPr>
      <w:r w:rsidRPr="00A41020">
        <w:rPr>
          <w:spacing w:val="-6"/>
          <w:szCs w:val="28"/>
        </w:rPr>
        <w:t>-</w:t>
      </w:r>
      <w:r w:rsidR="008155C3" w:rsidRPr="00A41020">
        <w:rPr>
          <w:spacing w:val="-6"/>
          <w:szCs w:val="28"/>
        </w:rPr>
        <w:t xml:space="preserve"> </w:t>
      </w:r>
      <w:proofErr w:type="spellStart"/>
      <w:r w:rsidR="008155C3" w:rsidRPr="00A41020">
        <w:rPr>
          <w:spacing w:val="-6"/>
          <w:szCs w:val="28"/>
        </w:rPr>
        <w:t>Góp</w:t>
      </w:r>
      <w:proofErr w:type="spellEnd"/>
      <w:r w:rsidR="008155C3" w:rsidRPr="00A41020">
        <w:rPr>
          <w:spacing w:val="-6"/>
          <w:szCs w:val="28"/>
        </w:rPr>
        <w:t xml:space="preserve"> </w:t>
      </w:r>
      <w:proofErr w:type="spellStart"/>
      <w:r w:rsidR="008155C3" w:rsidRPr="00A41020">
        <w:rPr>
          <w:spacing w:val="-6"/>
          <w:szCs w:val="28"/>
        </w:rPr>
        <w:t>phần</w:t>
      </w:r>
      <w:proofErr w:type="spellEnd"/>
      <w:r w:rsidR="008155C3" w:rsidRPr="00A41020">
        <w:rPr>
          <w:spacing w:val="-6"/>
          <w:szCs w:val="28"/>
        </w:rPr>
        <w:t xml:space="preserve"> </w:t>
      </w:r>
      <w:proofErr w:type="spellStart"/>
      <w:r w:rsidR="008155C3" w:rsidRPr="00A41020">
        <w:rPr>
          <w:spacing w:val="-6"/>
          <w:szCs w:val="28"/>
        </w:rPr>
        <w:t>b</w:t>
      </w:r>
      <w:r w:rsidR="002C23BE" w:rsidRPr="00A41020">
        <w:rPr>
          <w:spacing w:val="-6"/>
          <w:szCs w:val="28"/>
        </w:rPr>
        <w:t>ảo</w:t>
      </w:r>
      <w:proofErr w:type="spellEnd"/>
      <w:r w:rsidR="002C23BE" w:rsidRPr="00A41020">
        <w:rPr>
          <w:spacing w:val="-6"/>
          <w:szCs w:val="28"/>
        </w:rPr>
        <w:t xml:space="preserve"> </w:t>
      </w:r>
      <w:proofErr w:type="spellStart"/>
      <w:r w:rsidR="002C23BE" w:rsidRPr="00A41020">
        <w:rPr>
          <w:spacing w:val="-6"/>
          <w:szCs w:val="28"/>
        </w:rPr>
        <w:t>vệ</w:t>
      </w:r>
      <w:proofErr w:type="spellEnd"/>
      <w:r w:rsidRPr="00A41020">
        <w:rPr>
          <w:spacing w:val="-6"/>
          <w:szCs w:val="28"/>
        </w:rPr>
        <w:t xml:space="preserve"> an </w:t>
      </w:r>
      <w:proofErr w:type="spellStart"/>
      <w:r w:rsidRPr="00A41020">
        <w:rPr>
          <w:spacing w:val="-6"/>
          <w:szCs w:val="28"/>
        </w:rPr>
        <w:t>ninh</w:t>
      </w:r>
      <w:proofErr w:type="spellEnd"/>
      <w:r w:rsidRPr="00A41020">
        <w:rPr>
          <w:spacing w:val="-6"/>
          <w:szCs w:val="28"/>
        </w:rPr>
        <w:t xml:space="preserve"> </w:t>
      </w:r>
      <w:proofErr w:type="spellStart"/>
      <w:r w:rsidRPr="00A41020">
        <w:rPr>
          <w:spacing w:val="-6"/>
          <w:szCs w:val="28"/>
        </w:rPr>
        <w:t>quốc</w:t>
      </w:r>
      <w:proofErr w:type="spellEnd"/>
      <w:r w:rsidRPr="00A41020">
        <w:rPr>
          <w:spacing w:val="-6"/>
          <w:szCs w:val="28"/>
        </w:rPr>
        <w:t xml:space="preserve"> </w:t>
      </w:r>
      <w:proofErr w:type="spellStart"/>
      <w:r w:rsidRPr="00A41020">
        <w:rPr>
          <w:spacing w:val="-6"/>
          <w:szCs w:val="28"/>
        </w:rPr>
        <w:t>gia</w:t>
      </w:r>
      <w:proofErr w:type="spellEnd"/>
      <w:r w:rsidRPr="00A41020">
        <w:rPr>
          <w:spacing w:val="-6"/>
          <w:szCs w:val="28"/>
        </w:rPr>
        <w:t xml:space="preserve">, </w:t>
      </w:r>
      <w:proofErr w:type="spellStart"/>
      <w:r w:rsidR="002C23BE" w:rsidRPr="00A41020">
        <w:rPr>
          <w:spacing w:val="-6"/>
          <w:szCs w:val="28"/>
        </w:rPr>
        <w:t>bảo</w:t>
      </w:r>
      <w:proofErr w:type="spellEnd"/>
      <w:r w:rsidR="002C23BE" w:rsidRPr="00A41020">
        <w:rPr>
          <w:spacing w:val="-6"/>
          <w:szCs w:val="28"/>
        </w:rPr>
        <w:t xml:space="preserve"> </w:t>
      </w:r>
      <w:proofErr w:type="spellStart"/>
      <w:r w:rsidR="002C23BE" w:rsidRPr="00A41020">
        <w:rPr>
          <w:spacing w:val="-6"/>
          <w:szCs w:val="28"/>
        </w:rPr>
        <w:t>đảm</w:t>
      </w:r>
      <w:proofErr w:type="spellEnd"/>
      <w:r w:rsidR="002C23BE" w:rsidRPr="00A41020">
        <w:rPr>
          <w:spacing w:val="-6"/>
          <w:szCs w:val="28"/>
        </w:rPr>
        <w:t xml:space="preserve"> </w:t>
      </w:r>
      <w:proofErr w:type="spellStart"/>
      <w:r w:rsidRPr="00A41020">
        <w:rPr>
          <w:spacing w:val="-6"/>
          <w:szCs w:val="28"/>
        </w:rPr>
        <w:t>trật</w:t>
      </w:r>
      <w:proofErr w:type="spellEnd"/>
      <w:r w:rsidRPr="00A41020">
        <w:rPr>
          <w:spacing w:val="-6"/>
          <w:szCs w:val="28"/>
        </w:rPr>
        <w:t xml:space="preserve"> </w:t>
      </w:r>
      <w:proofErr w:type="spellStart"/>
      <w:r w:rsidRPr="00A41020">
        <w:rPr>
          <w:spacing w:val="-6"/>
          <w:szCs w:val="28"/>
        </w:rPr>
        <w:t>tự</w:t>
      </w:r>
      <w:proofErr w:type="spellEnd"/>
      <w:r w:rsidRPr="00A41020">
        <w:rPr>
          <w:spacing w:val="-6"/>
          <w:szCs w:val="28"/>
        </w:rPr>
        <w:t xml:space="preserve">, </w:t>
      </w:r>
      <w:proofErr w:type="gramStart"/>
      <w:r w:rsidRPr="00A41020">
        <w:rPr>
          <w:spacing w:val="-6"/>
          <w:szCs w:val="28"/>
        </w:rPr>
        <w:t>an</w:t>
      </w:r>
      <w:proofErr w:type="gramEnd"/>
      <w:r w:rsidRPr="00A41020">
        <w:rPr>
          <w:spacing w:val="-6"/>
          <w:szCs w:val="28"/>
        </w:rPr>
        <w:t xml:space="preserve"> </w:t>
      </w:r>
      <w:proofErr w:type="spellStart"/>
      <w:r w:rsidRPr="00A41020">
        <w:rPr>
          <w:spacing w:val="-6"/>
          <w:szCs w:val="28"/>
        </w:rPr>
        <w:t>toàn</w:t>
      </w:r>
      <w:proofErr w:type="spellEnd"/>
      <w:r w:rsidRPr="00A41020">
        <w:rPr>
          <w:spacing w:val="-6"/>
          <w:szCs w:val="28"/>
        </w:rPr>
        <w:t xml:space="preserve"> </w:t>
      </w:r>
      <w:proofErr w:type="spellStart"/>
      <w:r w:rsidRPr="00A41020">
        <w:rPr>
          <w:spacing w:val="-6"/>
          <w:szCs w:val="28"/>
        </w:rPr>
        <w:t>xã</w:t>
      </w:r>
      <w:proofErr w:type="spellEnd"/>
      <w:r w:rsidRPr="00A41020">
        <w:rPr>
          <w:spacing w:val="-6"/>
          <w:szCs w:val="28"/>
        </w:rPr>
        <w:t xml:space="preserve"> </w:t>
      </w:r>
      <w:proofErr w:type="spellStart"/>
      <w:r w:rsidRPr="00A41020">
        <w:rPr>
          <w:spacing w:val="-6"/>
          <w:szCs w:val="28"/>
        </w:rPr>
        <w:t>hội</w:t>
      </w:r>
      <w:proofErr w:type="spellEnd"/>
      <w:r w:rsidRPr="00A41020">
        <w:rPr>
          <w:spacing w:val="-6"/>
          <w:szCs w:val="28"/>
        </w:rPr>
        <w:t xml:space="preserve">, </w:t>
      </w:r>
      <w:proofErr w:type="spellStart"/>
      <w:r w:rsidRPr="00A41020">
        <w:rPr>
          <w:spacing w:val="-6"/>
          <w:szCs w:val="28"/>
        </w:rPr>
        <w:t>đấu</w:t>
      </w:r>
      <w:proofErr w:type="spellEnd"/>
      <w:r w:rsidRPr="00A41020">
        <w:rPr>
          <w:spacing w:val="-6"/>
          <w:szCs w:val="28"/>
        </w:rPr>
        <w:t xml:space="preserve"> </w:t>
      </w:r>
      <w:proofErr w:type="spellStart"/>
      <w:r w:rsidRPr="00A41020">
        <w:rPr>
          <w:spacing w:val="-6"/>
          <w:szCs w:val="28"/>
        </w:rPr>
        <w:t>tranh</w:t>
      </w:r>
      <w:proofErr w:type="spellEnd"/>
      <w:r w:rsidRPr="00A41020">
        <w:rPr>
          <w:spacing w:val="-6"/>
          <w:szCs w:val="28"/>
        </w:rPr>
        <w:t xml:space="preserve"> </w:t>
      </w:r>
      <w:proofErr w:type="spellStart"/>
      <w:r w:rsidRPr="00A41020">
        <w:rPr>
          <w:spacing w:val="-6"/>
          <w:szCs w:val="28"/>
        </w:rPr>
        <w:t>phòng</w:t>
      </w:r>
      <w:proofErr w:type="spellEnd"/>
      <w:r w:rsidRPr="00A41020">
        <w:rPr>
          <w:spacing w:val="-6"/>
          <w:szCs w:val="28"/>
        </w:rPr>
        <w:t xml:space="preserve">, </w:t>
      </w:r>
      <w:proofErr w:type="spellStart"/>
      <w:r w:rsidRPr="00A41020">
        <w:rPr>
          <w:spacing w:val="-6"/>
          <w:szCs w:val="28"/>
        </w:rPr>
        <w:t>chống</w:t>
      </w:r>
      <w:proofErr w:type="spellEnd"/>
      <w:r w:rsidRPr="00A41020">
        <w:rPr>
          <w:spacing w:val="-6"/>
          <w:szCs w:val="28"/>
        </w:rPr>
        <w:t xml:space="preserve"> </w:t>
      </w:r>
      <w:proofErr w:type="spellStart"/>
      <w:r w:rsidRPr="00A41020">
        <w:rPr>
          <w:spacing w:val="-6"/>
          <w:szCs w:val="28"/>
        </w:rPr>
        <w:t>tội</w:t>
      </w:r>
      <w:proofErr w:type="spellEnd"/>
      <w:r w:rsidRPr="00A41020">
        <w:rPr>
          <w:spacing w:val="-6"/>
          <w:szCs w:val="28"/>
        </w:rPr>
        <w:t xml:space="preserve"> </w:t>
      </w:r>
      <w:proofErr w:type="spellStart"/>
      <w:r w:rsidRPr="00A41020">
        <w:rPr>
          <w:spacing w:val="-6"/>
          <w:szCs w:val="28"/>
        </w:rPr>
        <w:t>phạm</w:t>
      </w:r>
      <w:proofErr w:type="spellEnd"/>
      <w:r w:rsidRPr="00A41020">
        <w:rPr>
          <w:spacing w:val="-6"/>
          <w:szCs w:val="28"/>
        </w:rPr>
        <w:t xml:space="preserve"> </w:t>
      </w:r>
      <w:proofErr w:type="spellStart"/>
      <w:r w:rsidRPr="00A41020">
        <w:rPr>
          <w:spacing w:val="-6"/>
          <w:szCs w:val="28"/>
        </w:rPr>
        <w:t>và</w:t>
      </w:r>
      <w:proofErr w:type="spellEnd"/>
      <w:r w:rsidRPr="00A41020">
        <w:rPr>
          <w:spacing w:val="-6"/>
          <w:szCs w:val="28"/>
        </w:rPr>
        <w:t xml:space="preserve"> </w:t>
      </w:r>
      <w:proofErr w:type="spellStart"/>
      <w:r w:rsidRPr="00A41020">
        <w:rPr>
          <w:spacing w:val="-6"/>
          <w:szCs w:val="28"/>
        </w:rPr>
        <w:t>các</w:t>
      </w:r>
      <w:proofErr w:type="spellEnd"/>
      <w:r w:rsidRPr="00A41020">
        <w:rPr>
          <w:spacing w:val="-6"/>
          <w:szCs w:val="28"/>
        </w:rPr>
        <w:t xml:space="preserve"> </w:t>
      </w:r>
      <w:proofErr w:type="spellStart"/>
      <w:r w:rsidRPr="00A41020">
        <w:rPr>
          <w:spacing w:val="-6"/>
          <w:szCs w:val="28"/>
        </w:rPr>
        <w:t>hành</w:t>
      </w:r>
      <w:proofErr w:type="spellEnd"/>
      <w:r w:rsidRPr="00A41020">
        <w:rPr>
          <w:spacing w:val="-6"/>
          <w:szCs w:val="28"/>
        </w:rPr>
        <w:t xml:space="preserve"> vi </w:t>
      </w:r>
      <w:proofErr w:type="spellStart"/>
      <w:r w:rsidRPr="00A41020">
        <w:rPr>
          <w:spacing w:val="-6"/>
          <w:szCs w:val="28"/>
        </w:rPr>
        <w:t>vi</w:t>
      </w:r>
      <w:proofErr w:type="spellEnd"/>
      <w:r w:rsidRPr="00A41020">
        <w:rPr>
          <w:spacing w:val="-6"/>
          <w:szCs w:val="28"/>
        </w:rPr>
        <w:t xml:space="preserve"> </w:t>
      </w:r>
      <w:proofErr w:type="spellStart"/>
      <w:r w:rsidRPr="00A41020">
        <w:rPr>
          <w:spacing w:val="-6"/>
          <w:szCs w:val="28"/>
        </w:rPr>
        <w:t>phạm</w:t>
      </w:r>
      <w:proofErr w:type="spellEnd"/>
      <w:r w:rsidRPr="00A41020">
        <w:rPr>
          <w:spacing w:val="-6"/>
          <w:szCs w:val="28"/>
        </w:rPr>
        <w:t xml:space="preserve"> </w:t>
      </w:r>
      <w:proofErr w:type="spellStart"/>
      <w:r w:rsidRPr="00A41020">
        <w:rPr>
          <w:spacing w:val="-6"/>
          <w:szCs w:val="28"/>
        </w:rPr>
        <w:t>pháp</w:t>
      </w:r>
      <w:proofErr w:type="spellEnd"/>
      <w:r w:rsidRPr="00A41020">
        <w:rPr>
          <w:spacing w:val="-6"/>
          <w:szCs w:val="28"/>
        </w:rPr>
        <w:t xml:space="preserve"> </w:t>
      </w:r>
      <w:proofErr w:type="spellStart"/>
      <w:r w:rsidRPr="00A41020">
        <w:rPr>
          <w:spacing w:val="-6"/>
          <w:szCs w:val="28"/>
        </w:rPr>
        <w:t>luật</w:t>
      </w:r>
      <w:proofErr w:type="spellEnd"/>
      <w:r w:rsidRPr="00A41020">
        <w:rPr>
          <w:spacing w:val="-6"/>
          <w:szCs w:val="28"/>
        </w:rPr>
        <w:t xml:space="preserve"> </w:t>
      </w:r>
      <w:proofErr w:type="spellStart"/>
      <w:r w:rsidRPr="00A41020">
        <w:rPr>
          <w:spacing w:val="-6"/>
          <w:szCs w:val="28"/>
        </w:rPr>
        <w:t>trên</w:t>
      </w:r>
      <w:proofErr w:type="spellEnd"/>
      <w:r w:rsidRPr="00A41020">
        <w:rPr>
          <w:spacing w:val="-6"/>
          <w:szCs w:val="28"/>
        </w:rPr>
        <w:t xml:space="preserve"> </w:t>
      </w:r>
      <w:proofErr w:type="spellStart"/>
      <w:r w:rsidRPr="00A41020">
        <w:rPr>
          <w:spacing w:val="-6"/>
          <w:szCs w:val="28"/>
        </w:rPr>
        <w:t>tuyến</w:t>
      </w:r>
      <w:proofErr w:type="spellEnd"/>
      <w:r w:rsidRPr="00A41020">
        <w:rPr>
          <w:spacing w:val="-6"/>
          <w:szCs w:val="28"/>
        </w:rPr>
        <w:t xml:space="preserve"> </w:t>
      </w:r>
      <w:proofErr w:type="spellStart"/>
      <w:r w:rsidRPr="00A41020">
        <w:rPr>
          <w:spacing w:val="-6"/>
          <w:szCs w:val="28"/>
        </w:rPr>
        <w:t>giao</w:t>
      </w:r>
      <w:proofErr w:type="spellEnd"/>
      <w:r w:rsidRPr="00A41020">
        <w:rPr>
          <w:spacing w:val="-6"/>
          <w:szCs w:val="28"/>
        </w:rPr>
        <w:t xml:space="preserve"> </w:t>
      </w:r>
      <w:proofErr w:type="spellStart"/>
      <w:r w:rsidRPr="00A41020">
        <w:rPr>
          <w:spacing w:val="-6"/>
          <w:szCs w:val="28"/>
        </w:rPr>
        <w:t>thông</w:t>
      </w:r>
      <w:proofErr w:type="spellEnd"/>
      <w:r w:rsidRPr="00A41020">
        <w:rPr>
          <w:spacing w:val="-6"/>
          <w:szCs w:val="28"/>
        </w:rPr>
        <w:t>.</w:t>
      </w:r>
    </w:p>
    <w:p w14:paraId="1AB1B66C" w14:textId="77777777" w:rsidR="00D1342B" w:rsidRPr="00A41020" w:rsidRDefault="008155C3" w:rsidP="00A41020">
      <w:pPr>
        <w:tabs>
          <w:tab w:val="left" w:pos="720"/>
        </w:tabs>
        <w:spacing w:before="80" w:after="80"/>
        <w:ind w:firstLine="432"/>
        <w:jc w:val="both"/>
        <w:rPr>
          <w:bCs/>
          <w:szCs w:val="28"/>
        </w:rPr>
      </w:pPr>
      <w:r w:rsidRPr="00A41020">
        <w:rPr>
          <w:bCs/>
          <w:szCs w:val="28"/>
        </w:rPr>
        <w:t xml:space="preserve">- Bảo </w:t>
      </w:r>
      <w:proofErr w:type="spellStart"/>
      <w:r w:rsidRPr="00A41020">
        <w:rPr>
          <w:bCs/>
          <w:szCs w:val="28"/>
        </w:rPr>
        <w:t>đảm</w:t>
      </w:r>
      <w:proofErr w:type="spellEnd"/>
      <w:r w:rsidRPr="00A41020">
        <w:rPr>
          <w:bCs/>
          <w:szCs w:val="28"/>
        </w:rPr>
        <w:t xml:space="preserve"> </w:t>
      </w:r>
      <w:proofErr w:type="spellStart"/>
      <w:r w:rsidRPr="00A41020">
        <w:rPr>
          <w:bCs/>
          <w:szCs w:val="28"/>
        </w:rPr>
        <w:t>tính</w:t>
      </w:r>
      <w:proofErr w:type="spellEnd"/>
      <w:r w:rsidRPr="00A41020">
        <w:rPr>
          <w:bCs/>
          <w:szCs w:val="28"/>
        </w:rPr>
        <w:t xml:space="preserve"> </w:t>
      </w:r>
      <w:proofErr w:type="spellStart"/>
      <w:r w:rsidR="00D1342B" w:rsidRPr="00A41020">
        <w:rPr>
          <w:bCs/>
          <w:szCs w:val="28"/>
        </w:rPr>
        <w:t>tương</w:t>
      </w:r>
      <w:proofErr w:type="spellEnd"/>
      <w:r w:rsidR="00D1342B" w:rsidRPr="00A41020">
        <w:rPr>
          <w:bCs/>
          <w:szCs w:val="28"/>
        </w:rPr>
        <w:t xml:space="preserve"> </w:t>
      </w:r>
      <w:proofErr w:type="spellStart"/>
      <w:r w:rsidR="00D1342B" w:rsidRPr="00A41020">
        <w:rPr>
          <w:bCs/>
          <w:szCs w:val="28"/>
        </w:rPr>
        <w:t>thích</w:t>
      </w:r>
      <w:proofErr w:type="spellEnd"/>
      <w:r w:rsidR="00D1342B" w:rsidRPr="00A41020">
        <w:rPr>
          <w:bCs/>
          <w:szCs w:val="28"/>
        </w:rPr>
        <w:t xml:space="preserve"> </w:t>
      </w:r>
      <w:proofErr w:type="spellStart"/>
      <w:r w:rsidR="00D1342B" w:rsidRPr="00A41020">
        <w:rPr>
          <w:bCs/>
          <w:szCs w:val="28"/>
        </w:rPr>
        <w:t>với</w:t>
      </w:r>
      <w:proofErr w:type="spellEnd"/>
      <w:r w:rsidR="00D1342B" w:rsidRPr="00A41020">
        <w:rPr>
          <w:bCs/>
          <w:szCs w:val="28"/>
        </w:rPr>
        <w:t xml:space="preserve"> </w:t>
      </w:r>
      <w:proofErr w:type="spellStart"/>
      <w:r w:rsidR="00D1342B" w:rsidRPr="00A41020">
        <w:rPr>
          <w:bCs/>
          <w:szCs w:val="28"/>
        </w:rPr>
        <w:t>các</w:t>
      </w:r>
      <w:proofErr w:type="spellEnd"/>
      <w:r w:rsidR="00D1342B" w:rsidRPr="00A41020">
        <w:rPr>
          <w:bCs/>
          <w:szCs w:val="28"/>
        </w:rPr>
        <w:t xml:space="preserve"> </w:t>
      </w:r>
      <w:proofErr w:type="spellStart"/>
      <w:r w:rsidR="00D1342B" w:rsidRPr="00A41020">
        <w:rPr>
          <w:bCs/>
          <w:szCs w:val="28"/>
        </w:rPr>
        <w:t>điều</w:t>
      </w:r>
      <w:proofErr w:type="spellEnd"/>
      <w:r w:rsidR="00D1342B" w:rsidRPr="00A41020">
        <w:rPr>
          <w:bCs/>
          <w:szCs w:val="28"/>
        </w:rPr>
        <w:t xml:space="preserve"> </w:t>
      </w:r>
      <w:proofErr w:type="spellStart"/>
      <w:r w:rsidR="00D1342B" w:rsidRPr="00A41020">
        <w:rPr>
          <w:bCs/>
          <w:szCs w:val="28"/>
        </w:rPr>
        <w:t>ước</w:t>
      </w:r>
      <w:proofErr w:type="spellEnd"/>
      <w:r w:rsidR="00D1342B" w:rsidRPr="00A41020">
        <w:rPr>
          <w:bCs/>
          <w:szCs w:val="28"/>
        </w:rPr>
        <w:t xml:space="preserve"> </w:t>
      </w:r>
      <w:proofErr w:type="spellStart"/>
      <w:r w:rsidR="00D1342B" w:rsidRPr="00A41020">
        <w:rPr>
          <w:bCs/>
          <w:szCs w:val="28"/>
        </w:rPr>
        <w:t>quốc</w:t>
      </w:r>
      <w:proofErr w:type="spellEnd"/>
      <w:r w:rsidR="00D1342B" w:rsidRPr="00A41020">
        <w:rPr>
          <w:bCs/>
          <w:szCs w:val="28"/>
        </w:rPr>
        <w:t xml:space="preserve"> </w:t>
      </w:r>
      <w:proofErr w:type="spellStart"/>
      <w:r w:rsidR="00D1342B" w:rsidRPr="00A41020">
        <w:rPr>
          <w:bCs/>
          <w:szCs w:val="28"/>
        </w:rPr>
        <w:t>tế</w:t>
      </w:r>
      <w:proofErr w:type="spellEnd"/>
      <w:r w:rsidR="00D1342B" w:rsidRPr="00A41020">
        <w:rPr>
          <w:bCs/>
          <w:szCs w:val="28"/>
        </w:rPr>
        <w:t xml:space="preserve"> </w:t>
      </w:r>
      <w:proofErr w:type="spellStart"/>
      <w:r w:rsidR="00D1342B" w:rsidRPr="00A41020">
        <w:rPr>
          <w:bCs/>
          <w:szCs w:val="28"/>
        </w:rPr>
        <w:t>có</w:t>
      </w:r>
      <w:proofErr w:type="spellEnd"/>
      <w:r w:rsidR="00D1342B" w:rsidRPr="00A41020">
        <w:rPr>
          <w:bCs/>
          <w:szCs w:val="28"/>
        </w:rPr>
        <w:t xml:space="preserve"> </w:t>
      </w:r>
      <w:proofErr w:type="spellStart"/>
      <w:r w:rsidR="00D1342B" w:rsidRPr="00A41020">
        <w:rPr>
          <w:bCs/>
          <w:szCs w:val="28"/>
        </w:rPr>
        <w:t>liên</w:t>
      </w:r>
      <w:proofErr w:type="spellEnd"/>
      <w:r w:rsidR="00D1342B" w:rsidRPr="00A41020">
        <w:rPr>
          <w:bCs/>
          <w:szCs w:val="28"/>
        </w:rPr>
        <w:t xml:space="preserve"> </w:t>
      </w:r>
      <w:proofErr w:type="spellStart"/>
      <w:r w:rsidR="00D1342B" w:rsidRPr="00A41020">
        <w:rPr>
          <w:bCs/>
          <w:szCs w:val="28"/>
        </w:rPr>
        <w:t>quan</w:t>
      </w:r>
      <w:proofErr w:type="spellEnd"/>
      <w:r w:rsidR="00D1342B" w:rsidRPr="00A41020">
        <w:rPr>
          <w:bCs/>
          <w:szCs w:val="28"/>
        </w:rPr>
        <w:t xml:space="preserve"> </w:t>
      </w:r>
      <w:proofErr w:type="spellStart"/>
      <w:r w:rsidR="00D1342B" w:rsidRPr="00A41020">
        <w:rPr>
          <w:bCs/>
          <w:szCs w:val="28"/>
        </w:rPr>
        <w:t>mà</w:t>
      </w:r>
      <w:proofErr w:type="spellEnd"/>
      <w:r w:rsidR="00D1342B" w:rsidRPr="00A41020">
        <w:rPr>
          <w:bCs/>
          <w:szCs w:val="28"/>
        </w:rPr>
        <w:t xml:space="preserve"> </w:t>
      </w:r>
      <w:proofErr w:type="spellStart"/>
      <w:r w:rsidR="008F1B0B" w:rsidRPr="00A41020">
        <w:rPr>
          <w:bCs/>
          <w:szCs w:val="28"/>
        </w:rPr>
        <w:t>Cộng</w:t>
      </w:r>
      <w:proofErr w:type="spellEnd"/>
      <w:r w:rsidR="008F1B0B" w:rsidRPr="00A41020">
        <w:rPr>
          <w:bCs/>
          <w:szCs w:val="28"/>
        </w:rPr>
        <w:t xml:space="preserve"> </w:t>
      </w:r>
      <w:proofErr w:type="spellStart"/>
      <w:r w:rsidR="008F1B0B" w:rsidRPr="00A41020">
        <w:rPr>
          <w:bCs/>
          <w:szCs w:val="28"/>
        </w:rPr>
        <w:t>hòa</w:t>
      </w:r>
      <w:proofErr w:type="spellEnd"/>
      <w:r w:rsidR="008F1B0B" w:rsidRPr="00A41020">
        <w:rPr>
          <w:bCs/>
          <w:szCs w:val="28"/>
        </w:rPr>
        <w:t xml:space="preserve"> </w:t>
      </w:r>
      <w:proofErr w:type="spellStart"/>
      <w:r w:rsidR="008F1B0B" w:rsidRPr="00A41020">
        <w:rPr>
          <w:bCs/>
          <w:szCs w:val="28"/>
        </w:rPr>
        <w:t>xã</w:t>
      </w:r>
      <w:proofErr w:type="spellEnd"/>
      <w:r w:rsidR="008F1B0B" w:rsidRPr="00A41020">
        <w:rPr>
          <w:bCs/>
          <w:szCs w:val="28"/>
        </w:rPr>
        <w:t xml:space="preserve"> </w:t>
      </w:r>
      <w:proofErr w:type="spellStart"/>
      <w:r w:rsidR="008F1B0B" w:rsidRPr="00A41020">
        <w:rPr>
          <w:bCs/>
          <w:szCs w:val="28"/>
        </w:rPr>
        <w:t>hội</w:t>
      </w:r>
      <w:proofErr w:type="spellEnd"/>
      <w:r w:rsidR="008F1B0B" w:rsidRPr="00A41020">
        <w:rPr>
          <w:bCs/>
          <w:szCs w:val="28"/>
        </w:rPr>
        <w:t xml:space="preserve"> </w:t>
      </w:r>
      <w:proofErr w:type="spellStart"/>
      <w:r w:rsidR="008F1B0B" w:rsidRPr="00A41020">
        <w:rPr>
          <w:bCs/>
          <w:szCs w:val="28"/>
        </w:rPr>
        <w:t>chủ</w:t>
      </w:r>
      <w:proofErr w:type="spellEnd"/>
      <w:r w:rsidR="008F1B0B" w:rsidRPr="00A41020">
        <w:rPr>
          <w:bCs/>
          <w:szCs w:val="28"/>
        </w:rPr>
        <w:t xml:space="preserve"> </w:t>
      </w:r>
      <w:proofErr w:type="spellStart"/>
      <w:r w:rsidR="008F1B0B" w:rsidRPr="00A41020">
        <w:rPr>
          <w:bCs/>
          <w:szCs w:val="28"/>
        </w:rPr>
        <w:t>nghĩa</w:t>
      </w:r>
      <w:proofErr w:type="spellEnd"/>
      <w:r w:rsidR="008F1B0B" w:rsidRPr="00A41020">
        <w:rPr>
          <w:bCs/>
          <w:szCs w:val="28"/>
        </w:rPr>
        <w:t xml:space="preserve"> </w:t>
      </w:r>
      <w:r w:rsidR="00D1342B" w:rsidRPr="00A41020">
        <w:rPr>
          <w:bCs/>
          <w:szCs w:val="28"/>
        </w:rPr>
        <w:t xml:space="preserve">Việt Nam </w:t>
      </w:r>
      <w:proofErr w:type="spellStart"/>
      <w:r w:rsidR="00D1342B" w:rsidRPr="00A41020">
        <w:rPr>
          <w:bCs/>
          <w:szCs w:val="28"/>
        </w:rPr>
        <w:t>là</w:t>
      </w:r>
      <w:proofErr w:type="spellEnd"/>
      <w:r w:rsidR="00D1342B" w:rsidRPr="00A41020">
        <w:rPr>
          <w:bCs/>
          <w:szCs w:val="28"/>
        </w:rPr>
        <w:t xml:space="preserve"> </w:t>
      </w:r>
      <w:proofErr w:type="spellStart"/>
      <w:r w:rsidR="00D1342B" w:rsidRPr="00A41020">
        <w:rPr>
          <w:bCs/>
          <w:szCs w:val="28"/>
        </w:rPr>
        <w:t>thành</w:t>
      </w:r>
      <w:proofErr w:type="spellEnd"/>
      <w:r w:rsidR="00D1342B" w:rsidRPr="00A41020">
        <w:rPr>
          <w:bCs/>
          <w:szCs w:val="28"/>
        </w:rPr>
        <w:t xml:space="preserve"> </w:t>
      </w:r>
      <w:proofErr w:type="spellStart"/>
      <w:r w:rsidR="00D1342B" w:rsidRPr="00A41020">
        <w:rPr>
          <w:bCs/>
          <w:szCs w:val="28"/>
        </w:rPr>
        <w:t>viên</w:t>
      </w:r>
      <w:proofErr w:type="spellEnd"/>
      <w:r w:rsidR="00D1342B" w:rsidRPr="00A41020">
        <w:rPr>
          <w:bCs/>
          <w:szCs w:val="28"/>
        </w:rPr>
        <w:t xml:space="preserve">; </w:t>
      </w:r>
      <w:proofErr w:type="spellStart"/>
      <w:r w:rsidR="00D1342B" w:rsidRPr="00A41020">
        <w:rPr>
          <w:bCs/>
          <w:szCs w:val="28"/>
        </w:rPr>
        <w:t>tham</w:t>
      </w:r>
      <w:proofErr w:type="spellEnd"/>
      <w:r w:rsidR="00D1342B" w:rsidRPr="00A41020">
        <w:rPr>
          <w:bCs/>
          <w:szCs w:val="28"/>
        </w:rPr>
        <w:t xml:space="preserve"> </w:t>
      </w:r>
      <w:proofErr w:type="spellStart"/>
      <w:r w:rsidR="00D1342B" w:rsidRPr="00A41020">
        <w:rPr>
          <w:bCs/>
          <w:szCs w:val="28"/>
        </w:rPr>
        <w:t>khảo</w:t>
      </w:r>
      <w:proofErr w:type="spellEnd"/>
      <w:r w:rsidR="00D1342B" w:rsidRPr="00A41020">
        <w:rPr>
          <w:bCs/>
          <w:szCs w:val="28"/>
        </w:rPr>
        <w:t xml:space="preserve"> </w:t>
      </w:r>
      <w:proofErr w:type="spellStart"/>
      <w:r w:rsidR="00D1342B" w:rsidRPr="00A41020">
        <w:rPr>
          <w:bCs/>
          <w:szCs w:val="28"/>
        </w:rPr>
        <w:t>có</w:t>
      </w:r>
      <w:proofErr w:type="spellEnd"/>
      <w:r w:rsidR="00D1342B" w:rsidRPr="00A41020">
        <w:rPr>
          <w:bCs/>
          <w:szCs w:val="28"/>
        </w:rPr>
        <w:t xml:space="preserve"> </w:t>
      </w:r>
      <w:proofErr w:type="spellStart"/>
      <w:r w:rsidR="00D1342B" w:rsidRPr="00A41020">
        <w:rPr>
          <w:bCs/>
          <w:szCs w:val="28"/>
        </w:rPr>
        <w:t>chọn</w:t>
      </w:r>
      <w:proofErr w:type="spellEnd"/>
      <w:r w:rsidR="00D1342B" w:rsidRPr="00A41020">
        <w:rPr>
          <w:bCs/>
          <w:szCs w:val="28"/>
        </w:rPr>
        <w:t xml:space="preserve"> </w:t>
      </w:r>
      <w:proofErr w:type="spellStart"/>
      <w:r w:rsidR="00D1342B" w:rsidRPr="00A41020">
        <w:rPr>
          <w:bCs/>
          <w:szCs w:val="28"/>
        </w:rPr>
        <w:t>lọc</w:t>
      </w:r>
      <w:proofErr w:type="spellEnd"/>
      <w:r w:rsidR="00D1342B" w:rsidRPr="00A41020">
        <w:rPr>
          <w:bCs/>
          <w:szCs w:val="28"/>
        </w:rPr>
        <w:t xml:space="preserve"> </w:t>
      </w:r>
      <w:proofErr w:type="spellStart"/>
      <w:r w:rsidR="00D1342B" w:rsidRPr="00A41020">
        <w:rPr>
          <w:bCs/>
          <w:szCs w:val="28"/>
        </w:rPr>
        <w:t>pháp</w:t>
      </w:r>
      <w:proofErr w:type="spellEnd"/>
      <w:r w:rsidR="00D1342B" w:rsidRPr="00A41020">
        <w:rPr>
          <w:bCs/>
          <w:szCs w:val="28"/>
        </w:rPr>
        <w:t xml:space="preserve"> </w:t>
      </w:r>
      <w:proofErr w:type="spellStart"/>
      <w:r w:rsidR="00D1342B" w:rsidRPr="00A41020">
        <w:rPr>
          <w:bCs/>
          <w:szCs w:val="28"/>
        </w:rPr>
        <w:t>luật</w:t>
      </w:r>
      <w:proofErr w:type="spellEnd"/>
      <w:r w:rsidR="00D1342B" w:rsidRPr="00A41020">
        <w:rPr>
          <w:bCs/>
          <w:szCs w:val="28"/>
        </w:rPr>
        <w:t xml:space="preserve"> </w:t>
      </w:r>
      <w:proofErr w:type="spellStart"/>
      <w:r w:rsidR="00D1342B" w:rsidRPr="00A41020">
        <w:rPr>
          <w:bCs/>
          <w:szCs w:val="28"/>
        </w:rPr>
        <w:t>về</w:t>
      </w:r>
      <w:proofErr w:type="spellEnd"/>
      <w:r w:rsidRPr="00A41020">
        <w:rPr>
          <w:bCs/>
          <w:szCs w:val="28"/>
        </w:rPr>
        <w:t xml:space="preserve"> </w:t>
      </w:r>
      <w:proofErr w:type="spellStart"/>
      <w:r w:rsidRPr="00A41020">
        <w:rPr>
          <w:bCs/>
          <w:szCs w:val="28"/>
        </w:rPr>
        <w:t>trật</w:t>
      </w:r>
      <w:proofErr w:type="spellEnd"/>
      <w:r w:rsidRPr="00A41020">
        <w:rPr>
          <w:bCs/>
          <w:szCs w:val="28"/>
        </w:rPr>
        <w:t xml:space="preserve"> </w:t>
      </w:r>
      <w:proofErr w:type="spellStart"/>
      <w:r w:rsidRPr="00A41020">
        <w:rPr>
          <w:bCs/>
          <w:szCs w:val="28"/>
        </w:rPr>
        <w:t>tự</w:t>
      </w:r>
      <w:proofErr w:type="spellEnd"/>
      <w:r w:rsidRPr="00A41020">
        <w:rPr>
          <w:bCs/>
          <w:szCs w:val="28"/>
        </w:rPr>
        <w:t xml:space="preserve">, </w:t>
      </w:r>
      <w:proofErr w:type="gramStart"/>
      <w:r w:rsidRPr="00A41020">
        <w:rPr>
          <w:bCs/>
          <w:szCs w:val="28"/>
        </w:rPr>
        <w:t>an</w:t>
      </w:r>
      <w:proofErr w:type="gramEnd"/>
      <w:r w:rsidRPr="00A41020">
        <w:rPr>
          <w:bCs/>
          <w:szCs w:val="28"/>
        </w:rPr>
        <w:t xml:space="preserve"> </w:t>
      </w:r>
      <w:proofErr w:type="spellStart"/>
      <w:r w:rsidRPr="00A41020">
        <w:rPr>
          <w:bCs/>
          <w:szCs w:val="28"/>
        </w:rPr>
        <w:t>toàn</w:t>
      </w:r>
      <w:proofErr w:type="spellEnd"/>
      <w:r w:rsidR="00D1342B" w:rsidRPr="00A41020">
        <w:rPr>
          <w:bCs/>
          <w:szCs w:val="28"/>
        </w:rPr>
        <w:t xml:space="preserve"> </w:t>
      </w:r>
      <w:proofErr w:type="spellStart"/>
      <w:r w:rsidR="00D1342B" w:rsidRPr="00A41020">
        <w:rPr>
          <w:bCs/>
          <w:szCs w:val="28"/>
        </w:rPr>
        <w:t>giao</w:t>
      </w:r>
      <w:proofErr w:type="spellEnd"/>
      <w:r w:rsidR="00D1342B" w:rsidRPr="00A41020">
        <w:rPr>
          <w:bCs/>
          <w:szCs w:val="28"/>
        </w:rPr>
        <w:t xml:space="preserve"> </w:t>
      </w:r>
      <w:proofErr w:type="spellStart"/>
      <w:r w:rsidR="00D1342B" w:rsidRPr="00A41020">
        <w:rPr>
          <w:bCs/>
          <w:szCs w:val="28"/>
        </w:rPr>
        <w:t>thông</w:t>
      </w:r>
      <w:proofErr w:type="spellEnd"/>
      <w:r w:rsidR="00D1342B" w:rsidRPr="00A41020">
        <w:rPr>
          <w:bCs/>
          <w:szCs w:val="28"/>
        </w:rPr>
        <w:t xml:space="preserve"> </w:t>
      </w:r>
      <w:proofErr w:type="spellStart"/>
      <w:r w:rsidR="00D1342B" w:rsidRPr="00A41020">
        <w:rPr>
          <w:bCs/>
          <w:szCs w:val="28"/>
        </w:rPr>
        <w:t>đường</w:t>
      </w:r>
      <w:proofErr w:type="spellEnd"/>
      <w:r w:rsidR="00D1342B"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00DF62CF" w:rsidRPr="00A41020">
        <w:rPr>
          <w:bCs/>
          <w:szCs w:val="28"/>
        </w:rPr>
        <w:t>các</w:t>
      </w:r>
      <w:proofErr w:type="spellEnd"/>
      <w:r w:rsidR="00DF62CF" w:rsidRPr="00A41020">
        <w:rPr>
          <w:bCs/>
          <w:szCs w:val="28"/>
        </w:rPr>
        <w:t xml:space="preserve"> </w:t>
      </w:r>
      <w:proofErr w:type="spellStart"/>
      <w:r w:rsidRPr="00A41020">
        <w:rPr>
          <w:bCs/>
          <w:szCs w:val="28"/>
        </w:rPr>
        <w:t>quốc</w:t>
      </w:r>
      <w:proofErr w:type="spellEnd"/>
      <w:r w:rsidRPr="00A41020">
        <w:rPr>
          <w:bCs/>
          <w:szCs w:val="28"/>
        </w:rPr>
        <w:t xml:space="preserve"> </w:t>
      </w:r>
      <w:proofErr w:type="spellStart"/>
      <w:r w:rsidRPr="00A41020">
        <w:rPr>
          <w:bCs/>
          <w:szCs w:val="28"/>
        </w:rPr>
        <w:t>gia</w:t>
      </w:r>
      <w:proofErr w:type="spellEnd"/>
      <w:r w:rsidR="00E97763" w:rsidRPr="00A41020">
        <w:rPr>
          <w:bCs/>
          <w:szCs w:val="28"/>
        </w:rPr>
        <w:t xml:space="preserve"> </w:t>
      </w:r>
      <w:proofErr w:type="spellStart"/>
      <w:r w:rsidR="00E97763" w:rsidRPr="00A41020">
        <w:rPr>
          <w:bCs/>
          <w:szCs w:val="28"/>
        </w:rPr>
        <w:t>trên</w:t>
      </w:r>
      <w:proofErr w:type="spellEnd"/>
      <w:r w:rsidR="00E97763" w:rsidRPr="00A41020">
        <w:rPr>
          <w:bCs/>
          <w:szCs w:val="28"/>
        </w:rPr>
        <w:t xml:space="preserve"> </w:t>
      </w:r>
      <w:proofErr w:type="spellStart"/>
      <w:r w:rsidR="00E97763" w:rsidRPr="00A41020">
        <w:rPr>
          <w:bCs/>
          <w:szCs w:val="28"/>
        </w:rPr>
        <w:t>thế</w:t>
      </w:r>
      <w:proofErr w:type="spellEnd"/>
      <w:r w:rsidR="00E97763" w:rsidRPr="00A41020">
        <w:rPr>
          <w:bCs/>
          <w:szCs w:val="28"/>
        </w:rPr>
        <w:t xml:space="preserve"> </w:t>
      </w:r>
      <w:proofErr w:type="spellStart"/>
      <w:r w:rsidR="00E97763" w:rsidRPr="00A41020">
        <w:rPr>
          <w:bCs/>
          <w:szCs w:val="28"/>
        </w:rPr>
        <w:t>giới</w:t>
      </w:r>
      <w:proofErr w:type="spellEnd"/>
      <w:r w:rsidR="00E97763" w:rsidRPr="00A41020">
        <w:rPr>
          <w:bCs/>
          <w:szCs w:val="28"/>
        </w:rPr>
        <w:t xml:space="preserve"> </w:t>
      </w:r>
      <w:proofErr w:type="spellStart"/>
      <w:r w:rsidR="00E97763" w:rsidRPr="00A41020">
        <w:rPr>
          <w:bCs/>
          <w:szCs w:val="28"/>
        </w:rPr>
        <w:t>bảo</w:t>
      </w:r>
      <w:proofErr w:type="spellEnd"/>
      <w:r w:rsidR="00E97763" w:rsidRPr="00A41020">
        <w:rPr>
          <w:bCs/>
          <w:szCs w:val="28"/>
        </w:rPr>
        <w:t xml:space="preserve"> </w:t>
      </w:r>
      <w:proofErr w:type="spellStart"/>
      <w:r w:rsidR="00E97763" w:rsidRPr="00A41020">
        <w:rPr>
          <w:bCs/>
          <w:szCs w:val="28"/>
        </w:rPr>
        <w:t>đảm</w:t>
      </w:r>
      <w:proofErr w:type="spellEnd"/>
      <w:r w:rsidR="00E97763" w:rsidRPr="00A41020">
        <w:rPr>
          <w:bCs/>
          <w:szCs w:val="28"/>
        </w:rPr>
        <w:t xml:space="preserve"> </w:t>
      </w:r>
      <w:proofErr w:type="spellStart"/>
      <w:r w:rsidR="00E97763" w:rsidRPr="00A41020">
        <w:rPr>
          <w:bCs/>
          <w:szCs w:val="28"/>
        </w:rPr>
        <w:t>phù</w:t>
      </w:r>
      <w:proofErr w:type="spellEnd"/>
      <w:r w:rsidR="00E97763" w:rsidRPr="00A41020">
        <w:rPr>
          <w:bCs/>
          <w:szCs w:val="28"/>
        </w:rPr>
        <w:t xml:space="preserve"> </w:t>
      </w:r>
      <w:proofErr w:type="spellStart"/>
      <w:r w:rsidR="00E97763" w:rsidRPr="00A41020">
        <w:rPr>
          <w:bCs/>
          <w:szCs w:val="28"/>
        </w:rPr>
        <w:t>hợp</w:t>
      </w:r>
      <w:proofErr w:type="spellEnd"/>
      <w:r w:rsidR="00E97763" w:rsidRPr="00A41020">
        <w:rPr>
          <w:bCs/>
          <w:szCs w:val="28"/>
        </w:rPr>
        <w:t xml:space="preserve"> </w:t>
      </w:r>
      <w:proofErr w:type="spellStart"/>
      <w:r w:rsidR="00E97763" w:rsidRPr="00A41020">
        <w:rPr>
          <w:bCs/>
          <w:szCs w:val="28"/>
        </w:rPr>
        <w:t>với</w:t>
      </w:r>
      <w:proofErr w:type="spellEnd"/>
      <w:r w:rsidR="00E97763" w:rsidRPr="00A41020">
        <w:rPr>
          <w:bCs/>
          <w:szCs w:val="28"/>
        </w:rPr>
        <w:t xml:space="preserve"> </w:t>
      </w:r>
      <w:proofErr w:type="spellStart"/>
      <w:r w:rsidR="00E97763" w:rsidRPr="00A41020">
        <w:rPr>
          <w:bCs/>
          <w:szCs w:val="28"/>
        </w:rPr>
        <w:t>điều</w:t>
      </w:r>
      <w:proofErr w:type="spellEnd"/>
      <w:r w:rsidR="00E97763" w:rsidRPr="00A41020">
        <w:rPr>
          <w:bCs/>
          <w:szCs w:val="28"/>
        </w:rPr>
        <w:t xml:space="preserve"> </w:t>
      </w:r>
      <w:proofErr w:type="spellStart"/>
      <w:r w:rsidR="00E97763" w:rsidRPr="00A41020">
        <w:rPr>
          <w:bCs/>
          <w:szCs w:val="28"/>
        </w:rPr>
        <w:t>kiện</w:t>
      </w:r>
      <w:proofErr w:type="spellEnd"/>
      <w:r w:rsidR="00E97763" w:rsidRPr="00A41020">
        <w:rPr>
          <w:bCs/>
          <w:szCs w:val="28"/>
        </w:rPr>
        <w:t xml:space="preserve"> </w:t>
      </w:r>
      <w:proofErr w:type="spellStart"/>
      <w:r w:rsidR="00E97763" w:rsidRPr="00A41020">
        <w:rPr>
          <w:bCs/>
          <w:szCs w:val="28"/>
        </w:rPr>
        <w:t>thực</w:t>
      </w:r>
      <w:proofErr w:type="spellEnd"/>
      <w:r w:rsidR="00E97763" w:rsidRPr="00A41020">
        <w:rPr>
          <w:bCs/>
          <w:szCs w:val="28"/>
        </w:rPr>
        <w:t xml:space="preserve"> </w:t>
      </w:r>
      <w:proofErr w:type="spellStart"/>
      <w:r w:rsidR="00E97763" w:rsidRPr="00A41020">
        <w:rPr>
          <w:bCs/>
          <w:szCs w:val="28"/>
        </w:rPr>
        <w:t>tiễn</w:t>
      </w:r>
      <w:proofErr w:type="spellEnd"/>
      <w:r w:rsidR="00E97763" w:rsidRPr="00A41020">
        <w:rPr>
          <w:bCs/>
          <w:szCs w:val="28"/>
        </w:rPr>
        <w:t xml:space="preserve"> </w:t>
      </w:r>
      <w:proofErr w:type="spellStart"/>
      <w:r w:rsidR="00E97763" w:rsidRPr="00A41020">
        <w:rPr>
          <w:bCs/>
          <w:szCs w:val="28"/>
        </w:rPr>
        <w:t>của</w:t>
      </w:r>
      <w:proofErr w:type="spellEnd"/>
      <w:r w:rsidR="00E97763" w:rsidRPr="00A41020">
        <w:rPr>
          <w:bCs/>
          <w:szCs w:val="28"/>
        </w:rPr>
        <w:t xml:space="preserve"> Việt Nam.</w:t>
      </w:r>
    </w:p>
    <w:p w14:paraId="2EB005A8" w14:textId="77777777" w:rsidR="007C0520" w:rsidRPr="00A41020" w:rsidRDefault="004C0973" w:rsidP="00A41020">
      <w:pPr>
        <w:tabs>
          <w:tab w:val="left" w:pos="720"/>
        </w:tabs>
        <w:spacing w:before="80" w:after="80"/>
        <w:ind w:firstLine="432"/>
        <w:jc w:val="both"/>
        <w:rPr>
          <w:bCs/>
          <w:spacing w:val="-2"/>
          <w:szCs w:val="28"/>
        </w:rPr>
      </w:pPr>
      <w:r w:rsidRPr="00A41020">
        <w:rPr>
          <w:bCs/>
          <w:spacing w:val="-2"/>
          <w:szCs w:val="28"/>
        </w:rPr>
        <w:t xml:space="preserve">- </w:t>
      </w:r>
      <w:proofErr w:type="spellStart"/>
      <w:r w:rsidRPr="00A41020">
        <w:rPr>
          <w:bCs/>
          <w:spacing w:val="-2"/>
          <w:szCs w:val="28"/>
        </w:rPr>
        <w:t>Đẩy</w:t>
      </w:r>
      <w:proofErr w:type="spellEnd"/>
      <w:r w:rsidRPr="00A41020">
        <w:rPr>
          <w:bCs/>
          <w:spacing w:val="-2"/>
          <w:szCs w:val="28"/>
        </w:rPr>
        <w:t xml:space="preserve"> </w:t>
      </w:r>
      <w:proofErr w:type="spellStart"/>
      <w:r w:rsidRPr="00A41020">
        <w:rPr>
          <w:bCs/>
          <w:spacing w:val="-2"/>
          <w:szCs w:val="28"/>
        </w:rPr>
        <w:t>mạnh</w:t>
      </w:r>
      <w:proofErr w:type="spellEnd"/>
      <w:r w:rsidRPr="00A41020">
        <w:rPr>
          <w:bCs/>
          <w:spacing w:val="-2"/>
          <w:szCs w:val="28"/>
        </w:rPr>
        <w:t xml:space="preserve"> </w:t>
      </w:r>
      <w:proofErr w:type="spellStart"/>
      <w:r w:rsidRPr="00A41020">
        <w:rPr>
          <w:bCs/>
          <w:spacing w:val="-2"/>
          <w:szCs w:val="28"/>
        </w:rPr>
        <w:t>ứng</w:t>
      </w:r>
      <w:proofErr w:type="spellEnd"/>
      <w:r w:rsidRPr="00A41020">
        <w:rPr>
          <w:bCs/>
          <w:spacing w:val="-2"/>
          <w:szCs w:val="28"/>
        </w:rPr>
        <w:t xml:space="preserve"> </w:t>
      </w:r>
      <w:proofErr w:type="spellStart"/>
      <w:r w:rsidRPr="00A41020">
        <w:rPr>
          <w:bCs/>
          <w:spacing w:val="-2"/>
          <w:szCs w:val="28"/>
        </w:rPr>
        <w:t>dụng</w:t>
      </w:r>
      <w:proofErr w:type="spellEnd"/>
      <w:r w:rsidRPr="00A41020">
        <w:rPr>
          <w:bCs/>
          <w:spacing w:val="-2"/>
          <w:szCs w:val="28"/>
        </w:rPr>
        <w:t xml:space="preserve"> khoa </w:t>
      </w:r>
      <w:proofErr w:type="spellStart"/>
      <w:r w:rsidRPr="00A41020">
        <w:rPr>
          <w:bCs/>
          <w:spacing w:val="-2"/>
          <w:szCs w:val="28"/>
        </w:rPr>
        <w:t>học</w:t>
      </w:r>
      <w:proofErr w:type="spellEnd"/>
      <w:r w:rsidRPr="00A41020">
        <w:rPr>
          <w:bCs/>
          <w:spacing w:val="-2"/>
          <w:szCs w:val="28"/>
        </w:rPr>
        <w:t xml:space="preserve"> </w:t>
      </w:r>
      <w:proofErr w:type="spellStart"/>
      <w:r w:rsidRPr="00A41020">
        <w:rPr>
          <w:bCs/>
          <w:spacing w:val="-2"/>
          <w:szCs w:val="28"/>
        </w:rPr>
        <w:t>công</w:t>
      </w:r>
      <w:proofErr w:type="spellEnd"/>
      <w:r w:rsidRPr="00A41020">
        <w:rPr>
          <w:bCs/>
          <w:spacing w:val="-2"/>
          <w:szCs w:val="28"/>
        </w:rPr>
        <w:t xml:space="preserve"> </w:t>
      </w:r>
      <w:proofErr w:type="spellStart"/>
      <w:r w:rsidRPr="00A41020">
        <w:rPr>
          <w:bCs/>
          <w:spacing w:val="-2"/>
          <w:szCs w:val="28"/>
        </w:rPr>
        <w:t>nghệ</w:t>
      </w:r>
      <w:proofErr w:type="spellEnd"/>
      <w:r w:rsidRPr="00A41020">
        <w:rPr>
          <w:bCs/>
          <w:spacing w:val="-2"/>
          <w:szCs w:val="28"/>
        </w:rPr>
        <w:t xml:space="preserve"> </w:t>
      </w:r>
      <w:proofErr w:type="spellStart"/>
      <w:r w:rsidRPr="00A41020">
        <w:rPr>
          <w:spacing w:val="-2"/>
          <w:szCs w:val="28"/>
        </w:rPr>
        <w:t>hiện</w:t>
      </w:r>
      <w:proofErr w:type="spellEnd"/>
      <w:r w:rsidRPr="00A41020">
        <w:rPr>
          <w:spacing w:val="-2"/>
          <w:szCs w:val="28"/>
        </w:rPr>
        <w:t xml:space="preserve"> </w:t>
      </w:r>
      <w:proofErr w:type="spellStart"/>
      <w:r w:rsidRPr="00A41020">
        <w:rPr>
          <w:spacing w:val="-2"/>
          <w:szCs w:val="28"/>
        </w:rPr>
        <w:t>đại</w:t>
      </w:r>
      <w:proofErr w:type="spellEnd"/>
      <w:r w:rsidR="00E97763" w:rsidRPr="00A41020">
        <w:rPr>
          <w:spacing w:val="-2"/>
          <w:szCs w:val="28"/>
        </w:rPr>
        <w:t xml:space="preserve"> </w:t>
      </w:r>
      <w:proofErr w:type="spellStart"/>
      <w:r w:rsidR="00E97763" w:rsidRPr="00A41020">
        <w:rPr>
          <w:spacing w:val="-2"/>
          <w:szCs w:val="28"/>
        </w:rPr>
        <w:t>trong</w:t>
      </w:r>
      <w:proofErr w:type="spellEnd"/>
      <w:r w:rsidR="00E97763" w:rsidRPr="00A41020">
        <w:rPr>
          <w:spacing w:val="-2"/>
          <w:szCs w:val="28"/>
        </w:rPr>
        <w:t xml:space="preserve"> </w:t>
      </w:r>
      <w:proofErr w:type="spellStart"/>
      <w:r w:rsidR="00E97763" w:rsidRPr="00A41020">
        <w:rPr>
          <w:spacing w:val="-2"/>
          <w:szCs w:val="28"/>
        </w:rPr>
        <w:t>công</w:t>
      </w:r>
      <w:proofErr w:type="spellEnd"/>
      <w:r w:rsidR="00E97763" w:rsidRPr="00A41020">
        <w:rPr>
          <w:spacing w:val="-2"/>
          <w:szCs w:val="28"/>
        </w:rPr>
        <w:t xml:space="preserve"> </w:t>
      </w:r>
      <w:proofErr w:type="spellStart"/>
      <w:r w:rsidR="00E97763" w:rsidRPr="00A41020">
        <w:rPr>
          <w:spacing w:val="-2"/>
          <w:szCs w:val="28"/>
        </w:rPr>
        <w:t>tác</w:t>
      </w:r>
      <w:proofErr w:type="spellEnd"/>
      <w:r w:rsidR="00E97763" w:rsidRPr="00A41020">
        <w:rPr>
          <w:spacing w:val="-2"/>
          <w:szCs w:val="28"/>
        </w:rPr>
        <w:t xml:space="preserve"> </w:t>
      </w:r>
      <w:proofErr w:type="spellStart"/>
      <w:r w:rsidR="00E97763" w:rsidRPr="00A41020">
        <w:rPr>
          <w:spacing w:val="-2"/>
          <w:szCs w:val="28"/>
        </w:rPr>
        <w:t>quản</w:t>
      </w:r>
      <w:proofErr w:type="spellEnd"/>
      <w:r w:rsidR="00E97763" w:rsidRPr="00A41020">
        <w:rPr>
          <w:spacing w:val="-2"/>
          <w:szCs w:val="28"/>
        </w:rPr>
        <w:t xml:space="preserve"> </w:t>
      </w:r>
      <w:proofErr w:type="spellStart"/>
      <w:r w:rsidR="00E97763" w:rsidRPr="00A41020">
        <w:rPr>
          <w:spacing w:val="-2"/>
          <w:szCs w:val="28"/>
        </w:rPr>
        <w:t>lý</w:t>
      </w:r>
      <w:proofErr w:type="spellEnd"/>
      <w:r w:rsidR="00E97763" w:rsidRPr="00A41020">
        <w:rPr>
          <w:spacing w:val="-2"/>
          <w:szCs w:val="28"/>
        </w:rPr>
        <w:t xml:space="preserve"> </w:t>
      </w:r>
      <w:proofErr w:type="spellStart"/>
      <w:r w:rsidR="00E97763" w:rsidRPr="00A41020">
        <w:rPr>
          <w:spacing w:val="-2"/>
          <w:szCs w:val="28"/>
        </w:rPr>
        <w:t>nhà</w:t>
      </w:r>
      <w:proofErr w:type="spellEnd"/>
      <w:r w:rsidR="00E97763" w:rsidRPr="00A41020">
        <w:rPr>
          <w:spacing w:val="-2"/>
          <w:szCs w:val="28"/>
        </w:rPr>
        <w:t xml:space="preserve"> </w:t>
      </w:r>
      <w:proofErr w:type="spellStart"/>
      <w:r w:rsidR="00E97763" w:rsidRPr="00A41020">
        <w:rPr>
          <w:spacing w:val="-2"/>
          <w:szCs w:val="28"/>
        </w:rPr>
        <w:t>nước</w:t>
      </w:r>
      <w:proofErr w:type="spellEnd"/>
      <w:r w:rsidR="00E97763" w:rsidRPr="00A41020">
        <w:rPr>
          <w:spacing w:val="-2"/>
          <w:szCs w:val="28"/>
        </w:rPr>
        <w:t xml:space="preserve"> </w:t>
      </w:r>
      <w:proofErr w:type="spellStart"/>
      <w:r w:rsidR="00E97763" w:rsidRPr="00A41020">
        <w:rPr>
          <w:spacing w:val="-2"/>
          <w:szCs w:val="28"/>
        </w:rPr>
        <w:t>về</w:t>
      </w:r>
      <w:proofErr w:type="spellEnd"/>
      <w:r w:rsidR="00E97763" w:rsidRPr="00A41020">
        <w:rPr>
          <w:spacing w:val="-2"/>
          <w:szCs w:val="28"/>
        </w:rPr>
        <w:t xml:space="preserve"> </w:t>
      </w:r>
      <w:proofErr w:type="spellStart"/>
      <w:r w:rsidR="00E97763" w:rsidRPr="00A41020">
        <w:rPr>
          <w:spacing w:val="-2"/>
          <w:szCs w:val="28"/>
        </w:rPr>
        <w:t>trật</w:t>
      </w:r>
      <w:proofErr w:type="spellEnd"/>
      <w:r w:rsidR="00E97763" w:rsidRPr="00A41020">
        <w:rPr>
          <w:spacing w:val="-2"/>
          <w:szCs w:val="28"/>
        </w:rPr>
        <w:t xml:space="preserve"> </w:t>
      </w:r>
      <w:proofErr w:type="spellStart"/>
      <w:r w:rsidR="00E97763" w:rsidRPr="00A41020">
        <w:rPr>
          <w:spacing w:val="-2"/>
          <w:szCs w:val="28"/>
        </w:rPr>
        <w:t>tự</w:t>
      </w:r>
      <w:proofErr w:type="spellEnd"/>
      <w:r w:rsidR="00E97763" w:rsidRPr="00A41020">
        <w:rPr>
          <w:spacing w:val="-2"/>
          <w:szCs w:val="28"/>
        </w:rPr>
        <w:t xml:space="preserve">, </w:t>
      </w:r>
      <w:proofErr w:type="gramStart"/>
      <w:r w:rsidR="00E97763" w:rsidRPr="00A41020">
        <w:rPr>
          <w:spacing w:val="-2"/>
          <w:szCs w:val="28"/>
        </w:rPr>
        <w:t>an</w:t>
      </w:r>
      <w:proofErr w:type="gramEnd"/>
      <w:r w:rsidR="00E97763" w:rsidRPr="00A41020">
        <w:rPr>
          <w:spacing w:val="-2"/>
          <w:szCs w:val="28"/>
        </w:rPr>
        <w:t xml:space="preserve"> </w:t>
      </w:r>
      <w:proofErr w:type="spellStart"/>
      <w:r w:rsidR="00E97763" w:rsidRPr="00A41020">
        <w:rPr>
          <w:spacing w:val="-2"/>
          <w:szCs w:val="28"/>
        </w:rPr>
        <w:t>toàn</w:t>
      </w:r>
      <w:proofErr w:type="spellEnd"/>
      <w:r w:rsidR="00E97763" w:rsidRPr="00A41020">
        <w:rPr>
          <w:spacing w:val="-2"/>
          <w:szCs w:val="28"/>
        </w:rPr>
        <w:t xml:space="preserve"> </w:t>
      </w:r>
      <w:proofErr w:type="spellStart"/>
      <w:r w:rsidR="00E97763" w:rsidRPr="00A41020">
        <w:rPr>
          <w:spacing w:val="-2"/>
          <w:szCs w:val="28"/>
        </w:rPr>
        <w:t>giao</w:t>
      </w:r>
      <w:proofErr w:type="spellEnd"/>
      <w:r w:rsidR="00E97763" w:rsidRPr="00A41020">
        <w:rPr>
          <w:spacing w:val="-2"/>
          <w:szCs w:val="28"/>
        </w:rPr>
        <w:t xml:space="preserve"> </w:t>
      </w:r>
      <w:proofErr w:type="spellStart"/>
      <w:r w:rsidR="00E97763" w:rsidRPr="00A41020">
        <w:rPr>
          <w:spacing w:val="-2"/>
          <w:szCs w:val="28"/>
        </w:rPr>
        <w:t>thông</w:t>
      </w:r>
      <w:proofErr w:type="spellEnd"/>
      <w:r w:rsidR="00E97763" w:rsidRPr="00A41020">
        <w:rPr>
          <w:spacing w:val="-2"/>
          <w:szCs w:val="28"/>
        </w:rPr>
        <w:t xml:space="preserve"> </w:t>
      </w:r>
      <w:proofErr w:type="spellStart"/>
      <w:r w:rsidR="00E97763" w:rsidRPr="00A41020">
        <w:rPr>
          <w:spacing w:val="-2"/>
          <w:szCs w:val="28"/>
        </w:rPr>
        <w:t>đường</w:t>
      </w:r>
      <w:proofErr w:type="spellEnd"/>
      <w:r w:rsidR="00E97763" w:rsidRPr="00A41020">
        <w:rPr>
          <w:spacing w:val="-2"/>
          <w:szCs w:val="28"/>
        </w:rPr>
        <w:t xml:space="preserve"> </w:t>
      </w:r>
      <w:proofErr w:type="spellStart"/>
      <w:r w:rsidR="00E97763" w:rsidRPr="00A41020">
        <w:rPr>
          <w:spacing w:val="-2"/>
          <w:szCs w:val="28"/>
        </w:rPr>
        <w:t>bộ</w:t>
      </w:r>
      <w:proofErr w:type="spellEnd"/>
      <w:r w:rsidRPr="00A41020">
        <w:rPr>
          <w:spacing w:val="-2"/>
          <w:szCs w:val="28"/>
        </w:rPr>
        <w:t xml:space="preserve"> </w:t>
      </w:r>
      <w:proofErr w:type="spellStart"/>
      <w:r w:rsidRPr="00A41020">
        <w:rPr>
          <w:spacing w:val="-2"/>
          <w:szCs w:val="28"/>
        </w:rPr>
        <w:t>để</w:t>
      </w:r>
      <w:proofErr w:type="spellEnd"/>
      <w:r w:rsidRPr="00A41020">
        <w:rPr>
          <w:spacing w:val="-2"/>
          <w:szCs w:val="28"/>
        </w:rPr>
        <w:t xml:space="preserve"> </w:t>
      </w:r>
      <w:proofErr w:type="spellStart"/>
      <w:r w:rsidRPr="00A41020">
        <w:rPr>
          <w:spacing w:val="-2"/>
          <w:szCs w:val="28"/>
        </w:rPr>
        <w:t>nâng</w:t>
      </w:r>
      <w:proofErr w:type="spellEnd"/>
      <w:r w:rsidRPr="00A41020">
        <w:rPr>
          <w:spacing w:val="-2"/>
          <w:szCs w:val="28"/>
        </w:rPr>
        <w:t xml:space="preserve"> </w:t>
      </w:r>
      <w:proofErr w:type="spellStart"/>
      <w:r w:rsidRPr="00A41020">
        <w:rPr>
          <w:spacing w:val="-2"/>
          <w:szCs w:val="28"/>
        </w:rPr>
        <w:t>cao</w:t>
      </w:r>
      <w:proofErr w:type="spellEnd"/>
      <w:r w:rsidRPr="00A41020">
        <w:rPr>
          <w:spacing w:val="-2"/>
          <w:szCs w:val="28"/>
        </w:rPr>
        <w:t xml:space="preserve"> </w:t>
      </w:r>
      <w:proofErr w:type="spellStart"/>
      <w:r w:rsidRPr="00A41020">
        <w:rPr>
          <w:spacing w:val="-2"/>
          <w:szCs w:val="28"/>
        </w:rPr>
        <w:t>hiệu</w:t>
      </w:r>
      <w:proofErr w:type="spellEnd"/>
      <w:r w:rsidRPr="00A41020">
        <w:rPr>
          <w:spacing w:val="-2"/>
          <w:szCs w:val="28"/>
        </w:rPr>
        <w:t xml:space="preserve"> </w:t>
      </w:r>
      <w:proofErr w:type="spellStart"/>
      <w:r w:rsidRPr="00A41020">
        <w:rPr>
          <w:spacing w:val="-2"/>
          <w:szCs w:val="28"/>
        </w:rPr>
        <w:t>quả</w:t>
      </w:r>
      <w:proofErr w:type="spellEnd"/>
      <w:r w:rsidRPr="00A41020">
        <w:rPr>
          <w:spacing w:val="-2"/>
          <w:szCs w:val="28"/>
        </w:rPr>
        <w:t xml:space="preserve">, </w:t>
      </w:r>
      <w:proofErr w:type="spellStart"/>
      <w:r w:rsidRPr="00A41020">
        <w:rPr>
          <w:spacing w:val="-2"/>
          <w:szCs w:val="28"/>
        </w:rPr>
        <w:t>tăng</w:t>
      </w:r>
      <w:proofErr w:type="spellEnd"/>
      <w:r w:rsidRPr="00A41020">
        <w:rPr>
          <w:spacing w:val="-2"/>
          <w:szCs w:val="28"/>
        </w:rPr>
        <w:t xml:space="preserve"> </w:t>
      </w:r>
      <w:proofErr w:type="spellStart"/>
      <w:r w:rsidRPr="00A41020">
        <w:rPr>
          <w:spacing w:val="-2"/>
          <w:szCs w:val="28"/>
        </w:rPr>
        <w:t>cường</w:t>
      </w:r>
      <w:proofErr w:type="spellEnd"/>
      <w:r w:rsidRPr="00A41020">
        <w:rPr>
          <w:spacing w:val="-2"/>
          <w:szCs w:val="28"/>
        </w:rPr>
        <w:t xml:space="preserve"> </w:t>
      </w:r>
      <w:proofErr w:type="spellStart"/>
      <w:r w:rsidRPr="00A41020">
        <w:rPr>
          <w:spacing w:val="-2"/>
          <w:szCs w:val="28"/>
        </w:rPr>
        <w:t>tính</w:t>
      </w:r>
      <w:proofErr w:type="spellEnd"/>
      <w:r w:rsidRPr="00A41020">
        <w:rPr>
          <w:spacing w:val="-2"/>
          <w:szCs w:val="28"/>
        </w:rPr>
        <w:t xml:space="preserve"> </w:t>
      </w:r>
      <w:proofErr w:type="spellStart"/>
      <w:r w:rsidRPr="00A41020">
        <w:rPr>
          <w:spacing w:val="-2"/>
          <w:szCs w:val="28"/>
        </w:rPr>
        <w:t>công</w:t>
      </w:r>
      <w:proofErr w:type="spellEnd"/>
      <w:r w:rsidRPr="00A41020">
        <w:rPr>
          <w:spacing w:val="-2"/>
          <w:szCs w:val="28"/>
        </w:rPr>
        <w:t xml:space="preserve"> </w:t>
      </w:r>
      <w:proofErr w:type="spellStart"/>
      <w:r w:rsidRPr="00A41020">
        <w:rPr>
          <w:spacing w:val="-2"/>
          <w:szCs w:val="28"/>
        </w:rPr>
        <w:t>khai</w:t>
      </w:r>
      <w:proofErr w:type="spellEnd"/>
      <w:r w:rsidRPr="00A41020">
        <w:rPr>
          <w:spacing w:val="-2"/>
          <w:szCs w:val="28"/>
        </w:rPr>
        <w:t xml:space="preserve">, </w:t>
      </w:r>
      <w:proofErr w:type="spellStart"/>
      <w:r w:rsidRPr="00A41020">
        <w:rPr>
          <w:spacing w:val="-2"/>
          <w:szCs w:val="28"/>
        </w:rPr>
        <w:t>minh</w:t>
      </w:r>
      <w:proofErr w:type="spellEnd"/>
      <w:r w:rsidRPr="00A41020">
        <w:rPr>
          <w:spacing w:val="-2"/>
          <w:szCs w:val="28"/>
        </w:rPr>
        <w:t xml:space="preserve"> </w:t>
      </w:r>
      <w:proofErr w:type="spellStart"/>
      <w:r w:rsidRPr="00A41020">
        <w:rPr>
          <w:spacing w:val="-2"/>
          <w:szCs w:val="28"/>
        </w:rPr>
        <w:t>bạch</w:t>
      </w:r>
      <w:proofErr w:type="spellEnd"/>
      <w:r w:rsidRPr="00A41020">
        <w:rPr>
          <w:spacing w:val="-2"/>
          <w:szCs w:val="28"/>
        </w:rPr>
        <w:t>;</w:t>
      </w:r>
      <w:r w:rsidR="008155C3" w:rsidRPr="00A41020">
        <w:rPr>
          <w:spacing w:val="-2"/>
          <w:szCs w:val="28"/>
        </w:rPr>
        <w:t xml:space="preserve"> </w:t>
      </w:r>
      <w:r w:rsidR="007D32E1" w:rsidRPr="00A41020">
        <w:rPr>
          <w:spacing w:val="-2"/>
          <w:szCs w:val="28"/>
          <w:lang w:val="nl-NL"/>
        </w:rPr>
        <w:t>cải cách</w:t>
      </w:r>
      <w:r w:rsidR="00273442" w:rsidRPr="00A41020">
        <w:rPr>
          <w:spacing w:val="-2"/>
          <w:szCs w:val="28"/>
          <w:lang w:val="nl-NL"/>
        </w:rPr>
        <w:t xml:space="preserve"> thủ tục</w:t>
      </w:r>
      <w:r w:rsidR="00E4569A" w:rsidRPr="00A41020">
        <w:rPr>
          <w:spacing w:val="-2"/>
          <w:szCs w:val="28"/>
          <w:lang w:val="nl-NL"/>
        </w:rPr>
        <w:t xml:space="preserve"> hành ch</w:t>
      </w:r>
      <w:r w:rsidR="00DF62CF" w:rsidRPr="00A41020">
        <w:rPr>
          <w:spacing w:val="-2"/>
          <w:szCs w:val="28"/>
          <w:lang w:val="nl-NL"/>
        </w:rPr>
        <w:t>ính</w:t>
      </w:r>
      <w:r w:rsidR="00E97763" w:rsidRPr="00A41020">
        <w:rPr>
          <w:spacing w:val="-2"/>
          <w:szCs w:val="28"/>
          <w:lang w:val="nl-NL"/>
        </w:rPr>
        <w:t>,</w:t>
      </w:r>
      <w:r w:rsidR="00C117C8" w:rsidRPr="00A41020">
        <w:rPr>
          <w:spacing w:val="-2"/>
          <w:szCs w:val="28"/>
          <w:lang w:val="nl-NL"/>
        </w:rPr>
        <w:t xml:space="preserve"> tạo thuận lợi cho n</w:t>
      </w:r>
      <w:r w:rsidR="007D32E1" w:rsidRPr="00A41020">
        <w:rPr>
          <w:spacing w:val="-2"/>
          <w:szCs w:val="28"/>
          <w:lang w:val="nl-NL"/>
        </w:rPr>
        <w:t>hân dân</w:t>
      </w:r>
      <w:r w:rsidR="00282408" w:rsidRPr="00A41020">
        <w:rPr>
          <w:spacing w:val="-2"/>
          <w:szCs w:val="28"/>
          <w:lang w:val="nl-NL"/>
        </w:rPr>
        <w:t>.</w:t>
      </w:r>
    </w:p>
    <w:p w14:paraId="31D5CF41" w14:textId="77777777" w:rsidR="002442E8" w:rsidRPr="00A41020" w:rsidRDefault="002442E8" w:rsidP="00A41020">
      <w:pPr>
        <w:tabs>
          <w:tab w:val="left" w:pos="720"/>
        </w:tabs>
        <w:spacing w:before="80" w:after="80"/>
        <w:ind w:firstLine="432"/>
        <w:jc w:val="both"/>
        <w:rPr>
          <w:b/>
          <w:sz w:val="24"/>
          <w:szCs w:val="24"/>
        </w:rPr>
      </w:pPr>
      <w:r w:rsidRPr="00A41020">
        <w:rPr>
          <w:b/>
          <w:sz w:val="24"/>
          <w:szCs w:val="24"/>
        </w:rPr>
        <w:t xml:space="preserve">III. QUÁ TRÌNH XÂY DỰNG DỰ ÁN LUẬT </w:t>
      </w:r>
    </w:p>
    <w:p w14:paraId="727CC68E" w14:textId="77777777" w:rsidR="00726BB6" w:rsidRPr="008628ED" w:rsidRDefault="00123308" w:rsidP="00A41020">
      <w:pPr>
        <w:pStyle w:val="NormalWeb"/>
        <w:spacing w:before="80" w:beforeAutospacing="0" w:after="80" w:afterAutospacing="0"/>
        <w:ind w:firstLine="432"/>
        <w:jc w:val="both"/>
        <w:rPr>
          <w:spacing w:val="-4"/>
          <w:sz w:val="28"/>
          <w:szCs w:val="28"/>
          <w:lang w:bidi="vi-VN"/>
        </w:rPr>
      </w:pPr>
      <w:r w:rsidRPr="008628ED">
        <w:rPr>
          <w:bCs/>
          <w:spacing w:val="-4"/>
          <w:sz w:val="28"/>
          <w:szCs w:val="28"/>
        </w:rPr>
        <w:t xml:space="preserve">- </w:t>
      </w:r>
      <w:proofErr w:type="spellStart"/>
      <w:r w:rsidR="00314E74" w:rsidRPr="008628ED">
        <w:rPr>
          <w:bCs/>
          <w:spacing w:val="-4"/>
          <w:sz w:val="28"/>
          <w:szCs w:val="28"/>
        </w:rPr>
        <w:t>Quá</w:t>
      </w:r>
      <w:proofErr w:type="spellEnd"/>
      <w:r w:rsidR="00314E74" w:rsidRPr="008628ED">
        <w:rPr>
          <w:bCs/>
          <w:spacing w:val="-4"/>
          <w:sz w:val="28"/>
          <w:szCs w:val="28"/>
        </w:rPr>
        <w:t xml:space="preserve"> </w:t>
      </w:r>
      <w:proofErr w:type="spellStart"/>
      <w:r w:rsidR="00314E74" w:rsidRPr="008628ED">
        <w:rPr>
          <w:bCs/>
          <w:spacing w:val="-4"/>
          <w:sz w:val="28"/>
          <w:szCs w:val="28"/>
        </w:rPr>
        <w:t>trình</w:t>
      </w:r>
      <w:proofErr w:type="spellEnd"/>
      <w:r w:rsidR="00314E74" w:rsidRPr="008628ED">
        <w:rPr>
          <w:bCs/>
          <w:spacing w:val="-4"/>
          <w:sz w:val="28"/>
          <w:szCs w:val="28"/>
        </w:rPr>
        <w:t xml:space="preserve"> </w:t>
      </w:r>
      <w:proofErr w:type="spellStart"/>
      <w:r w:rsidR="00314E74" w:rsidRPr="008628ED">
        <w:rPr>
          <w:bCs/>
          <w:spacing w:val="-4"/>
          <w:sz w:val="28"/>
          <w:szCs w:val="28"/>
        </w:rPr>
        <w:t>xây</w:t>
      </w:r>
      <w:proofErr w:type="spellEnd"/>
      <w:r w:rsidR="00314E74" w:rsidRPr="008628ED">
        <w:rPr>
          <w:bCs/>
          <w:spacing w:val="-4"/>
          <w:sz w:val="28"/>
          <w:szCs w:val="28"/>
        </w:rPr>
        <w:t xml:space="preserve"> </w:t>
      </w:r>
      <w:proofErr w:type="spellStart"/>
      <w:r w:rsidR="00314E74" w:rsidRPr="008628ED">
        <w:rPr>
          <w:bCs/>
          <w:spacing w:val="-4"/>
          <w:sz w:val="28"/>
          <w:szCs w:val="28"/>
        </w:rPr>
        <w:t>dựng</w:t>
      </w:r>
      <w:proofErr w:type="spellEnd"/>
      <w:r w:rsidR="00314E74" w:rsidRPr="008628ED">
        <w:rPr>
          <w:bCs/>
          <w:spacing w:val="-4"/>
          <w:sz w:val="28"/>
          <w:szCs w:val="28"/>
        </w:rPr>
        <w:t xml:space="preserve"> </w:t>
      </w:r>
      <w:proofErr w:type="spellStart"/>
      <w:r w:rsidR="00314E74" w:rsidRPr="008628ED">
        <w:rPr>
          <w:bCs/>
          <w:spacing w:val="-4"/>
          <w:sz w:val="28"/>
          <w:szCs w:val="28"/>
        </w:rPr>
        <w:t>Luật</w:t>
      </w:r>
      <w:proofErr w:type="spellEnd"/>
      <w:r w:rsidR="002C23BE" w:rsidRPr="008628ED">
        <w:rPr>
          <w:bCs/>
          <w:spacing w:val="-4"/>
          <w:sz w:val="28"/>
          <w:szCs w:val="28"/>
        </w:rPr>
        <w:t xml:space="preserve">, </w:t>
      </w:r>
      <w:proofErr w:type="spellStart"/>
      <w:r w:rsidR="002C23BE" w:rsidRPr="008628ED">
        <w:rPr>
          <w:bCs/>
          <w:spacing w:val="-4"/>
          <w:sz w:val="28"/>
          <w:szCs w:val="28"/>
        </w:rPr>
        <w:t>Bộ</w:t>
      </w:r>
      <w:proofErr w:type="spellEnd"/>
      <w:r w:rsidR="002C23BE" w:rsidRPr="008628ED">
        <w:rPr>
          <w:bCs/>
          <w:spacing w:val="-4"/>
          <w:sz w:val="28"/>
          <w:szCs w:val="28"/>
        </w:rPr>
        <w:t xml:space="preserve"> Công an</w:t>
      </w:r>
      <w:r w:rsidR="00314E74" w:rsidRPr="008628ED">
        <w:rPr>
          <w:bCs/>
          <w:spacing w:val="-4"/>
          <w:sz w:val="28"/>
          <w:szCs w:val="28"/>
        </w:rPr>
        <w:t xml:space="preserve"> </w:t>
      </w:r>
      <w:proofErr w:type="spellStart"/>
      <w:r w:rsidR="00726BB6" w:rsidRPr="008628ED">
        <w:rPr>
          <w:spacing w:val="-4"/>
          <w:sz w:val="28"/>
          <w:szCs w:val="28"/>
          <w:lang w:bidi="vi-VN"/>
        </w:rPr>
        <w:t>đã</w:t>
      </w:r>
      <w:proofErr w:type="spellEnd"/>
      <w:r w:rsidR="00726BB6" w:rsidRPr="008628ED">
        <w:rPr>
          <w:spacing w:val="-4"/>
          <w:sz w:val="28"/>
          <w:szCs w:val="28"/>
          <w:lang w:bidi="vi-VN"/>
        </w:rPr>
        <w:t xml:space="preserve"> </w:t>
      </w:r>
      <w:proofErr w:type="spellStart"/>
      <w:r w:rsidR="00A63A4A" w:rsidRPr="008628ED">
        <w:rPr>
          <w:spacing w:val="-4"/>
          <w:sz w:val="28"/>
          <w:szCs w:val="28"/>
          <w:lang w:bidi="vi-VN"/>
        </w:rPr>
        <w:t>thực</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hiện</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đúng</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trình</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tự</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thủ</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tục</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quy</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định</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của</w:t>
      </w:r>
      <w:proofErr w:type="spellEnd"/>
      <w:r w:rsidR="00A63A4A" w:rsidRPr="008628ED">
        <w:rPr>
          <w:rFonts w:eastAsia="Times New Roman"/>
          <w:spacing w:val="-4"/>
          <w:sz w:val="28"/>
          <w:szCs w:val="28"/>
          <w:lang w:bidi="vi-VN"/>
        </w:rPr>
        <w:t xml:space="preserve"> </w:t>
      </w:r>
      <w:proofErr w:type="spellStart"/>
      <w:r w:rsidR="00A63A4A" w:rsidRPr="008628ED">
        <w:rPr>
          <w:spacing w:val="-4"/>
          <w:sz w:val="28"/>
          <w:szCs w:val="28"/>
          <w:lang w:bidi="vi-VN"/>
        </w:rPr>
        <w:t>Luật</w:t>
      </w:r>
      <w:proofErr w:type="spellEnd"/>
      <w:r w:rsidR="00A63A4A" w:rsidRPr="008628ED">
        <w:rPr>
          <w:spacing w:val="-4"/>
          <w:sz w:val="28"/>
          <w:szCs w:val="28"/>
          <w:lang w:bidi="vi-VN"/>
        </w:rPr>
        <w:t xml:space="preserve"> Ban </w:t>
      </w:r>
      <w:proofErr w:type="spellStart"/>
      <w:r w:rsidR="00A63A4A" w:rsidRPr="008628ED">
        <w:rPr>
          <w:spacing w:val="-4"/>
          <w:sz w:val="28"/>
          <w:szCs w:val="28"/>
          <w:lang w:bidi="vi-VN"/>
        </w:rPr>
        <w:t>hành</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văn</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bản</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quy</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phạm</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pháp</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luật</w:t>
      </w:r>
      <w:proofErr w:type="spellEnd"/>
      <w:r w:rsidR="00A63A4A" w:rsidRPr="008628ED">
        <w:rPr>
          <w:spacing w:val="-4"/>
          <w:sz w:val="28"/>
          <w:szCs w:val="28"/>
          <w:lang w:bidi="vi-VN"/>
        </w:rPr>
        <w:t>: T</w:t>
      </w:r>
      <w:r w:rsidR="00726BB6" w:rsidRPr="008628ED">
        <w:rPr>
          <w:spacing w:val="-4"/>
          <w:sz w:val="28"/>
          <w:szCs w:val="28"/>
          <w:lang w:bidi="vi-VN"/>
        </w:rPr>
        <w:t xml:space="preserve">hành </w:t>
      </w:r>
      <w:proofErr w:type="spellStart"/>
      <w:r w:rsidR="00726BB6" w:rsidRPr="008628ED">
        <w:rPr>
          <w:spacing w:val="-4"/>
          <w:sz w:val="28"/>
          <w:szCs w:val="28"/>
          <w:lang w:bidi="vi-VN"/>
        </w:rPr>
        <w:t>lập</w:t>
      </w:r>
      <w:proofErr w:type="spellEnd"/>
      <w:r w:rsidR="00726BB6" w:rsidRPr="008628ED">
        <w:rPr>
          <w:spacing w:val="-4"/>
          <w:sz w:val="28"/>
          <w:szCs w:val="28"/>
          <w:lang w:bidi="vi-VN"/>
        </w:rPr>
        <w:t xml:space="preserve"> Ban </w:t>
      </w:r>
      <w:proofErr w:type="spellStart"/>
      <w:r w:rsidR="004739A6" w:rsidRPr="008628ED">
        <w:rPr>
          <w:spacing w:val="-4"/>
          <w:sz w:val="28"/>
          <w:szCs w:val="28"/>
        </w:rPr>
        <w:t>s</w:t>
      </w:r>
      <w:r w:rsidR="00726BB6" w:rsidRPr="008628ED">
        <w:rPr>
          <w:spacing w:val="-4"/>
          <w:sz w:val="28"/>
          <w:szCs w:val="28"/>
          <w:lang w:bidi="vi-VN"/>
        </w:rPr>
        <w:t>oạn</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thảo</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và</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Tổ</w:t>
      </w:r>
      <w:proofErr w:type="spellEnd"/>
      <w:r w:rsidR="00726BB6" w:rsidRPr="008628ED">
        <w:rPr>
          <w:spacing w:val="-4"/>
          <w:sz w:val="28"/>
          <w:szCs w:val="28"/>
          <w:lang w:bidi="vi-VN"/>
        </w:rPr>
        <w:t xml:space="preserve"> </w:t>
      </w:r>
      <w:proofErr w:type="spellStart"/>
      <w:r w:rsidR="004739A6" w:rsidRPr="008628ED">
        <w:rPr>
          <w:spacing w:val="-4"/>
          <w:sz w:val="28"/>
          <w:szCs w:val="28"/>
        </w:rPr>
        <w:t>b</w:t>
      </w:r>
      <w:r w:rsidR="00726BB6" w:rsidRPr="008628ED">
        <w:rPr>
          <w:spacing w:val="-4"/>
          <w:sz w:val="28"/>
          <w:szCs w:val="28"/>
          <w:lang w:bidi="vi-VN"/>
        </w:rPr>
        <w:t>iên</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tập</w:t>
      </w:r>
      <w:proofErr w:type="spellEnd"/>
      <w:r w:rsidR="000D5B18" w:rsidRPr="008628ED">
        <w:rPr>
          <w:spacing w:val="-4"/>
          <w:sz w:val="28"/>
          <w:szCs w:val="28"/>
          <w:lang w:bidi="vi-VN"/>
        </w:rPr>
        <w:t xml:space="preserve">; </w:t>
      </w:r>
      <w:proofErr w:type="spellStart"/>
      <w:r w:rsidR="000D5B18" w:rsidRPr="008628ED">
        <w:rPr>
          <w:spacing w:val="-4"/>
          <w:sz w:val="28"/>
          <w:szCs w:val="28"/>
          <w:lang w:bidi="vi-VN"/>
        </w:rPr>
        <w:t>tổng</w:t>
      </w:r>
      <w:proofErr w:type="spellEnd"/>
      <w:r w:rsidR="000D5B18" w:rsidRPr="008628ED">
        <w:rPr>
          <w:spacing w:val="-4"/>
          <w:sz w:val="28"/>
          <w:szCs w:val="28"/>
          <w:lang w:bidi="vi-VN"/>
        </w:rPr>
        <w:t xml:space="preserve"> </w:t>
      </w:r>
      <w:proofErr w:type="spellStart"/>
      <w:r w:rsidR="000D5B18" w:rsidRPr="008628ED">
        <w:rPr>
          <w:spacing w:val="-4"/>
          <w:sz w:val="28"/>
          <w:szCs w:val="28"/>
          <w:lang w:bidi="vi-VN"/>
        </w:rPr>
        <w:t>kết</w:t>
      </w:r>
      <w:proofErr w:type="spellEnd"/>
      <w:r w:rsidR="000D5B18" w:rsidRPr="008628ED">
        <w:rPr>
          <w:spacing w:val="-4"/>
          <w:sz w:val="28"/>
          <w:szCs w:val="28"/>
          <w:lang w:bidi="vi-VN"/>
        </w:rPr>
        <w:t xml:space="preserve"> </w:t>
      </w:r>
      <w:proofErr w:type="spellStart"/>
      <w:r w:rsidR="000D5B18" w:rsidRPr="008628ED">
        <w:rPr>
          <w:spacing w:val="-4"/>
          <w:sz w:val="28"/>
          <w:szCs w:val="28"/>
          <w:lang w:bidi="vi-VN"/>
        </w:rPr>
        <w:t>thi</w:t>
      </w:r>
      <w:proofErr w:type="spellEnd"/>
      <w:r w:rsidR="000D5B18" w:rsidRPr="008628ED">
        <w:rPr>
          <w:spacing w:val="-4"/>
          <w:sz w:val="28"/>
          <w:szCs w:val="28"/>
          <w:lang w:bidi="vi-VN"/>
        </w:rPr>
        <w:t xml:space="preserve"> </w:t>
      </w:r>
      <w:proofErr w:type="spellStart"/>
      <w:r w:rsidR="000D5B18" w:rsidRPr="008628ED">
        <w:rPr>
          <w:spacing w:val="-4"/>
          <w:sz w:val="28"/>
          <w:szCs w:val="28"/>
          <w:lang w:bidi="vi-VN"/>
        </w:rPr>
        <w:t>hành</w:t>
      </w:r>
      <w:proofErr w:type="spellEnd"/>
      <w:r w:rsidR="000D5B18" w:rsidRPr="008628ED">
        <w:rPr>
          <w:spacing w:val="-4"/>
          <w:sz w:val="28"/>
          <w:szCs w:val="28"/>
          <w:lang w:bidi="vi-VN"/>
        </w:rPr>
        <w:t xml:space="preserve"> </w:t>
      </w:r>
      <w:proofErr w:type="spellStart"/>
      <w:r w:rsidR="000D5B18" w:rsidRPr="008628ED">
        <w:rPr>
          <w:spacing w:val="-4"/>
          <w:sz w:val="28"/>
          <w:szCs w:val="28"/>
          <w:lang w:bidi="vi-VN"/>
        </w:rPr>
        <w:t>Luật</w:t>
      </w:r>
      <w:proofErr w:type="spellEnd"/>
      <w:r w:rsidR="000D5B18" w:rsidRPr="008628ED">
        <w:rPr>
          <w:spacing w:val="-4"/>
          <w:sz w:val="28"/>
          <w:szCs w:val="28"/>
          <w:lang w:bidi="vi-VN"/>
        </w:rPr>
        <w:t xml:space="preserve"> Giao </w:t>
      </w:r>
      <w:proofErr w:type="spellStart"/>
      <w:r w:rsidR="000D5B18" w:rsidRPr="008628ED">
        <w:rPr>
          <w:spacing w:val="-4"/>
          <w:sz w:val="28"/>
          <w:szCs w:val="28"/>
          <w:lang w:bidi="vi-VN"/>
        </w:rPr>
        <w:t>thông</w:t>
      </w:r>
      <w:proofErr w:type="spellEnd"/>
      <w:r w:rsidR="000D5B18" w:rsidRPr="008628ED">
        <w:rPr>
          <w:spacing w:val="-4"/>
          <w:sz w:val="28"/>
          <w:szCs w:val="28"/>
          <w:lang w:bidi="vi-VN"/>
        </w:rPr>
        <w:t xml:space="preserve"> </w:t>
      </w:r>
      <w:proofErr w:type="spellStart"/>
      <w:r w:rsidR="000D5B18" w:rsidRPr="008628ED">
        <w:rPr>
          <w:spacing w:val="-4"/>
          <w:sz w:val="28"/>
          <w:szCs w:val="28"/>
          <w:lang w:bidi="vi-VN"/>
        </w:rPr>
        <w:t>đường</w:t>
      </w:r>
      <w:proofErr w:type="spellEnd"/>
      <w:r w:rsidR="000D5B18" w:rsidRPr="008628ED">
        <w:rPr>
          <w:spacing w:val="-4"/>
          <w:sz w:val="28"/>
          <w:szCs w:val="28"/>
          <w:lang w:bidi="vi-VN"/>
        </w:rPr>
        <w:t xml:space="preserve"> </w:t>
      </w:r>
      <w:proofErr w:type="spellStart"/>
      <w:r w:rsidR="000D5B18" w:rsidRPr="008628ED">
        <w:rPr>
          <w:spacing w:val="-4"/>
          <w:sz w:val="28"/>
          <w:szCs w:val="28"/>
          <w:lang w:bidi="vi-VN"/>
        </w:rPr>
        <w:t>bộ</w:t>
      </w:r>
      <w:proofErr w:type="spellEnd"/>
      <w:r w:rsidR="000D5B18" w:rsidRPr="008628ED">
        <w:rPr>
          <w:spacing w:val="-4"/>
          <w:sz w:val="28"/>
          <w:szCs w:val="28"/>
          <w:lang w:bidi="vi-VN"/>
        </w:rPr>
        <w:t xml:space="preserve"> </w:t>
      </w:r>
      <w:proofErr w:type="spellStart"/>
      <w:r w:rsidR="00A63A4A" w:rsidRPr="008628ED">
        <w:rPr>
          <w:spacing w:val="-4"/>
          <w:sz w:val="28"/>
          <w:szCs w:val="28"/>
          <w:lang w:bidi="vi-VN"/>
        </w:rPr>
        <w:t>năm</w:t>
      </w:r>
      <w:proofErr w:type="spellEnd"/>
      <w:r w:rsidR="00A63A4A" w:rsidRPr="008628ED">
        <w:rPr>
          <w:spacing w:val="-4"/>
          <w:sz w:val="28"/>
          <w:szCs w:val="28"/>
          <w:lang w:bidi="vi-VN"/>
        </w:rPr>
        <w:t xml:space="preserve"> 2008 </w:t>
      </w:r>
      <w:proofErr w:type="spellStart"/>
      <w:r w:rsidR="00A63A4A" w:rsidRPr="008628ED">
        <w:rPr>
          <w:spacing w:val="-4"/>
          <w:sz w:val="28"/>
          <w:szCs w:val="28"/>
          <w:lang w:bidi="vi-VN"/>
        </w:rPr>
        <w:t>trong</w:t>
      </w:r>
      <w:proofErr w:type="spellEnd"/>
      <w:r w:rsidR="00A63A4A" w:rsidRPr="008628ED">
        <w:rPr>
          <w:spacing w:val="-4"/>
          <w:sz w:val="28"/>
          <w:szCs w:val="28"/>
          <w:lang w:bidi="vi-VN"/>
        </w:rPr>
        <w:t xml:space="preserve"> Công an </w:t>
      </w:r>
      <w:proofErr w:type="spellStart"/>
      <w:r w:rsidR="00A63A4A" w:rsidRPr="008628ED">
        <w:rPr>
          <w:spacing w:val="-4"/>
          <w:sz w:val="28"/>
          <w:szCs w:val="28"/>
          <w:lang w:bidi="vi-VN"/>
        </w:rPr>
        <w:t>nhân</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dân</w:t>
      </w:r>
      <w:proofErr w:type="spellEnd"/>
      <w:r w:rsidR="00A63A4A" w:rsidRPr="008628ED">
        <w:rPr>
          <w:spacing w:val="-4"/>
          <w:sz w:val="28"/>
          <w:szCs w:val="28"/>
          <w:lang w:bidi="vi-VN"/>
        </w:rPr>
        <w:t xml:space="preserve">; </w:t>
      </w:r>
      <w:proofErr w:type="spellStart"/>
      <w:r w:rsidR="00726BB6" w:rsidRPr="008628ED">
        <w:rPr>
          <w:spacing w:val="-4"/>
          <w:sz w:val="28"/>
          <w:szCs w:val="28"/>
        </w:rPr>
        <w:t>gửi</w:t>
      </w:r>
      <w:proofErr w:type="spellEnd"/>
      <w:r w:rsidR="00726BB6" w:rsidRPr="008628ED">
        <w:rPr>
          <w:spacing w:val="-4"/>
          <w:sz w:val="28"/>
          <w:szCs w:val="28"/>
        </w:rPr>
        <w:t xml:space="preserve"> </w:t>
      </w:r>
      <w:proofErr w:type="spellStart"/>
      <w:r w:rsidR="00726BB6" w:rsidRPr="008628ED">
        <w:rPr>
          <w:spacing w:val="-4"/>
          <w:sz w:val="28"/>
          <w:szCs w:val="28"/>
        </w:rPr>
        <w:t>lấy</w:t>
      </w:r>
      <w:proofErr w:type="spellEnd"/>
      <w:r w:rsidR="00726BB6" w:rsidRPr="008628ED">
        <w:rPr>
          <w:spacing w:val="-4"/>
          <w:sz w:val="28"/>
          <w:szCs w:val="28"/>
        </w:rPr>
        <w:t xml:space="preserve"> ý </w:t>
      </w:r>
      <w:proofErr w:type="spellStart"/>
      <w:r w:rsidR="00726BB6" w:rsidRPr="008628ED">
        <w:rPr>
          <w:spacing w:val="-4"/>
          <w:sz w:val="28"/>
          <w:szCs w:val="28"/>
        </w:rPr>
        <w:t>kiến</w:t>
      </w:r>
      <w:proofErr w:type="spellEnd"/>
      <w:r w:rsidR="00726BB6" w:rsidRPr="008628ED">
        <w:rPr>
          <w:spacing w:val="-4"/>
          <w:sz w:val="28"/>
          <w:szCs w:val="28"/>
        </w:rPr>
        <w:t xml:space="preserve"> </w:t>
      </w:r>
      <w:proofErr w:type="spellStart"/>
      <w:r w:rsidR="00726BB6" w:rsidRPr="008628ED">
        <w:rPr>
          <w:spacing w:val="-4"/>
          <w:sz w:val="28"/>
          <w:szCs w:val="28"/>
        </w:rPr>
        <w:t>của</w:t>
      </w:r>
      <w:proofErr w:type="spellEnd"/>
      <w:r w:rsidR="00726BB6" w:rsidRPr="008628ED">
        <w:rPr>
          <w:spacing w:val="-4"/>
          <w:sz w:val="28"/>
          <w:szCs w:val="28"/>
        </w:rPr>
        <w:t xml:space="preserve"> </w:t>
      </w:r>
      <w:proofErr w:type="spellStart"/>
      <w:r w:rsidR="008C3B15" w:rsidRPr="008628ED">
        <w:rPr>
          <w:spacing w:val="-4"/>
          <w:sz w:val="28"/>
          <w:szCs w:val="28"/>
          <w:lang w:bidi="vi-VN"/>
        </w:rPr>
        <w:t>các</w:t>
      </w:r>
      <w:proofErr w:type="spellEnd"/>
      <w:r w:rsidR="008C3B15" w:rsidRPr="008628ED">
        <w:rPr>
          <w:spacing w:val="-4"/>
          <w:sz w:val="28"/>
          <w:szCs w:val="28"/>
          <w:lang w:bidi="vi-VN"/>
        </w:rPr>
        <w:t xml:space="preserve"> </w:t>
      </w:r>
      <w:proofErr w:type="spellStart"/>
      <w:r w:rsidR="008C3B15" w:rsidRPr="008628ED">
        <w:rPr>
          <w:spacing w:val="-4"/>
          <w:sz w:val="28"/>
          <w:szCs w:val="28"/>
          <w:lang w:bidi="vi-VN"/>
        </w:rPr>
        <w:t>b</w:t>
      </w:r>
      <w:r w:rsidR="00726BB6" w:rsidRPr="008628ED">
        <w:rPr>
          <w:spacing w:val="-4"/>
          <w:sz w:val="28"/>
          <w:szCs w:val="28"/>
          <w:lang w:bidi="vi-VN"/>
        </w:rPr>
        <w:t>ộ</w:t>
      </w:r>
      <w:proofErr w:type="spellEnd"/>
      <w:r w:rsidR="00726BB6" w:rsidRPr="008628ED">
        <w:rPr>
          <w:spacing w:val="-4"/>
          <w:sz w:val="28"/>
          <w:szCs w:val="28"/>
        </w:rPr>
        <w:t>,</w:t>
      </w:r>
      <w:r w:rsidR="002C23BE" w:rsidRPr="008628ED">
        <w:rPr>
          <w:spacing w:val="-4"/>
          <w:sz w:val="28"/>
          <w:szCs w:val="28"/>
        </w:rPr>
        <w:t xml:space="preserve"> ban,</w:t>
      </w:r>
      <w:r w:rsidR="00726BB6" w:rsidRPr="008628ED">
        <w:rPr>
          <w:spacing w:val="-4"/>
          <w:sz w:val="28"/>
          <w:szCs w:val="28"/>
        </w:rPr>
        <w:t xml:space="preserve"> </w:t>
      </w:r>
      <w:proofErr w:type="spellStart"/>
      <w:r w:rsidR="002C23BE" w:rsidRPr="008628ED">
        <w:rPr>
          <w:spacing w:val="-4"/>
          <w:sz w:val="28"/>
          <w:szCs w:val="28"/>
        </w:rPr>
        <w:t>ngành</w:t>
      </w:r>
      <w:proofErr w:type="spellEnd"/>
      <w:r w:rsidR="00726BB6" w:rsidRPr="008628ED">
        <w:rPr>
          <w:spacing w:val="-4"/>
          <w:sz w:val="28"/>
          <w:szCs w:val="28"/>
        </w:rPr>
        <w:t xml:space="preserve">, </w:t>
      </w:r>
      <w:proofErr w:type="spellStart"/>
      <w:r w:rsidR="00116E68" w:rsidRPr="008628ED">
        <w:rPr>
          <w:spacing w:val="-4"/>
          <w:sz w:val="28"/>
          <w:szCs w:val="28"/>
        </w:rPr>
        <w:t>ủ</w:t>
      </w:r>
      <w:r w:rsidR="00726BB6" w:rsidRPr="008628ED">
        <w:rPr>
          <w:spacing w:val="-4"/>
          <w:sz w:val="28"/>
          <w:szCs w:val="28"/>
        </w:rPr>
        <w:t>y</w:t>
      </w:r>
      <w:proofErr w:type="spellEnd"/>
      <w:r w:rsidR="00726BB6" w:rsidRPr="008628ED">
        <w:rPr>
          <w:spacing w:val="-4"/>
          <w:sz w:val="28"/>
          <w:szCs w:val="28"/>
        </w:rPr>
        <w:t xml:space="preserve"> ban </w:t>
      </w:r>
      <w:proofErr w:type="spellStart"/>
      <w:r w:rsidR="00726BB6" w:rsidRPr="008628ED">
        <w:rPr>
          <w:spacing w:val="-4"/>
          <w:sz w:val="28"/>
          <w:szCs w:val="28"/>
        </w:rPr>
        <w:t>nhân</w:t>
      </w:r>
      <w:proofErr w:type="spellEnd"/>
      <w:r w:rsidR="00726BB6" w:rsidRPr="008628ED">
        <w:rPr>
          <w:spacing w:val="-4"/>
          <w:sz w:val="28"/>
          <w:szCs w:val="28"/>
        </w:rPr>
        <w:t xml:space="preserve"> </w:t>
      </w:r>
      <w:proofErr w:type="spellStart"/>
      <w:r w:rsidR="00726BB6" w:rsidRPr="008628ED">
        <w:rPr>
          <w:spacing w:val="-4"/>
          <w:sz w:val="28"/>
          <w:szCs w:val="28"/>
        </w:rPr>
        <w:t>dân</w:t>
      </w:r>
      <w:proofErr w:type="spellEnd"/>
      <w:r w:rsidR="00726BB6" w:rsidRPr="008628ED">
        <w:rPr>
          <w:spacing w:val="-4"/>
          <w:sz w:val="28"/>
          <w:szCs w:val="28"/>
        </w:rPr>
        <w:t xml:space="preserve"> </w:t>
      </w:r>
      <w:proofErr w:type="spellStart"/>
      <w:r w:rsidR="00726BB6" w:rsidRPr="008628ED">
        <w:rPr>
          <w:spacing w:val="-4"/>
          <w:sz w:val="28"/>
          <w:szCs w:val="28"/>
        </w:rPr>
        <w:t>các</w:t>
      </w:r>
      <w:proofErr w:type="spellEnd"/>
      <w:r w:rsidR="00726BB6" w:rsidRPr="008628ED">
        <w:rPr>
          <w:spacing w:val="-4"/>
          <w:sz w:val="28"/>
          <w:szCs w:val="28"/>
        </w:rPr>
        <w:t xml:space="preserve"> </w:t>
      </w:r>
      <w:proofErr w:type="spellStart"/>
      <w:r w:rsidR="00726BB6" w:rsidRPr="008628ED">
        <w:rPr>
          <w:spacing w:val="-4"/>
          <w:sz w:val="28"/>
          <w:szCs w:val="28"/>
        </w:rPr>
        <w:t>tỉnh</w:t>
      </w:r>
      <w:proofErr w:type="spellEnd"/>
      <w:r w:rsidR="00726BB6" w:rsidRPr="008628ED">
        <w:rPr>
          <w:spacing w:val="-4"/>
          <w:sz w:val="28"/>
          <w:szCs w:val="28"/>
        </w:rPr>
        <w:t xml:space="preserve">, </w:t>
      </w:r>
      <w:proofErr w:type="spellStart"/>
      <w:r w:rsidR="00726BB6" w:rsidRPr="008628ED">
        <w:rPr>
          <w:spacing w:val="-4"/>
          <w:sz w:val="28"/>
          <w:szCs w:val="28"/>
        </w:rPr>
        <w:t>thành</w:t>
      </w:r>
      <w:proofErr w:type="spellEnd"/>
      <w:r w:rsidR="00726BB6" w:rsidRPr="008628ED">
        <w:rPr>
          <w:spacing w:val="-4"/>
          <w:sz w:val="28"/>
          <w:szCs w:val="28"/>
        </w:rPr>
        <w:t xml:space="preserve"> </w:t>
      </w:r>
      <w:proofErr w:type="spellStart"/>
      <w:r w:rsidR="00726BB6" w:rsidRPr="008628ED">
        <w:rPr>
          <w:spacing w:val="-4"/>
          <w:sz w:val="28"/>
          <w:szCs w:val="28"/>
        </w:rPr>
        <w:t>phố</w:t>
      </w:r>
      <w:proofErr w:type="spellEnd"/>
      <w:r w:rsidR="00726BB6" w:rsidRPr="008628ED">
        <w:rPr>
          <w:spacing w:val="-4"/>
          <w:sz w:val="28"/>
          <w:szCs w:val="28"/>
        </w:rPr>
        <w:t xml:space="preserve"> </w:t>
      </w:r>
      <w:proofErr w:type="spellStart"/>
      <w:r w:rsidR="00726BB6" w:rsidRPr="008628ED">
        <w:rPr>
          <w:spacing w:val="-4"/>
          <w:sz w:val="28"/>
          <w:szCs w:val="28"/>
        </w:rPr>
        <w:t>trực</w:t>
      </w:r>
      <w:proofErr w:type="spellEnd"/>
      <w:r w:rsidR="00726BB6" w:rsidRPr="008628ED">
        <w:rPr>
          <w:spacing w:val="-4"/>
          <w:sz w:val="28"/>
          <w:szCs w:val="28"/>
        </w:rPr>
        <w:t xml:space="preserve"> </w:t>
      </w:r>
      <w:proofErr w:type="spellStart"/>
      <w:r w:rsidR="00726BB6" w:rsidRPr="008628ED">
        <w:rPr>
          <w:spacing w:val="-4"/>
          <w:sz w:val="28"/>
          <w:szCs w:val="28"/>
        </w:rPr>
        <w:t>thuộ</w:t>
      </w:r>
      <w:r w:rsidR="00097791" w:rsidRPr="008628ED">
        <w:rPr>
          <w:spacing w:val="-4"/>
          <w:sz w:val="28"/>
          <w:szCs w:val="28"/>
        </w:rPr>
        <w:t>c</w:t>
      </w:r>
      <w:proofErr w:type="spellEnd"/>
      <w:r w:rsidR="00097791" w:rsidRPr="008628ED">
        <w:rPr>
          <w:spacing w:val="-4"/>
          <w:sz w:val="28"/>
          <w:szCs w:val="28"/>
        </w:rPr>
        <w:t xml:space="preserve"> Trung</w:t>
      </w:r>
      <w:r w:rsidR="00116E68" w:rsidRPr="008628ED">
        <w:rPr>
          <w:spacing w:val="-4"/>
          <w:sz w:val="28"/>
          <w:szCs w:val="28"/>
        </w:rPr>
        <w:t xml:space="preserve"> </w:t>
      </w:r>
      <w:proofErr w:type="spellStart"/>
      <w:r w:rsidR="00116E68" w:rsidRPr="008628ED">
        <w:rPr>
          <w:spacing w:val="-4"/>
          <w:sz w:val="28"/>
          <w:szCs w:val="28"/>
        </w:rPr>
        <w:t>ương</w:t>
      </w:r>
      <w:proofErr w:type="spellEnd"/>
      <w:r w:rsidR="00097791" w:rsidRPr="008628ED">
        <w:rPr>
          <w:spacing w:val="-4"/>
          <w:sz w:val="28"/>
          <w:szCs w:val="28"/>
        </w:rPr>
        <w:t xml:space="preserve">, </w:t>
      </w:r>
      <w:proofErr w:type="spellStart"/>
      <w:r w:rsidR="00097791" w:rsidRPr="008628ED">
        <w:rPr>
          <w:spacing w:val="-4"/>
          <w:sz w:val="28"/>
          <w:szCs w:val="28"/>
        </w:rPr>
        <w:t>các</w:t>
      </w:r>
      <w:proofErr w:type="spellEnd"/>
      <w:r w:rsidR="00097791" w:rsidRPr="008628ED">
        <w:rPr>
          <w:spacing w:val="-4"/>
          <w:sz w:val="28"/>
          <w:szCs w:val="28"/>
        </w:rPr>
        <w:t xml:space="preserve"> </w:t>
      </w:r>
      <w:proofErr w:type="spellStart"/>
      <w:r w:rsidR="00097791" w:rsidRPr="008628ED">
        <w:rPr>
          <w:spacing w:val="-4"/>
          <w:sz w:val="28"/>
          <w:szCs w:val="28"/>
        </w:rPr>
        <w:t>cơ</w:t>
      </w:r>
      <w:proofErr w:type="spellEnd"/>
      <w:r w:rsidR="00097791" w:rsidRPr="008628ED">
        <w:rPr>
          <w:spacing w:val="-4"/>
          <w:sz w:val="28"/>
          <w:szCs w:val="28"/>
        </w:rPr>
        <w:t xml:space="preserve"> </w:t>
      </w:r>
      <w:proofErr w:type="spellStart"/>
      <w:r w:rsidR="00097791" w:rsidRPr="008628ED">
        <w:rPr>
          <w:spacing w:val="-4"/>
          <w:sz w:val="28"/>
          <w:szCs w:val="28"/>
        </w:rPr>
        <w:t>quan</w:t>
      </w:r>
      <w:proofErr w:type="spellEnd"/>
      <w:r w:rsidR="00097791" w:rsidRPr="008628ED">
        <w:rPr>
          <w:spacing w:val="-4"/>
          <w:sz w:val="28"/>
          <w:szCs w:val="28"/>
        </w:rPr>
        <w:t xml:space="preserve">, </w:t>
      </w:r>
      <w:proofErr w:type="spellStart"/>
      <w:r w:rsidR="00097791" w:rsidRPr="008628ED">
        <w:rPr>
          <w:spacing w:val="-4"/>
          <w:sz w:val="28"/>
          <w:szCs w:val="28"/>
        </w:rPr>
        <w:t>tổ</w:t>
      </w:r>
      <w:proofErr w:type="spellEnd"/>
      <w:r w:rsidR="00097791" w:rsidRPr="008628ED">
        <w:rPr>
          <w:spacing w:val="-4"/>
          <w:sz w:val="28"/>
          <w:szCs w:val="28"/>
        </w:rPr>
        <w:t xml:space="preserve"> </w:t>
      </w:r>
      <w:proofErr w:type="spellStart"/>
      <w:r w:rsidR="00097791" w:rsidRPr="008628ED">
        <w:rPr>
          <w:spacing w:val="-4"/>
          <w:sz w:val="28"/>
          <w:szCs w:val="28"/>
        </w:rPr>
        <w:t>chức</w:t>
      </w:r>
      <w:proofErr w:type="spellEnd"/>
      <w:r w:rsidR="00097791" w:rsidRPr="008628ED">
        <w:rPr>
          <w:spacing w:val="-4"/>
          <w:sz w:val="28"/>
          <w:szCs w:val="28"/>
        </w:rPr>
        <w:t xml:space="preserve"> </w:t>
      </w:r>
      <w:proofErr w:type="spellStart"/>
      <w:r w:rsidR="00097791" w:rsidRPr="008628ED">
        <w:rPr>
          <w:spacing w:val="-4"/>
          <w:sz w:val="28"/>
          <w:szCs w:val="28"/>
        </w:rPr>
        <w:t>có</w:t>
      </w:r>
      <w:proofErr w:type="spellEnd"/>
      <w:r w:rsidR="00097791" w:rsidRPr="008628ED">
        <w:rPr>
          <w:spacing w:val="-4"/>
          <w:sz w:val="28"/>
          <w:szCs w:val="28"/>
        </w:rPr>
        <w:t xml:space="preserve"> </w:t>
      </w:r>
      <w:proofErr w:type="spellStart"/>
      <w:r w:rsidR="00097791" w:rsidRPr="008628ED">
        <w:rPr>
          <w:spacing w:val="-4"/>
          <w:sz w:val="28"/>
          <w:szCs w:val="28"/>
        </w:rPr>
        <w:t>liên</w:t>
      </w:r>
      <w:proofErr w:type="spellEnd"/>
      <w:r w:rsidR="00097791" w:rsidRPr="008628ED">
        <w:rPr>
          <w:spacing w:val="-4"/>
          <w:sz w:val="28"/>
          <w:szCs w:val="28"/>
        </w:rPr>
        <w:t xml:space="preserve"> </w:t>
      </w:r>
      <w:proofErr w:type="spellStart"/>
      <w:r w:rsidR="00097791" w:rsidRPr="008628ED">
        <w:rPr>
          <w:spacing w:val="-4"/>
          <w:sz w:val="28"/>
          <w:szCs w:val="28"/>
        </w:rPr>
        <w:t>quan</w:t>
      </w:r>
      <w:proofErr w:type="spellEnd"/>
      <w:r w:rsidR="00097791" w:rsidRPr="008628ED">
        <w:rPr>
          <w:spacing w:val="-4"/>
          <w:sz w:val="28"/>
          <w:szCs w:val="28"/>
        </w:rPr>
        <w:t xml:space="preserve"> </w:t>
      </w:r>
      <w:proofErr w:type="spellStart"/>
      <w:r w:rsidR="00097791" w:rsidRPr="008628ED">
        <w:rPr>
          <w:spacing w:val="-4"/>
          <w:sz w:val="28"/>
          <w:szCs w:val="28"/>
        </w:rPr>
        <w:t>là</w:t>
      </w:r>
      <w:proofErr w:type="spellEnd"/>
      <w:r w:rsidR="00097791" w:rsidRPr="008628ED">
        <w:rPr>
          <w:spacing w:val="-4"/>
          <w:sz w:val="28"/>
          <w:szCs w:val="28"/>
        </w:rPr>
        <w:t xml:space="preserve"> </w:t>
      </w:r>
      <w:proofErr w:type="spellStart"/>
      <w:r w:rsidR="00097791" w:rsidRPr="008628ED">
        <w:rPr>
          <w:spacing w:val="-4"/>
          <w:sz w:val="28"/>
          <w:szCs w:val="28"/>
        </w:rPr>
        <w:t>đối</w:t>
      </w:r>
      <w:proofErr w:type="spellEnd"/>
      <w:r w:rsidR="00097791" w:rsidRPr="008628ED">
        <w:rPr>
          <w:spacing w:val="-4"/>
          <w:sz w:val="28"/>
          <w:szCs w:val="28"/>
        </w:rPr>
        <w:t xml:space="preserve"> </w:t>
      </w:r>
      <w:proofErr w:type="spellStart"/>
      <w:r w:rsidR="00097791" w:rsidRPr="008628ED">
        <w:rPr>
          <w:spacing w:val="-4"/>
          <w:sz w:val="28"/>
          <w:szCs w:val="28"/>
        </w:rPr>
        <w:t>tượng</w:t>
      </w:r>
      <w:proofErr w:type="spellEnd"/>
      <w:r w:rsidR="00097791" w:rsidRPr="008628ED">
        <w:rPr>
          <w:spacing w:val="-4"/>
          <w:sz w:val="28"/>
          <w:szCs w:val="28"/>
        </w:rPr>
        <w:t xml:space="preserve"> </w:t>
      </w:r>
      <w:proofErr w:type="spellStart"/>
      <w:r w:rsidR="00097791" w:rsidRPr="008628ED">
        <w:rPr>
          <w:spacing w:val="-4"/>
          <w:sz w:val="28"/>
          <w:szCs w:val="28"/>
        </w:rPr>
        <w:t>chịu</w:t>
      </w:r>
      <w:proofErr w:type="spellEnd"/>
      <w:r w:rsidR="00097791" w:rsidRPr="008628ED">
        <w:rPr>
          <w:spacing w:val="-4"/>
          <w:sz w:val="28"/>
          <w:szCs w:val="28"/>
        </w:rPr>
        <w:t xml:space="preserve"> </w:t>
      </w:r>
      <w:proofErr w:type="spellStart"/>
      <w:r w:rsidR="00097791" w:rsidRPr="008628ED">
        <w:rPr>
          <w:spacing w:val="-4"/>
          <w:sz w:val="28"/>
          <w:szCs w:val="28"/>
        </w:rPr>
        <w:t>sự</w:t>
      </w:r>
      <w:proofErr w:type="spellEnd"/>
      <w:r w:rsidR="00097791" w:rsidRPr="008628ED">
        <w:rPr>
          <w:spacing w:val="-4"/>
          <w:sz w:val="28"/>
          <w:szCs w:val="28"/>
        </w:rPr>
        <w:t xml:space="preserve"> </w:t>
      </w:r>
      <w:proofErr w:type="spellStart"/>
      <w:r w:rsidR="00097791" w:rsidRPr="008628ED">
        <w:rPr>
          <w:spacing w:val="-4"/>
          <w:sz w:val="28"/>
          <w:szCs w:val="28"/>
        </w:rPr>
        <w:t>tác</w:t>
      </w:r>
      <w:proofErr w:type="spellEnd"/>
      <w:r w:rsidR="00097791" w:rsidRPr="008628ED">
        <w:rPr>
          <w:spacing w:val="-4"/>
          <w:sz w:val="28"/>
          <w:szCs w:val="28"/>
        </w:rPr>
        <w:t xml:space="preserve"> </w:t>
      </w:r>
      <w:proofErr w:type="spellStart"/>
      <w:r w:rsidR="00097791" w:rsidRPr="008628ED">
        <w:rPr>
          <w:spacing w:val="-4"/>
          <w:sz w:val="28"/>
          <w:szCs w:val="28"/>
        </w:rPr>
        <w:t>động</w:t>
      </w:r>
      <w:proofErr w:type="spellEnd"/>
      <w:r w:rsidR="00097791" w:rsidRPr="008628ED">
        <w:rPr>
          <w:spacing w:val="-4"/>
          <w:sz w:val="28"/>
          <w:szCs w:val="28"/>
        </w:rPr>
        <w:t xml:space="preserve"> </w:t>
      </w:r>
      <w:proofErr w:type="spellStart"/>
      <w:r w:rsidR="00097791" w:rsidRPr="008628ED">
        <w:rPr>
          <w:spacing w:val="-4"/>
          <w:sz w:val="28"/>
          <w:szCs w:val="28"/>
        </w:rPr>
        <w:t>trực</w:t>
      </w:r>
      <w:proofErr w:type="spellEnd"/>
      <w:r w:rsidR="00097791" w:rsidRPr="008628ED">
        <w:rPr>
          <w:spacing w:val="-4"/>
          <w:sz w:val="28"/>
          <w:szCs w:val="28"/>
        </w:rPr>
        <w:t xml:space="preserve"> </w:t>
      </w:r>
      <w:proofErr w:type="spellStart"/>
      <w:r w:rsidR="00097791" w:rsidRPr="008628ED">
        <w:rPr>
          <w:spacing w:val="-4"/>
          <w:sz w:val="28"/>
          <w:szCs w:val="28"/>
        </w:rPr>
        <w:t>tiếp</w:t>
      </w:r>
      <w:proofErr w:type="spellEnd"/>
      <w:r w:rsidR="00097791" w:rsidRPr="008628ED">
        <w:rPr>
          <w:spacing w:val="-4"/>
          <w:sz w:val="28"/>
          <w:szCs w:val="28"/>
        </w:rPr>
        <w:t xml:space="preserve"> </w:t>
      </w:r>
      <w:proofErr w:type="spellStart"/>
      <w:r w:rsidR="00097791" w:rsidRPr="008628ED">
        <w:rPr>
          <w:spacing w:val="-4"/>
          <w:sz w:val="28"/>
          <w:szCs w:val="28"/>
        </w:rPr>
        <w:t>của</w:t>
      </w:r>
      <w:proofErr w:type="spellEnd"/>
      <w:r w:rsidR="00097791" w:rsidRPr="008628ED">
        <w:rPr>
          <w:spacing w:val="-4"/>
          <w:sz w:val="28"/>
          <w:szCs w:val="28"/>
        </w:rPr>
        <w:t xml:space="preserve"> </w:t>
      </w:r>
      <w:proofErr w:type="spellStart"/>
      <w:r w:rsidR="00097791" w:rsidRPr="008628ED">
        <w:rPr>
          <w:spacing w:val="-4"/>
          <w:sz w:val="28"/>
          <w:szCs w:val="28"/>
        </w:rPr>
        <w:t>văn</w:t>
      </w:r>
      <w:proofErr w:type="spellEnd"/>
      <w:r w:rsidR="00097791" w:rsidRPr="008628ED">
        <w:rPr>
          <w:spacing w:val="-4"/>
          <w:sz w:val="28"/>
          <w:szCs w:val="28"/>
        </w:rPr>
        <w:t xml:space="preserve"> </w:t>
      </w:r>
      <w:proofErr w:type="spellStart"/>
      <w:r w:rsidR="00097791" w:rsidRPr="008628ED">
        <w:rPr>
          <w:spacing w:val="-4"/>
          <w:sz w:val="28"/>
          <w:szCs w:val="28"/>
        </w:rPr>
        <w:t>bản</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đăng</w:t>
      </w:r>
      <w:proofErr w:type="spellEnd"/>
      <w:r w:rsidR="00A63A4A" w:rsidRPr="008628ED">
        <w:rPr>
          <w:spacing w:val="-4"/>
          <w:sz w:val="28"/>
          <w:szCs w:val="28"/>
          <w:lang w:bidi="vi-VN"/>
        </w:rPr>
        <w:t xml:space="preserve"> </w:t>
      </w:r>
      <w:proofErr w:type="spellStart"/>
      <w:r w:rsidR="00A63A4A" w:rsidRPr="008628ED">
        <w:rPr>
          <w:spacing w:val="-4"/>
          <w:sz w:val="28"/>
          <w:szCs w:val="28"/>
          <w:lang w:bidi="vi-VN"/>
        </w:rPr>
        <w:t>tải</w:t>
      </w:r>
      <w:proofErr w:type="spellEnd"/>
      <w:r w:rsidR="00726BB6" w:rsidRPr="008628ED">
        <w:rPr>
          <w:spacing w:val="-4"/>
          <w:sz w:val="28"/>
          <w:szCs w:val="28"/>
          <w:lang w:bidi="vi-VN"/>
        </w:rPr>
        <w:t xml:space="preserve"> </w:t>
      </w:r>
      <w:proofErr w:type="spellStart"/>
      <w:r w:rsidR="00FB2116" w:rsidRPr="008628ED">
        <w:rPr>
          <w:spacing w:val="-4"/>
          <w:sz w:val="28"/>
          <w:szCs w:val="28"/>
        </w:rPr>
        <w:t>h</w:t>
      </w:r>
      <w:r w:rsidR="00726BB6" w:rsidRPr="008628ED">
        <w:rPr>
          <w:spacing w:val="-4"/>
          <w:sz w:val="28"/>
          <w:szCs w:val="28"/>
        </w:rPr>
        <w:t>ồ</w:t>
      </w:r>
      <w:proofErr w:type="spellEnd"/>
      <w:r w:rsidR="00726BB6" w:rsidRPr="008628ED">
        <w:rPr>
          <w:spacing w:val="-4"/>
          <w:sz w:val="28"/>
          <w:szCs w:val="28"/>
        </w:rPr>
        <w:t xml:space="preserve"> </w:t>
      </w:r>
      <w:proofErr w:type="spellStart"/>
      <w:r w:rsidR="00726BB6" w:rsidRPr="008628ED">
        <w:rPr>
          <w:spacing w:val="-4"/>
          <w:sz w:val="28"/>
          <w:szCs w:val="28"/>
        </w:rPr>
        <w:t>sơ</w:t>
      </w:r>
      <w:proofErr w:type="spellEnd"/>
      <w:r w:rsidR="00726BB6" w:rsidRPr="008628ED">
        <w:rPr>
          <w:spacing w:val="-4"/>
          <w:sz w:val="28"/>
          <w:szCs w:val="28"/>
        </w:rPr>
        <w:t xml:space="preserve"> </w:t>
      </w:r>
      <w:proofErr w:type="spellStart"/>
      <w:r w:rsidR="00726BB6" w:rsidRPr="008628ED">
        <w:rPr>
          <w:spacing w:val="-4"/>
          <w:sz w:val="28"/>
          <w:szCs w:val="28"/>
        </w:rPr>
        <w:t>dự</w:t>
      </w:r>
      <w:proofErr w:type="spellEnd"/>
      <w:r w:rsidR="00726BB6" w:rsidRPr="008628ED">
        <w:rPr>
          <w:spacing w:val="-4"/>
          <w:sz w:val="28"/>
          <w:szCs w:val="28"/>
        </w:rPr>
        <w:t xml:space="preserve"> </w:t>
      </w:r>
      <w:proofErr w:type="spellStart"/>
      <w:r w:rsidR="00726BB6" w:rsidRPr="008628ED">
        <w:rPr>
          <w:spacing w:val="-4"/>
          <w:sz w:val="28"/>
          <w:szCs w:val="28"/>
        </w:rPr>
        <w:t>án</w:t>
      </w:r>
      <w:proofErr w:type="spellEnd"/>
      <w:r w:rsidR="00726BB6" w:rsidRPr="008628ED">
        <w:rPr>
          <w:spacing w:val="-4"/>
          <w:sz w:val="28"/>
          <w:szCs w:val="28"/>
        </w:rPr>
        <w:t xml:space="preserve"> </w:t>
      </w:r>
      <w:proofErr w:type="spellStart"/>
      <w:r w:rsidR="00726BB6" w:rsidRPr="008628ED">
        <w:rPr>
          <w:spacing w:val="-4"/>
          <w:sz w:val="28"/>
          <w:szCs w:val="28"/>
        </w:rPr>
        <w:t>Luật</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trên</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Cổ</w:t>
      </w:r>
      <w:r w:rsidR="00C80C51" w:rsidRPr="008628ED">
        <w:rPr>
          <w:spacing w:val="-4"/>
          <w:sz w:val="28"/>
          <w:szCs w:val="28"/>
          <w:lang w:bidi="vi-VN"/>
        </w:rPr>
        <w:t>ng</w:t>
      </w:r>
      <w:proofErr w:type="spellEnd"/>
      <w:r w:rsidR="00C80C51" w:rsidRPr="008628ED">
        <w:rPr>
          <w:spacing w:val="-4"/>
          <w:sz w:val="28"/>
          <w:szCs w:val="28"/>
          <w:lang w:bidi="vi-VN"/>
        </w:rPr>
        <w:t xml:space="preserve"> T</w:t>
      </w:r>
      <w:r w:rsidR="00726BB6" w:rsidRPr="008628ED">
        <w:rPr>
          <w:spacing w:val="-4"/>
          <w:sz w:val="28"/>
          <w:szCs w:val="28"/>
          <w:lang w:bidi="vi-VN"/>
        </w:rPr>
        <w:t xml:space="preserve">hông tin </w:t>
      </w:r>
      <w:proofErr w:type="spellStart"/>
      <w:r w:rsidR="00726BB6" w:rsidRPr="008628ED">
        <w:rPr>
          <w:spacing w:val="-4"/>
          <w:sz w:val="28"/>
          <w:szCs w:val="28"/>
          <w:lang w:bidi="vi-VN"/>
        </w:rPr>
        <w:t>điện</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tử</w:t>
      </w:r>
      <w:proofErr w:type="spellEnd"/>
      <w:r w:rsidR="00726BB6" w:rsidRPr="008628ED">
        <w:rPr>
          <w:spacing w:val="-4"/>
          <w:sz w:val="28"/>
          <w:szCs w:val="28"/>
          <w:lang w:bidi="vi-VN"/>
        </w:rPr>
        <w:t xml:space="preserve"> </w:t>
      </w:r>
      <w:proofErr w:type="spellStart"/>
      <w:r w:rsidR="00C80C51" w:rsidRPr="008628ED">
        <w:rPr>
          <w:spacing w:val="-4"/>
          <w:sz w:val="28"/>
          <w:szCs w:val="28"/>
          <w:lang w:bidi="vi-VN"/>
        </w:rPr>
        <w:t>của</w:t>
      </w:r>
      <w:proofErr w:type="spellEnd"/>
      <w:r w:rsidR="00C80C51" w:rsidRPr="008628ED">
        <w:rPr>
          <w:spacing w:val="-4"/>
          <w:sz w:val="28"/>
          <w:szCs w:val="28"/>
          <w:lang w:bidi="vi-VN"/>
        </w:rPr>
        <w:t xml:space="preserve"> </w:t>
      </w:r>
      <w:proofErr w:type="spellStart"/>
      <w:r w:rsidR="00726BB6" w:rsidRPr="008628ED">
        <w:rPr>
          <w:spacing w:val="-4"/>
          <w:sz w:val="28"/>
          <w:szCs w:val="28"/>
          <w:lang w:bidi="vi-VN"/>
        </w:rPr>
        <w:t>Chính</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phủ</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của</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Bộ</w:t>
      </w:r>
      <w:proofErr w:type="spellEnd"/>
      <w:r w:rsidR="00726BB6" w:rsidRPr="008628ED">
        <w:rPr>
          <w:spacing w:val="-4"/>
          <w:sz w:val="28"/>
          <w:szCs w:val="28"/>
          <w:lang w:bidi="vi-VN"/>
        </w:rPr>
        <w:t xml:space="preserve"> </w:t>
      </w:r>
      <w:r w:rsidR="00726BB6" w:rsidRPr="008628ED">
        <w:rPr>
          <w:spacing w:val="-4"/>
          <w:sz w:val="28"/>
          <w:szCs w:val="28"/>
        </w:rPr>
        <w:t>Công an</w:t>
      </w:r>
      <w:r w:rsidR="00726BB6" w:rsidRPr="008628ED">
        <w:rPr>
          <w:spacing w:val="-4"/>
          <w:sz w:val="28"/>
          <w:szCs w:val="28"/>
          <w:lang w:bidi="vi-VN"/>
        </w:rPr>
        <w:t xml:space="preserve"> </w:t>
      </w:r>
      <w:proofErr w:type="spellStart"/>
      <w:r w:rsidR="00726BB6" w:rsidRPr="008628ED">
        <w:rPr>
          <w:spacing w:val="-4"/>
          <w:sz w:val="28"/>
          <w:szCs w:val="28"/>
          <w:lang w:bidi="vi-VN"/>
        </w:rPr>
        <w:t>để</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lấy</w:t>
      </w:r>
      <w:proofErr w:type="spellEnd"/>
      <w:r w:rsidR="00726BB6" w:rsidRPr="008628ED">
        <w:rPr>
          <w:spacing w:val="-4"/>
          <w:sz w:val="28"/>
          <w:szCs w:val="28"/>
          <w:lang w:bidi="vi-VN"/>
        </w:rPr>
        <w:t xml:space="preserve"> ý </w:t>
      </w:r>
      <w:proofErr w:type="spellStart"/>
      <w:r w:rsidR="00726BB6" w:rsidRPr="008628ED">
        <w:rPr>
          <w:spacing w:val="-4"/>
          <w:sz w:val="28"/>
          <w:szCs w:val="28"/>
          <w:lang w:bidi="vi-VN"/>
        </w:rPr>
        <w:t>kiến</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rộng</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rãi</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của</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các</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tổ</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chức</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cá</w:t>
      </w:r>
      <w:proofErr w:type="spellEnd"/>
      <w:r w:rsidR="00726BB6" w:rsidRPr="008628ED">
        <w:rPr>
          <w:spacing w:val="-4"/>
          <w:sz w:val="28"/>
          <w:szCs w:val="28"/>
          <w:lang w:bidi="vi-VN"/>
        </w:rPr>
        <w:t xml:space="preserve"> </w:t>
      </w:r>
      <w:proofErr w:type="spellStart"/>
      <w:r w:rsidR="00726BB6" w:rsidRPr="008628ED">
        <w:rPr>
          <w:spacing w:val="-4"/>
          <w:sz w:val="28"/>
          <w:szCs w:val="28"/>
          <w:lang w:bidi="vi-VN"/>
        </w:rPr>
        <w:t>nhân</w:t>
      </w:r>
      <w:proofErr w:type="spellEnd"/>
      <w:r w:rsidR="00A63A4A" w:rsidRPr="008628ED">
        <w:rPr>
          <w:spacing w:val="-4"/>
          <w:sz w:val="28"/>
          <w:szCs w:val="28"/>
        </w:rPr>
        <w:t>.</w:t>
      </w:r>
      <w:r w:rsidR="00314E74" w:rsidRPr="008628ED">
        <w:rPr>
          <w:spacing w:val="-4"/>
          <w:sz w:val="28"/>
          <w:szCs w:val="28"/>
          <w:lang w:bidi="vi-VN"/>
        </w:rPr>
        <w:t xml:space="preserve"> </w:t>
      </w:r>
    </w:p>
    <w:p w14:paraId="37DA1C8A" w14:textId="707440BB" w:rsidR="00FB2116" w:rsidRDefault="00857486" w:rsidP="00A41020">
      <w:pPr>
        <w:pStyle w:val="NormalWeb"/>
        <w:spacing w:before="80" w:beforeAutospacing="0" w:after="80" w:afterAutospacing="0"/>
        <w:ind w:firstLine="432"/>
        <w:jc w:val="both"/>
        <w:rPr>
          <w:sz w:val="28"/>
          <w:szCs w:val="28"/>
        </w:rPr>
      </w:pPr>
      <w:r w:rsidRPr="00A41020">
        <w:rPr>
          <w:sz w:val="28"/>
          <w:szCs w:val="28"/>
        </w:rPr>
        <w:t xml:space="preserve">- </w:t>
      </w:r>
      <w:proofErr w:type="spellStart"/>
      <w:r w:rsidRPr="00A41020">
        <w:rPr>
          <w:sz w:val="28"/>
          <w:szCs w:val="28"/>
        </w:rPr>
        <w:t>Thực</w:t>
      </w:r>
      <w:proofErr w:type="spellEnd"/>
      <w:r w:rsidRPr="00A41020">
        <w:rPr>
          <w:sz w:val="28"/>
          <w:szCs w:val="28"/>
        </w:rPr>
        <w:t xml:space="preserve"> </w:t>
      </w:r>
      <w:proofErr w:type="spellStart"/>
      <w:r w:rsidRPr="00A41020">
        <w:rPr>
          <w:sz w:val="28"/>
          <w:szCs w:val="28"/>
        </w:rPr>
        <w:t>hiện</w:t>
      </w:r>
      <w:proofErr w:type="spellEnd"/>
      <w:r w:rsidRPr="00A41020">
        <w:rPr>
          <w:sz w:val="28"/>
          <w:szCs w:val="28"/>
        </w:rPr>
        <w:t xml:space="preserve"> </w:t>
      </w:r>
      <w:proofErr w:type="spellStart"/>
      <w:r w:rsidRPr="00A41020">
        <w:rPr>
          <w:sz w:val="28"/>
          <w:szCs w:val="28"/>
        </w:rPr>
        <w:t>quy</w:t>
      </w:r>
      <w:proofErr w:type="spellEnd"/>
      <w:r w:rsidRPr="00A41020">
        <w:rPr>
          <w:sz w:val="28"/>
          <w:szCs w:val="28"/>
        </w:rPr>
        <w:t xml:space="preserve"> </w:t>
      </w:r>
      <w:proofErr w:type="spellStart"/>
      <w:r w:rsidRPr="00A41020">
        <w:rPr>
          <w:sz w:val="28"/>
          <w:szCs w:val="28"/>
        </w:rPr>
        <w:t>định</w:t>
      </w:r>
      <w:proofErr w:type="spellEnd"/>
      <w:r w:rsidRPr="00A41020">
        <w:rPr>
          <w:sz w:val="28"/>
          <w:szCs w:val="28"/>
        </w:rPr>
        <w:t xml:space="preserve"> </w:t>
      </w:r>
      <w:proofErr w:type="spellStart"/>
      <w:r w:rsidRPr="00A41020">
        <w:rPr>
          <w:sz w:val="28"/>
          <w:szCs w:val="28"/>
        </w:rPr>
        <w:t>của</w:t>
      </w:r>
      <w:proofErr w:type="spellEnd"/>
      <w:r w:rsidRPr="00A41020">
        <w:rPr>
          <w:sz w:val="28"/>
          <w:szCs w:val="28"/>
        </w:rPr>
        <w:t xml:space="preserve"> </w:t>
      </w:r>
      <w:proofErr w:type="spellStart"/>
      <w:r w:rsidRPr="00A41020">
        <w:rPr>
          <w:sz w:val="28"/>
          <w:szCs w:val="28"/>
        </w:rPr>
        <w:t>Luật</w:t>
      </w:r>
      <w:proofErr w:type="spellEnd"/>
      <w:r w:rsidRPr="00A41020">
        <w:rPr>
          <w:sz w:val="28"/>
          <w:szCs w:val="28"/>
        </w:rPr>
        <w:t xml:space="preserve"> Ban </w:t>
      </w:r>
      <w:proofErr w:type="spellStart"/>
      <w:r w:rsidRPr="00A41020">
        <w:rPr>
          <w:sz w:val="28"/>
          <w:szCs w:val="28"/>
        </w:rPr>
        <w:t>hành</w:t>
      </w:r>
      <w:proofErr w:type="spellEnd"/>
      <w:r w:rsidRPr="00A41020">
        <w:rPr>
          <w:sz w:val="28"/>
          <w:szCs w:val="28"/>
        </w:rPr>
        <w:t xml:space="preserve"> </w:t>
      </w:r>
      <w:proofErr w:type="spellStart"/>
      <w:r w:rsidRPr="00A41020">
        <w:rPr>
          <w:sz w:val="28"/>
          <w:szCs w:val="28"/>
        </w:rPr>
        <w:t>văn</w:t>
      </w:r>
      <w:proofErr w:type="spellEnd"/>
      <w:r w:rsidRPr="00A41020">
        <w:rPr>
          <w:sz w:val="28"/>
          <w:szCs w:val="28"/>
        </w:rPr>
        <w:t xml:space="preserve"> </w:t>
      </w:r>
      <w:proofErr w:type="spellStart"/>
      <w:r w:rsidRPr="00A41020">
        <w:rPr>
          <w:sz w:val="28"/>
          <w:szCs w:val="28"/>
        </w:rPr>
        <w:t>bản</w:t>
      </w:r>
      <w:proofErr w:type="spellEnd"/>
      <w:r w:rsidRPr="00A41020">
        <w:rPr>
          <w:sz w:val="28"/>
          <w:szCs w:val="28"/>
        </w:rPr>
        <w:t xml:space="preserve"> </w:t>
      </w:r>
      <w:proofErr w:type="spellStart"/>
      <w:r w:rsidRPr="00A41020">
        <w:rPr>
          <w:sz w:val="28"/>
          <w:szCs w:val="28"/>
        </w:rPr>
        <w:t>quy</w:t>
      </w:r>
      <w:proofErr w:type="spellEnd"/>
      <w:r w:rsidRPr="00A41020">
        <w:rPr>
          <w:sz w:val="28"/>
          <w:szCs w:val="28"/>
        </w:rPr>
        <w:t xml:space="preserve"> </w:t>
      </w:r>
      <w:proofErr w:type="spellStart"/>
      <w:r w:rsidRPr="00A41020">
        <w:rPr>
          <w:sz w:val="28"/>
          <w:szCs w:val="28"/>
        </w:rPr>
        <w:t>phạm</w:t>
      </w:r>
      <w:proofErr w:type="spellEnd"/>
      <w:r w:rsidRPr="00A41020">
        <w:rPr>
          <w:sz w:val="28"/>
          <w:szCs w:val="28"/>
        </w:rPr>
        <w:t xml:space="preserve"> </w:t>
      </w:r>
      <w:proofErr w:type="spellStart"/>
      <w:r w:rsidRPr="00A41020">
        <w:rPr>
          <w:sz w:val="28"/>
          <w:szCs w:val="28"/>
        </w:rPr>
        <w:t>pháp</w:t>
      </w:r>
      <w:proofErr w:type="spellEnd"/>
      <w:r w:rsidRPr="00A41020">
        <w:rPr>
          <w:sz w:val="28"/>
          <w:szCs w:val="28"/>
        </w:rPr>
        <w:t xml:space="preserve"> </w:t>
      </w:r>
      <w:proofErr w:type="spellStart"/>
      <w:r w:rsidRPr="00A41020">
        <w:rPr>
          <w:sz w:val="28"/>
          <w:szCs w:val="28"/>
        </w:rPr>
        <w:t>luật</w:t>
      </w:r>
      <w:proofErr w:type="spellEnd"/>
      <w:r w:rsidRPr="00A41020">
        <w:rPr>
          <w:sz w:val="28"/>
          <w:szCs w:val="28"/>
        </w:rPr>
        <w:t xml:space="preserve">, </w:t>
      </w:r>
      <w:proofErr w:type="spellStart"/>
      <w:r w:rsidRPr="00A41020">
        <w:rPr>
          <w:sz w:val="28"/>
          <w:szCs w:val="28"/>
        </w:rPr>
        <w:t>Nghị</w:t>
      </w:r>
      <w:proofErr w:type="spellEnd"/>
      <w:r w:rsidRPr="00A41020">
        <w:rPr>
          <w:sz w:val="28"/>
          <w:szCs w:val="28"/>
        </w:rPr>
        <w:t xml:space="preserve"> </w:t>
      </w:r>
      <w:proofErr w:type="spellStart"/>
      <w:r w:rsidRPr="00A41020">
        <w:rPr>
          <w:sz w:val="28"/>
          <w:szCs w:val="28"/>
        </w:rPr>
        <w:t>quyết</w:t>
      </w:r>
      <w:proofErr w:type="spellEnd"/>
      <w:r w:rsidRPr="00A41020">
        <w:rPr>
          <w:sz w:val="28"/>
          <w:szCs w:val="28"/>
        </w:rPr>
        <w:t xml:space="preserve"> </w:t>
      </w:r>
      <w:proofErr w:type="spellStart"/>
      <w:r w:rsidRPr="00A41020">
        <w:rPr>
          <w:sz w:val="28"/>
          <w:szCs w:val="28"/>
        </w:rPr>
        <w:t>số</w:t>
      </w:r>
      <w:proofErr w:type="spellEnd"/>
      <w:r w:rsidRPr="00A41020">
        <w:rPr>
          <w:sz w:val="28"/>
          <w:szCs w:val="28"/>
        </w:rPr>
        <w:t xml:space="preserve"> 89/2023/QH15 </w:t>
      </w:r>
      <w:proofErr w:type="spellStart"/>
      <w:r w:rsidRPr="00A41020">
        <w:rPr>
          <w:sz w:val="28"/>
          <w:szCs w:val="28"/>
        </w:rPr>
        <w:t>về</w:t>
      </w:r>
      <w:proofErr w:type="spellEnd"/>
      <w:r w:rsidRPr="00A41020">
        <w:rPr>
          <w:sz w:val="28"/>
          <w:szCs w:val="28"/>
        </w:rPr>
        <w:t xml:space="preserve"> </w:t>
      </w:r>
      <w:proofErr w:type="spellStart"/>
      <w:r w:rsidRPr="00A41020">
        <w:rPr>
          <w:sz w:val="28"/>
          <w:szCs w:val="28"/>
        </w:rPr>
        <w:t>Chương</w:t>
      </w:r>
      <w:proofErr w:type="spellEnd"/>
      <w:r w:rsidRPr="00A41020">
        <w:rPr>
          <w:sz w:val="28"/>
          <w:szCs w:val="28"/>
        </w:rPr>
        <w:t xml:space="preserve"> </w:t>
      </w:r>
      <w:proofErr w:type="spellStart"/>
      <w:r w:rsidRPr="00A41020">
        <w:rPr>
          <w:sz w:val="28"/>
          <w:szCs w:val="28"/>
        </w:rPr>
        <w:t>trình</w:t>
      </w:r>
      <w:proofErr w:type="spellEnd"/>
      <w:r w:rsidRPr="00A41020">
        <w:rPr>
          <w:sz w:val="28"/>
          <w:szCs w:val="28"/>
        </w:rPr>
        <w:t xml:space="preserve"> </w:t>
      </w:r>
      <w:proofErr w:type="spellStart"/>
      <w:r w:rsidRPr="00A41020">
        <w:rPr>
          <w:sz w:val="28"/>
          <w:szCs w:val="28"/>
        </w:rPr>
        <w:t>xây</w:t>
      </w:r>
      <w:proofErr w:type="spellEnd"/>
      <w:r w:rsidRPr="00A41020">
        <w:rPr>
          <w:sz w:val="28"/>
          <w:szCs w:val="28"/>
        </w:rPr>
        <w:t xml:space="preserve"> </w:t>
      </w:r>
      <w:proofErr w:type="spellStart"/>
      <w:r w:rsidRPr="00A41020">
        <w:rPr>
          <w:sz w:val="28"/>
          <w:szCs w:val="28"/>
        </w:rPr>
        <w:t>dựng</w:t>
      </w:r>
      <w:proofErr w:type="spellEnd"/>
      <w:r w:rsidRPr="00A41020">
        <w:rPr>
          <w:sz w:val="28"/>
          <w:szCs w:val="28"/>
        </w:rPr>
        <w:t xml:space="preserve"> </w:t>
      </w:r>
      <w:proofErr w:type="spellStart"/>
      <w:r w:rsidRPr="00A41020">
        <w:rPr>
          <w:sz w:val="28"/>
          <w:szCs w:val="28"/>
        </w:rPr>
        <w:t>luật</w:t>
      </w:r>
      <w:proofErr w:type="spellEnd"/>
      <w:r w:rsidRPr="00A41020">
        <w:rPr>
          <w:sz w:val="28"/>
          <w:szCs w:val="28"/>
        </w:rPr>
        <w:t xml:space="preserve">, </w:t>
      </w:r>
      <w:proofErr w:type="spellStart"/>
      <w:r w:rsidRPr="00A41020">
        <w:rPr>
          <w:sz w:val="28"/>
          <w:szCs w:val="28"/>
        </w:rPr>
        <w:t>pháp</w:t>
      </w:r>
      <w:proofErr w:type="spellEnd"/>
      <w:r w:rsidRPr="00A41020">
        <w:rPr>
          <w:sz w:val="28"/>
          <w:szCs w:val="28"/>
        </w:rPr>
        <w:t xml:space="preserve"> </w:t>
      </w:r>
      <w:proofErr w:type="spellStart"/>
      <w:r w:rsidRPr="00A41020">
        <w:rPr>
          <w:sz w:val="28"/>
          <w:szCs w:val="28"/>
        </w:rPr>
        <w:t>lệnh</w:t>
      </w:r>
      <w:proofErr w:type="spellEnd"/>
      <w:r w:rsidRPr="00A41020">
        <w:rPr>
          <w:sz w:val="28"/>
          <w:szCs w:val="28"/>
        </w:rPr>
        <w:t xml:space="preserve"> </w:t>
      </w:r>
      <w:proofErr w:type="spellStart"/>
      <w:r w:rsidRPr="00A41020">
        <w:rPr>
          <w:sz w:val="28"/>
          <w:szCs w:val="28"/>
        </w:rPr>
        <w:t>năm</w:t>
      </w:r>
      <w:proofErr w:type="spellEnd"/>
      <w:r w:rsidRPr="00A41020">
        <w:rPr>
          <w:sz w:val="28"/>
          <w:szCs w:val="28"/>
        </w:rPr>
        <w:t xml:space="preserve"> 2024, </w:t>
      </w:r>
      <w:proofErr w:type="spellStart"/>
      <w:r w:rsidRPr="00A41020">
        <w:rPr>
          <w:sz w:val="28"/>
          <w:szCs w:val="28"/>
        </w:rPr>
        <w:t>điều</w:t>
      </w:r>
      <w:proofErr w:type="spellEnd"/>
      <w:r w:rsidRPr="00A41020">
        <w:rPr>
          <w:sz w:val="28"/>
          <w:szCs w:val="28"/>
        </w:rPr>
        <w:t xml:space="preserve"> </w:t>
      </w:r>
      <w:proofErr w:type="spellStart"/>
      <w:r w:rsidRPr="00A41020">
        <w:rPr>
          <w:sz w:val="28"/>
          <w:szCs w:val="28"/>
        </w:rPr>
        <w:t>chỉnh</w:t>
      </w:r>
      <w:proofErr w:type="spellEnd"/>
      <w:r w:rsidRPr="00A41020">
        <w:rPr>
          <w:sz w:val="28"/>
          <w:szCs w:val="28"/>
        </w:rPr>
        <w:t xml:space="preserve"> </w:t>
      </w:r>
      <w:proofErr w:type="spellStart"/>
      <w:r w:rsidRPr="00A41020">
        <w:rPr>
          <w:sz w:val="28"/>
          <w:szCs w:val="28"/>
        </w:rPr>
        <w:t>Chương</w:t>
      </w:r>
      <w:proofErr w:type="spellEnd"/>
      <w:r w:rsidRPr="00A41020">
        <w:rPr>
          <w:sz w:val="28"/>
          <w:szCs w:val="28"/>
        </w:rPr>
        <w:t xml:space="preserve"> </w:t>
      </w:r>
      <w:proofErr w:type="spellStart"/>
      <w:r w:rsidRPr="00A41020">
        <w:rPr>
          <w:sz w:val="28"/>
          <w:szCs w:val="28"/>
        </w:rPr>
        <w:t>trình</w:t>
      </w:r>
      <w:proofErr w:type="spellEnd"/>
      <w:r w:rsidRPr="00A41020">
        <w:rPr>
          <w:sz w:val="28"/>
          <w:szCs w:val="28"/>
        </w:rPr>
        <w:t xml:space="preserve"> </w:t>
      </w:r>
      <w:proofErr w:type="spellStart"/>
      <w:r w:rsidRPr="00A41020">
        <w:rPr>
          <w:sz w:val="28"/>
          <w:szCs w:val="28"/>
        </w:rPr>
        <w:t>xây</w:t>
      </w:r>
      <w:proofErr w:type="spellEnd"/>
      <w:r w:rsidRPr="00A41020">
        <w:rPr>
          <w:sz w:val="28"/>
          <w:szCs w:val="28"/>
        </w:rPr>
        <w:t xml:space="preserve"> </w:t>
      </w:r>
      <w:proofErr w:type="spellStart"/>
      <w:r w:rsidRPr="00A41020">
        <w:rPr>
          <w:sz w:val="28"/>
          <w:szCs w:val="28"/>
        </w:rPr>
        <w:t>dựng</w:t>
      </w:r>
      <w:proofErr w:type="spellEnd"/>
      <w:r w:rsidRPr="00A41020">
        <w:rPr>
          <w:sz w:val="28"/>
          <w:szCs w:val="28"/>
        </w:rPr>
        <w:t xml:space="preserve"> </w:t>
      </w:r>
      <w:proofErr w:type="spellStart"/>
      <w:r w:rsidRPr="00A41020">
        <w:rPr>
          <w:sz w:val="28"/>
          <w:szCs w:val="28"/>
        </w:rPr>
        <w:t>luật</w:t>
      </w:r>
      <w:proofErr w:type="spellEnd"/>
      <w:r w:rsidRPr="00A41020">
        <w:rPr>
          <w:sz w:val="28"/>
          <w:szCs w:val="28"/>
        </w:rPr>
        <w:t xml:space="preserve">, </w:t>
      </w:r>
      <w:proofErr w:type="spellStart"/>
      <w:r w:rsidRPr="00A41020">
        <w:rPr>
          <w:sz w:val="28"/>
          <w:szCs w:val="28"/>
        </w:rPr>
        <w:t>pháp</w:t>
      </w:r>
      <w:proofErr w:type="spellEnd"/>
      <w:r w:rsidRPr="00A41020">
        <w:rPr>
          <w:sz w:val="28"/>
          <w:szCs w:val="28"/>
        </w:rPr>
        <w:t xml:space="preserve"> </w:t>
      </w:r>
      <w:proofErr w:type="spellStart"/>
      <w:r w:rsidRPr="00A41020">
        <w:rPr>
          <w:sz w:val="28"/>
          <w:szCs w:val="28"/>
        </w:rPr>
        <w:t>lệnh</w:t>
      </w:r>
      <w:proofErr w:type="spellEnd"/>
      <w:r w:rsidRPr="00A41020">
        <w:rPr>
          <w:sz w:val="28"/>
          <w:szCs w:val="28"/>
        </w:rPr>
        <w:t xml:space="preserve"> </w:t>
      </w:r>
      <w:proofErr w:type="spellStart"/>
      <w:r w:rsidRPr="00A41020">
        <w:rPr>
          <w:sz w:val="28"/>
          <w:szCs w:val="28"/>
        </w:rPr>
        <w:t>năm</w:t>
      </w:r>
      <w:proofErr w:type="spellEnd"/>
      <w:r w:rsidRPr="00A41020">
        <w:rPr>
          <w:sz w:val="28"/>
          <w:szCs w:val="28"/>
        </w:rPr>
        <w:t xml:space="preserve"> 2023</w:t>
      </w:r>
      <w:r w:rsidR="00C93BBE" w:rsidRPr="00A41020">
        <w:rPr>
          <w:sz w:val="28"/>
          <w:szCs w:val="28"/>
        </w:rPr>
        <w:t>,</w:t>
      </w:r>
      <w:r w:rsidRPr="00A41020">
        <w:rPr>
          <w:sz w:val="28"/>
          <w:szCs w:val="28"/>
        </w:rPr>
        <w:t xml:space="preserve"> </w:t>
      </w:r>
      <w:proofErr w:type="spellStart"/>
      <w:r w:rsidR="00C93BBE" w:rsidRPr="00A41020">
        <w:rPr>
          <w:sz w:val="28"/>
          <w:szCs w:val="28"/>
        </w:rPr>
        <w:t>Chính</w:t>
      </w:r>
      <w:proofErr w:type="spellEnd"/>
      <w:r w:rsidR="00C93BBE" w:rsidRPr="00A41020">
        <w:rPr>
          <w:sz w:val="28"/>
          <w:szCs w:val="28"/>
        </w:rPr>
        <w:t xml:space="preserve"> </w:t>
      </w:r>
      <w:proofErr w:type="spellStart"/>
      <w:r w:rsidR="00C93BBE" w:rsidRPr="00A41020">
        <w:rPr>
          <w:sz w:val="28"/>
          <w:szCs w:val="28"/>
        </w:rPr>
        <w:t>phủ</w:t>
      </w:r>
      <w:proofErr w:type="spellEnd"/>
      <w:r w:rsidR="00C93BBE" w:rsidRPr="00A41020">
        <w:rPr>
          <w:sz w:val="28"/>
          <w:szCs w:val="28"/>
        </w:rPr>
        <w:t xml:space="preserve"> </w:t>
      </w:r>
      <w:proofErr w:type="spellStart"/>
      <w:r w:rsidR="00C93BBE" w:rsidRPr="00A41020">
        <w:rPr>
          <w:sz w:val="28"/>
          <w:szCs w:val="28"/>
        </w:rPr>
        <w:t>có</w:t>
      </w:r>
      <w:proofErr w:type="spellEnd"/>
      <w:r w:rsidR="00C93BBE" w:rsidRPr="00A41020">
        <w:rPr>
          <w:sz w:val="28"/>
          <w:szCs w:val="28"/>
        </w:rPr>
        <w:t xml:space="preserve"> </w:t>
      </w:r>
      <w:proofErr w:type="spellStart"/>
      <w:r w:rsidR="00C93BBE" w:rsidRPr="00A41020">
        <w:rPr>
          <w:sz w:val="28"/>
          <w:szCs w:val="28"/>
        </w:rPr>
        <w:t>Tờ</w:t>
      </w:r>
      <w:proofErr w:type="spellEnd"/>
      <w:r w:rsidR="00C93BBE" w:rsidRPr="00A41020">
        <w:rPr>
          <w:sz w:val="28"/>
          <w:szCs w:val="28"/>
        </w:rPr>
        <w:t xml:space="preserve"> </w:t>
      </w:r>
      <w:proofErr w:type="spellStart"/>
      <w:r w:rsidR="00C93BBE" w:rsidRPr="00A41020">
        <w:rPr>
          <w:sz w:val="28"/>
          <w:szCs w:val="28"/>
        </w:rPr>
        <w:t>trình</w:t>
      </w:r>
      <w:proofErr w:type="spellEnd"/>
      <w:r w:rsidR="00C93BBE" w:rsidRPr="00A41020">
        <w:rPr>
          <w:sz w:val="28"/>
          <w:szCs w:val="28"/>
        </w:rPr>
        <w:t xml:space="preserve"> </w:t>
      </w:r>
      <w:proofErr w:type="spellStart"/>
      <w:r w:rsidR="00C93BBE" w:rsidRPr="00A41020">
        <w:rPr>
          <w:sz w:val="28"/>
          <w:szCs w:val="28"/>
        </w:rPr>
        <w:t>số</w:t>
      </w:r>
      <w:proofErr w:type="spellEnd"/>
      <w:r w:rsidR="00C93BBE" w:rsidRPr="00A41020">
        <w:rPr>
          <w:sz w:val="28"/>
          <w:szCs w:val="28"/>
        </w:rPr>
        <w:t xml:space="preserve"> 327/</w:t>
      </w:r>
      <w:proofErr w:type="spellStart"/>
      <w:r w:rsidR="00C93BBE" w:rsidRPr="00A41020">
        <w:rPr>
          <w:sz w:val="28"/>
          <w:szCs w:val="28"/>
        </w:rPr>
        <w:t>TTr</w:t>
      </w:r>
      <w:proofErr w:type="spellEnd"/>
      <w:r w:rsidR="00C93BBE" w:rsidRPr="00A41020">
        <w:rPr>
          <w:sz w:val="28"/>
          <w:szCs w:val="28"/>
        </w:rPr>
        <w:t xml:space="preserve">-CP </w:t>
      </w:r>
      <w:proofErr w:type="spellStart"/>
      <w:r w:rsidR="00C93BBE" w:rsidRPr="00A41020">
        <w:rPr>
          <w:sz w:val="28"/>
          <w:szCs w:val="28"/>
        </w:rPr>
        <w:t>ngày</w:t>
      </w:r>
      <w:proofErr w:type="spellEnd"/>
      <w:r w:rsidR="00C93BBE" w:rsidRPr="00A41020">
        <w:rPr>
          <w:sz w:val="28"/>
          <w:szCs w:val="28"/>
        </w:rPr>
        <w:t xml:space="preserve"> 07/7/2023, </w:t>
      </w:r>
      <w:proofErr w:type="spellStart"/>
      <w:r w:rsidR="00C93BBE" w:rsidRPr="00A41020">
        <w:rPr>
          <w:sz w:val="28"/>
          <w:szCs w:val="28"/>
        </w:rPr>
        <w:t>kèm</w:t>
      </w:r>
      <w:proofErr w:type="spellEnd"/>
      <w:r w:rsidR="00C93BBE" w:rsidRPr="00A41020">
        <w:rPr>
          <w:sz w:val="28"/>
          <w:szCs w:val="28"/>
        </w:rPr>
        <w:t xml:space="preserve"> </w:t>
      </w:r>
      <w:proofErr w:type="spellStart"/>
      <w:r w:rsidR="00C93BBE" w:rsidRPr="00A41020">
        <w:rPr>
          <w:sz w:val="28"/>
          <w:szCs w:val="28"/>
        </w:rPr>
        <w:t>các</w:t>
      </w:r>
      <w:proofErr w:type="spellEnd"/>
      <w:r w:rsidR="00C93BBE" w:rsidRPr="00A41020">
        <w:rPr>
          <w:sz w:val="28"/>
          <w:szCs w:val="28"/>
        </w:rPr>
        <w:t xml:space="preserve"> </w:t>
      </w:r>
      <w:proofErr w:type="spellStart"/>
      <w:r w:rsidR="00C93BBE" w:rsidRPr="00A41020">
        <w:rPr>
          <w:sz w:val="28"/>
          <w:szCs w:val="28"/>
        </w:rPr>
        <w:t>tài</w:t>
      </w:r>
      <w:proofErr w:type="spellEnd"/>
      <w:r w:rsidR="00C93BBE" w:rsidRPr="00A41020">
        <w:rPr>
          <w:sz w:val="28"/>
          <w:szCs w:val="28"/>
        </w:rPr>
        <w:t xml:space="preserve"> </w:t>
      </w:r>
      <w:proofErr w:type="spellStart"/>
      <w:r w:rsidR="00C93BBE" w:rsidRPr="00A41020">
        <w:rPr>
          <w:sz w:val="28"/>
          <w:szCs w:val="28"/>
        </w:rPr>
        <w:t>liệu</w:t>
      </w:r>
      <w:proofErr w:type="spellEnd"/>
      <w:r w:rsidR="00C93BBE" w:rsidRPr="00A41020">
        <w:rPr>
          <w:sz w:val="28"/>
          <w:szCs w:val="28"/>
        </w:rPr>
        <w:t xml:space="preserve"> </w:t>
      </w:r>
      <w:proofErr w:type="spellStart"/>
      <w:r w:rsidR="00C93BBE" w:rsidRPr="00A41020">
        <w:rPr>
          <w:sz w:val="28"/>
          <w:szCs w:val="28"/>
        </w:rPr>
        <w:t>có</w:t>
      </w:r>
      <w:proofErr w:type="spellEnd"/>
      <w:r w:rsidR="00C93BBE" w:rsidRPr="00A41020">
        <w:rPr>
          <w:sz w:val="28"/>
          <w:szCs w:val="28"/>
        </w:rPr>
        <w:t xml:space="preserve"> </w:t>
      </w:r>
      <w:proofErr w:type="spellStart"/>
      <w:r w:rsidR="00C93BBE" w:rsidRPr="00A41020">
        <w:rPr>
          <w:sz w:val="28"/>
          <w:szCs w:val="28"/>
        </w:rPr>
        <w:t>liên</w:t>
      </w:r>
      <w:proofErr w:type="spellEnd"/>
      <w:r w:rsidR="00C93BBE" w:rsidRPr="00A41020">
        <w:rPr>
          <w:sz w:val="28"/>
          <w:szCs w:val="28"/>
        </w:rPr>
        <w:t xml:space="preserve"> </w:t>
      </w:r>
      <w:proofErr w:type="spellStart"/>
      <w:r w:rsidR="00C93BBE" w:rsidRPr="00A41020">
        <w:rPr>
          <w:sz w:val="28"/>
          <w:szCs w:val="28"/>
        </w:rPr>
        <w:t>quan</w:t>
      </w:r>
      <w:proofErr w:type="spellEnd"/>
      <w:r w:rsidR="00C93BBE" w:rsidRPr="00A41020">
        <w:rPr>
          <w:sz w:val="28"/>
          <w:szCs w:val="28"/>
        </w:rPr>
        <w:t xml:space="preserve"> </w:t>
      </w:r>
      <w:proofErr w:type="spellStart"/>
      <w:r w:rsidR="00C93BBE" w:rsidRPr="00A41020">
        <w:rPr>
          <w:sz w:val="28"/>
          <w:szCs w:val="28"/>
        </w:rPr>
        <w:t>gửi</w:t>
      </w:r>
      <w:proofErr w:type="spellEnd"/>
      <w:r w:rsidR="00C93BBE" w:rsidRPr="00A41020">
        <w:rPr>
          <w:sz w:val="28"/>
          <w:szCs w:val="28"/>
        </w:rPr>
        <w:t xml:space="preserve"> </w:t>
      </w:r>
      <w:proofErr w:type="spellStart"/>
      <w:r w:rsidR="00C93BBE" w:rsidRPr="00A41020">
        <w:rPr>
          <w:sz w:val="28"/>
          <w:szCs w:val="28"/>
        </w:rPr>
        <w:t>Ủy</w:t>
      </w:r>
      <w:proofErr w:type="spellEnd"/>
      <w:r w:rsidR="00C93BBE" w:rsidRPr="00A41020">
        <w:rPr>
          <w:sz w:val="28"/>
          <w:szCs w:val="28"/>
        </w:rPr>
        <w:t xml:space="preserve"> ban Quốc </w:t>
      </w:r>
      <w:proofErr w:type="spellStart"/>
      <w:r w:rsidR="00C93BBE" w:rsidRPr="00A41020">
        <w:rPr>
          <w:sz w:val="28"/>
          <w:szCs w:val="28"/>
        </w:rPr>
        <w:t>phòng</w:t>
      </w:r>
      <w:proofErr w:type="spellEnd"/>
      <w:r w:rsidR="00C93BBE" w:rsidRPr="00A41020">
        <w:rPr>
          <w:sz w:val="28"/>
          <w:szCs w:val="28"/>
        </w:rPr>
        <w:t xml:space="preserve"> </w:t>
      </w:r>
      <w:proofErr w:type="spellStart"/>
      <w:r w:rsidR="00C93BBE" w:rsidRPr="00A41020">
        <w:rPr>
          <w:sz w:val="28"/>
          <w:szCs w:val="28"/>
        </w:rPr>
        <w:t>và</w:t>
      </w:r>
      <w:proofErr w:type="spellEnd"/>
      <w:r w:rsidR="00C93BBE" w:rsidRPr="00A41020">
        <w:rPr>
          <w:sz w:val="28"/>
          <w:szCs w:val="28"/>
        </w:rPr>
        <w:t xml:space="preserve"> An </w:t>
      </w:r>
      <w:proofErr w:type="spellStart"/>
      <w:r w:rsidR="00C93BBE" w:rsidRPr="00A41020">
        <w:rPr>
          <w:sz w:val="28"/>
          <w:szCs w:val="28"/>
        </w:rPr>
        <w:t>ninh</w:t>
      </w:r>
      <w:proofErr w:type="spellEnd"/>
      <w:r w:rsidR="00C93BBE" w:rsidRPr="00A41020">
        <w:rPr>
          <w:rFonts w:eastAsia="Times New Roman"/>
          <w:sz w:val="28"/>
          <w:szCs w:val="28"/>
        </w:rPr>
        <w:t xml:space="preserve"> </w:t>
      </w:r>
      <w:proofErr w:type="spellStart"/>
      <w:r w:rsidR="00C93BBE" w:rsidRPr="00A41020">
        <w:rPr>
          <w:rFonts w:eastAsia="Times New Roman"/>
          <w:sz w:val="28"/>
          <w:szCs w:val="28"/>
        </w:rPr>
        <w:t>để</w:t>
      </w:r>
      <w:proofErr w:type="spellEnd"/>
      <w:r w:rsidR="00C93BBE" w:rsidRPr="00A41020">
        <w:rPr>
          <w:rFonts w:eastAsia="Times New Roman"/>
          <w:sz w:val="28"/>
          <w:szCs w:val="28"/>
        </w:rPr>
        <w:t xml:space="preserve"> </w:t>
      </w:r>
      <w:proofErr w:type="spellStart"/>
      <w:r w:rsidR="00C93BBE" w:rsidRPr="00A41020">
        <w:rPr>
          <w:sz w:val="28"/>
          <w:szCs w:val="28"/>
        </w:rPr>
        <w:t>tiến</w:t>
      </w:r>
      <w:proofErr w:type="spellEnd"/>
      <w:r w:rsidR="00C93BBE" w:rsidRPr="00A41020">
        <w:rPr>
          <w:sz w:val="28"/>
          <w:szCs w:val="28"/>
        </w:rPr>
        <w:t xml:space="preserve"> </w:t>
      </w:r>
      <w:proofErr w:type="spellStart"/>
      <w:r w:rsidR="00C93BBE" w:rsidRPr="00A41020">
        <w:rPr>
          <w:sz w:val="28"/>
          <w:szCs w:val="28"/>
        </w:rPr>
        <w:t>hành</w:t>
      </w:r>
      <w:proofErr w:type="spellEnd"/>
      <w:r w:rsidR="00C93BBE" w:rsidRPr="00A41020">
        <w:rPr>
          <w:sz w:val="28"/>
          <w:szCs w:val="28"/>
        </w:rPr>
        <w:t xml:space="preserve"> </w:t>
      </w:r>
      <w:proofErr w:type="spellStart"/>
      <w:r w:rsidR="00C93BBE" w:rsidRPr="00A41020">
        <w:rPr>
          <w:sz w:val="28"/>
          <w:szCs w:val="28"/>
        </w:rPr>
        <w:t>thẩm</w:t>
      </w:r>
      <w:proofErr w:type="spellEnd"/>
      <w:r w:rsidR="00C93BBE" w:rsidRPr="00A41020">
        <w:rPr>
          <w:sz w:val="28"/>
          <w:szCs w:val="28"/>
        </w:rPr>
        <w:t xml:space="preserve"> </w:t>
      </w:r>
      <w:proofErr w:type="spellStart"/>
      <w:r w:rsidR="00C93BBE" w:rsidRPr="00A41020">
        <w:rPr>
          <w:sz w:val="28"/>
          <w:szCs w:val="28"/>
        </w:rPr>
        <w:t>tra</w:t>
      </w:r>
      <w:proofErr w:type="spellEnd"/>
      <w:r w:rsidR="00C93BBE" w:rsidRPr="00A41020">
        <w:rPr>
          <w:sz w:val="28"/>
          <w:szCs w:val="28"/>
        </w:rPr>
        <w:t xml:space="preserve"> </w:t>
      </w:r>
      <w:proofErr w:type="spellStart"/>
      <w:r w:rsidR="00C93BBE" w:rsidRPr="00A41020">
        <w:rPr>
          <w:sz w:val="28"/>
          <w:szCs w:val="28"/>
        </w:rPr>
        <w:t>sơ</w:t>
      </w:r>
      <w:proofErr w:type="spellEnd"/>
      <w:r w:rsidR="00C93BBE" w:rsidRPr="00A41020">
        <w:rPr>
          <w:sz w:val="28"/>
          <w:szCs w:val="28"/>
        </w:rPr>
        <w:t xml:space="preserve"> </w:t>
      </w:r>
      <w:proofErr w:type="spellStart"/>
      <w:r w:rsidR="00C93BBE" w:rsidRPr="00A41020">
        <w:rPr>
          <w:sz w:val="28"/>
          <w:szCs w:val="28"/>
        </w:rPr>
        <w:t>bộ</w:t>
      </w:r>
      <w:proofErr w:type="spellEnd"/>
      <w:r w:rsidR="00C93BBE" w:rsidRPr="00A41020">
        <w:rPr>
          <w:sz w:val="28"/>
          <w:szCs w:val="28"/>
        </w:rPr>
        <w:t xml:space="preserve"> </w:t>
      </w:r>
      <w:proofErr w:type="spellStart"/>
      <w:r w:rsidR="00C93BBE" w:rsidRPr="00A41020">
        <w:rPr>
          <w:sz w:val="28"/>
          <w:szCs w:val="28"/>
        </w:rPr>
        <w:t>đối</w:t>
      </w:r>
      <w:proofErr w:type="spellEnd"/>
      <w:r w:rsidR="00C93BBE" w:rsidRPr="00A41020">
        <w:rPr>
          <w:sz w:val="28"/>
          <w:szCs w:val="28"/>
        </w:rPr>
        <w:t xml:space="preserve"> </w:t>
      </w:r>
      <w:proofErr w:type="spellStart"/>
      <w:r w:rsidR="00C93BBE" w:rsidRPr="00A41020">
        <w:rPr>
          <w:sz w:val="28"/>
          <w:szCs w:val="28"/>
        </w:rPr>
        <w:t>với</w:t>
      </w:r>
      <w:proofErr w:type="spellEnd"/>
      <w:r w:rsidR="00C93BBE" w:rsidRPr="00A41020">
        <w:rPr>
          <w:sz w:val="28"/>
          <w:szCs w:val="28"/>
        </w:rPr>
        <w:t xml:space="preserve"> </w:t>
      </w:r>
      <w:proofErr w:type="spellStart"/>
      <w:r w:rsidR="00C93BBE" w:rsidRPr="00A41020">
        <w:rPr>
          <w:sz w:val="28"/>
          <w:szCs w:val="28"/>
        </w:rPr>
        <w:t>dự</w:t>
      </w:r>
      <w:proofErr w:type="spellEnd"/>
      <w:r w:rsidR="00C93BBE" w:rsidRPr="00A41020">
        <w:rPr>
          <w:sz w:val="28"/>
          <w:szCs w:val="28"/>
        </w:rPr>
        <w:t xml:space="preserve"> </w:t>
      </w:r>
      <w:proofErr w:type="spellStart"/>
      <w:r w:rsidR="00C93BBE" w:rsidRPr="00A41020">
        <w:rPr>
          <w:sz w:val="28"/>
          <w:szCs w:val="28"/>
        </w:rPr>
        <w:t>án</w:t>
      </w:r>
      <w:proofErr w:type="spellEnd"/>
      <w:r w:rsidR="00C93BBE" w:rsidRPr="00A41020">
        <w:rPr>
          <w:sz w:val="28"/>
          <w:szCs w:val="28"/>
        </w:rPr>
        <w:t xml:space="preserve"> </w:t>
      </w:r>
      <w:proofErr w:type="spellStart"/>
      <w:r w:rsidR="00C93BBE" w:rsidRPr="00A41020">
        <w:rPr>
          <w:sz w:val="28"/>
          <w:szCs w:val="28"/>
        </w:rPr>
        <w:t>Luật</w:t>
      </w:r>
      <w:proofErr w:type="spellEnd"/>
      <w:r w:rsidR="00C93BBE" w:rsidRPr="00A41020">
        <w:rPr>
          <w:sz w:val="28"/>
          <w:szCs w:val="28"/>
        </w:rPr>
        <w:t xml:space="preserve"> </w:t>
      </w:r>
      <w:proofErr w:type="spellStart"/>
      <w:r w:rsidR="00C93BBE" w:rsidRPr="00A41020">
        <w:rPr>
          <w:sz w:val="28"/>
          <w:szCs w:val="28"/>
        </w:rPr>
        <w:t>Trật</w:t>
      </w:r>
      <w:proofErr w:type="spellEnd"/>
      <w:r w:rsidR="00C93BBE" w:rsidRPr="00A41020">
        <w:rPr>
          <w:sz w:val="28"/>
          <w:szCs w:val="28"/>
        </w:rPr>
        <w:t xml:space="preserve"> </w:t>
      </w:r>
      <w:proofErr w:type="spellStart"/>
      <w:r w:rsidR="00C93BBE" w:rsidRPr="00A41020">
        <w:rPr>
          <w:sz w:val="28"/>
          <w:szCs w:val="28"/>
        </w:rPr>
        <w:t>tự</w:t>
      </w:r>
      <w:proofErr w:type="spellEnd"/>
      <w:r w:rsidR="00C93BBE" w:rsidRPr="00A41020">
        <w:rPr>
          <w:sz w:val="28"/>
          <w:szCs w:val="28"/>
        </w:rPr>
        <w:t xml:space="preserve">, an </w:t>
      </w:r>
      <w:proofErr w:type="spellStart"/>
      <w:r w:rsidR="00C93BBE" w:rsidRPr="00A41020">
        <w:rPr>
          <w:sz w:val="28"/>
          <w:szCs w:val="28"/>
        </w:rPr>
        <w:t>toàn</w:t>
      </w:r>
      <w:proofErr w:type="spellEnd"/>
      <w:r w:rsidR="00C93BBE" w:rsidRPr="00A41020">
        <w:rPr>
          <w:sz w:val="28"/>
          <w:szCs w:val="28"/>
        </w:rPr>
        <w:t xml:space="preserve"> </w:t>
      </w:r>
      <w:proofErr w:type="spellStart"/>
      <w:r w:rsidR="00C93BBE" w:rsidRPr="00A41020">
        <w:rPr>
          <w:sz w:val="28"/>
          <w:szCs w:val="28"/>
        </w:rPr>
        <w:t>giao</w:t>
      </w:r>
      <w:proofErr w:type="spellEnd"/>
      <w:r w:rsidR="00C93BBE" w:rsidRPr="00A41020">
        <w:rPr>
          <w:sz w:val="28"/>
          <w:szCs w:val="28"/>
        </w:rPr>
        <w:t xml:space="preserve"> </w:t>
      </w:r>
      <w:proofErr w:type="spellStart"/>
      <w:r w:rsidR="00C93BBE" w:rsidRPr="00A41020">
        <w:rPr>
          <w:sz w:val="28"/>
          <w:szCs w:val="28"/>
        </w:rPr>
        <w:t>thông</w:t>
      </w:r>
      <w:proofErr w:type="spellEnd"/>
      <w:r w:rsidR="00C93BBE" w:rsidRPr="00A41020">
        <w:rPr>
          <w:sz w:val="28"/>
          <w:szCs w:val="28"/>
        </w:rPr>
        <w:t xml:space="preserve"> </w:t>
      </w:r>
      <w:proofErr w:type="spellStart"/>
      <w:r w:rsidR="00C93BBE" w:rsidRPr="00A41020">
        <w:rPr>
          <w:sz w:val="28"/>
          <w:szCs w:val="28"/>
        </w:rPr>
        <w:t>đường</w:t>
      </w:r>
      <w:proofErr w:type="spellEnd"/>
      <w:r w:rsidR="00C93BBE" w:rsidRPr="00A41020">
        <w:rPr>
          <w:sz w:val="28"/>
          <w:szCs w:val="28"/>
        </w:rPr>
        <w:t xml:space="preserve"> </w:t>
      </w:r>
      <w:proofErr w:type="spellStart"/>
      <w:r w:rsidR="00C93BBE" w:rsidRPr="00A41020">
        <w:rPr>
          <w:sz w:val="28"/>
          <w:szCs w:val="28"/>
        </w:rPr>
        <w:t>bộ</w:t>
      </w:r>
      <w:proofErr w:type="spellEnd"/>
      <w:r w:rsidR="00C93BBE" w:rsidRPr="00A41020">
        <w:rPr>
          <w:sz w:val="28"/>
          <w:szCs w:val="28"/>
        </w:rPr>
        <w:t xml:space="preserve">; </w:t>
      </w:r>
      <w:proofErr w:type="spellStart"/>
      <w:r w:rsidR="00C93BBE" w:rsidRPr="00A41020">
        <w:rPr>
          <w:sz w:val="28"/>
          <w:szCs w:val="28"/>
        </w:rPr>
        <w:t>ngày</w:t>
      </w:r>
      <w:proofErr w:type="spellEnd"/>
      <w:r w:rsidR="00C93BBE" w:rsidRPr="00A41020">
        <w:rPr>
          <w:sz w:val="28"/>
          <w:szCs w:val="28"/>
        </w:rPr>
        <w:t xml:space="preserve"> 13/7/2023, </w:t>
      </w:r>
      <w:proofErr w:type="spellStart"/>
      <w:r w:rsidR="00C93BBE" w:rsidRPr="00A41020">
        <w:rPr>
          <w:sz w:val="28"/>
          <w:szCs w:val="28"/>
        </w:rPr>
        <w:t>tại</w:t>
      </w:r>
      <w:proofErr w:type="spellEnd"/>
      <w:r w:rsidR="00C93BBE" w:rsidRPr="00A41020">
        <w:rPr>
          <w:sz w:val="28"/>
          <w:szCs w:val="28"/>
        </w:rPr>
        <w:t xml:space="preserve"> </w:t>
      </w:r>
      <w:proofErr w:type="spellStart"/>
      <w:r w:rsidR="00C93BBE" w:rsidRPr="00A41020">
        <w:rPr>
          <w:sz w:val="28"/>
          <w:szCs w:val="28"/>
        </w:rPr>
        <w:t>Phiên</w:t>
      </w:r>
      <w:proofErr w:type="spellEnd"/>
      <w:r w:rsidR="00C93BBE" w:rsidRPr="00A41020">
        <w:rPr>
          <w:sz w:val="28"/>
          <w:szCs w:val="28"/>
        </w:rPr>
        <w:t xml:space="preserve"> </w:t>
      </w:r>
      <w:proofErr w:type="spellStart"/>
      <w:r w:rsidR="00C93BBE" w:rsidRPr="00A41020">
        <w:rPr>
          <w:sz w:val="28"/>
          <w:szCs w:val="28"/>
        </w:rPr>
        <w:t>họp</w:t>
      </w:r>
      <w:proofErr w:type="spellEnd"/>
      <w:r w:rsidR="00C93BBE" w:rsidRPr="00A41020">
        <w:rPr>
          <w:sz w:val="28"/>
          <w:szCs w:val="28"/>
        </w:rPr>
        <w:t xml:space="preserve"> </w:t>
      </w:r>
      <w:proofErr w:type="spellStart"/>
      <w:r w:rsidR="00C93BBE" w:rsidRPr="00A41020">
        <w:rPr>
          <w:sz w:val="28"/>
          <w:szCs w:val="28"/>
        </w:rPr>
        <w:t>thứ</w:t>
      </w:r>
      <w:proofErr w:type="spellEnd"/>
      <w:r w:rsidR="00C93BBE" w:rsidRPr="00A41020">
        <w:rPr>
          <w:sz w:val="28"/>
          <w:szCs w:val="28"/>
        </w:rPr>
        <w:t xml:space="preserve"> 24, </w:t>
      </w:r>
      <w:proofErr w:type="spellStart"/>
      <w:r w:rsidR="00C93BBE" w:rsidRPr="00A41020">
        <w:rPr>
          <w:sz w:val="28"/>
          <w:szCs w:val="28"/>
        </w:rPr>
        <w:t>Uỷ</w:t>
      </w:r>
      <w:proofErr w:type="spellEnd"/>
      <w:r w:rsidR="00C93BBE" w:rsidRPr="00A41020">
        <w:rPr>
          <w:sz w:val="28"/>
          <w:szCs w:val="28"/>
        </w:rPr>
        <w:t xml:space="preserve"> ban Thường </w:t>
      </w:r>
      <w:proofErr w:type="spellStart"/>
      <w:r w:rsidR="00C93BBE" w:rsidRPr="00A41020">
        <w:rPr>
          <w:sz w:val="28"/>
          <w:szCs w:val="28"/>
        </w:rPr>
        <w:t>vụ</w:t>
      </w:r>
      <w:proofErr w:type="spellEnd"/>
      <w:r w:rsidR="00C93BBE" w:rsidRPr="00A41020">
        <w:rPr>
          <w:sz w:val="28"/>
          <w:szCs w:val="28"/>
        </w:rPr>
        <w:t xml:space="preserve"> Quốc </w:t>
      </w:r>
      <w:proofErr w:type="spellStart"/>
      <w:r w:rsidR="00C93BBE" w:rsidRPr="00A41020">
        <w:rPr>
          <w:sz w:val="28"/>
          <w:szCs w:val="28"/>
        </w:rPr>
        <w:t>hội</w:t>
      </w:r>
      <w:proofErr w:type="spellEnd"/>
      <w:r w:rsidR="00C93BBE" w:rsidRPr="00A41020">
        <w:rPr>
          <w:sz w:val="28"/>
          <w:szCs w:val="28"/>
        </w:rPr>
        <w:t xml:space="preserve"> </w:t>
      </w:r>
      <w:proofErr w:type="spellStart"/>
      <w:r w:rsidR="00C93BBE" w:rsidRPr="00A41020">
        <w:rPr>
          <w:sz w:val="28"/>
          <w:szCs w:val="28"/>
        </w:rPr>
        <w:t>đã</w:t>
      </w:r>
      <w:proofErr w:type="spellEnd"/>
      <w:r w:rsidR="00C93BBE" w:rsidRPr="00A41020">
        <w:rPr>
          <w:sz w:val="28"/>
          <w:szCs w:val="28"/>
        </w:rPr>
        <w:t xml:space="preserve"> </w:t>
      </w:r>
      <w:proofErr w:type="spellStart"/>
      <w:r w:rsidR="00C93BBE" w:rsidRPr="00A41020">
        <w:rPr>
          <w:sz w:val="28"/>
          <w:szCs w:val="28"/>
        </w:rPr>
        <w:t>cho</w:t>
      </w:r>
      <w:proofErr w:type="spellEnd"/>
      <w:r w:rsidR="00C93BBE" w:rsidRPr="00A41020">
        <w:rPr>
          <w:sz w:val="28"/>
          <w:szCs w:val="28"/>
        </w:rPr>
        <w:t xml:space="preserve"> ý </w:t>
      </w:r>
      <w:proofErr w:type="spellStart"/>
      <w:r w:rsidR="00C93BBE" w:rsidRPr="00A41020">
        <w:rPr>
          <w:sz w:val="28"/>
          <w:szCs w:val="28"/>
        </w:rPr>
        <w:t>kiến</w:t>
      </w:r>
      <w:proofErr w:type="spellEnd"/>
      <w:r w:rsidR="00C93BBE" w:rsidRPr="00A41020">
        <w:rPr>
          <w:sz w:val="28"/>
          <w:szCs w:val="28"/>
        </w:rPr>
        <w:t xml:space="preserve"> </w:t>
      </w:r>
      <w:proofErr w:type="spellStart"/>
      <w:r w:rsidR="00C93BBE" w:rsidRPr="00A41020">
        <w:rPr>
          <w:sz w:val="28"/>
          <w:szCs w:val="28"/>
        </w:rPr>
        <w:t>đối</w:t>
      </w:r>
      <w:proofErr w:type="spellEnd"/>
      <w:r w:rsidR="00C93BBE" w:rsidRPr="00A41020">
        <w:rPr>
          <w:sz w:val="28"/>
          <w:szCs w:val="28"/>
        </w:rPr>
        <w:t xml:space="preserve"> </w:t>
      </w:r>
      <w:proofErr w:type="spellStart"/>
      <w:r w:rsidR="00C93BBE" w:rsidRPr="00A41020">
        <w:rPr>
          <w:sz w:val="28"/>
          <w:szCs w:val="28"/>
        </w:rPr>
        <w:t>với</w:t>
      </w:r>
      <w:proofErr w:type="spellEnd"/>
      <w:r w:rsidR="00C93BBE" w:rsidRPr="00A41020">
        <w:rPr>
          <w:sz w:val="28"/>
          <w:szCs w:val="28"/>
        </w:rPr>
        <w:t xml:space="preserve"> </w:t>
      </w:r>
      <w:proofErr w:type="spellStart"/>
      <w:r w:rsidR="00C93BBE" w:rsidRPr="00A41020">
        <w:rPr>
          <w:sz w:val="28"/>
          <w:szCs w:val="28"/>
        </w:rPr>
        <w:t>dự</w:t>
      </w:r>
      <w:proofErr w:type="spellEnd"/>
      <w:r w:rsidR="00C93BBE" w:rsidRPr="00A41020">
        <w:rPr>
          <w:sz w:val="28"/>
          <w:szCs w:val="28"/>
        </w:rPr>
        <w:t xml:space="preserve"> </w:t>
      </w:r>
      <w:proofErr w:type="spellStart"/>
      <w:r w:rsidR="00C93BBE" w:rsidRPr="00A41020">
        <w:rPr>
          <w:sz w:val="28"/>
          <w:szCs w:val="28"/>
        </w:rPr>
        <w:t>án</w:t>
      </w:r>
      <w:proofErr w:type="spellEnd"/>
      <w:r w:rsidR="00C93BBE" w:rsidRPr="00A41020">
        <w:rPr>
          <w:sz w:val="28"/>
          <w:szCs w:val="28"/>
        </w:rPr>
        <w:t xml:space="preserve"> </w:t>
      </w:r>
      <w:proofErr w:type="spellStart"/>
      <w:r w:rsidR="00C93BBE" w:rsidRPr="00A41020">
        <w:rPr>
          <w:sz w:val="28"/>
          <w:szCs w:val="28"/>
        </w:rPr>
        <w:t>Luật</w:t>
      </w:r>
      <w:proofErr w:type="spellEnd"/>
      <w:r w:rsidR="00C93BBE" w:rsidRPr="00A41020">
        <w:rPr>
          <w:sz w:val="28"/>
          <w:szCs w:val="28"/>
        </w:rPr>
        <w:t xml:space="preserve">, </w:t>
      </w:r>
      <w:proofErr w:type="spellStart"/>
      <w:r w:rsidR="00C93BBE" w:rsidRPr="00A41020">
        <w:rPr>
          <w:sz w:val="28"/>
          <w:szCs w:val="28"/>
        </w:rPr>
        <w:t>trong</w:t>
      </w:r>
      <w:proofErr w:type="spellEnd"/>
      <w:r w:rsidR="00C93BBE" w:rsidRPr="00A41020">
        <w:rPr>
          <w:sz w:val="28"/>
          <w:szCs w:val="28"/>
        </w:rPr>
        <w:t xml:space="preserve"> </w:t>
      </w:r>
      <w:proofErr w:type="spellStart"/>
      <w:r w:rsidR="00C93BBE" w:rsidRPr="00A41020">
        <w:rPr>
          <w:sz w:val="28"/>
          <w:szCs w:val="28"/>
        </w:rPr>
        <w:t>đó</w:t>
      </w:r>
      <w:proofErr w:type="spellEnd"/>
      <w:r w:rsidR="00C93BBE" w:rsidRPr="00A41020">
        <w:rPr>
          <w:sz w:val="28"/>
          <w:szCs w:val="28"/>
        </w:rPr>
        <w:t xml:space="preserve"> </w:t>
      </w:r>
      <w:proofErr w:type="spellStart"/>
      <w:r w:rsidR="00C93BBE" w:rsidRPr="00A41020">
        <w:rPr>
          <w:sz w:val="28"/>
          <w:szCs w:val="28"/>
        </w:rPr>
        <w:t>giao</w:t>
      </w:r>
      <w:proofErr w:type="spellEnd"/>
      <w:r w:rsidR="00C93BBE" w:rsidRPr="00A41020">
        <w:rPr>
          <w:sz w:val="28"/>
          <w:szCs w:val="28"/>
        </w:rPr>
        <w:t xml:space="preserve"> </w:t>
      </w:r>
      <w:proofErr w:type="spellStart"/>
      <w:r w:rsidR="00C93BBE" w:rsidRPr="00A41020">
        <w:rPr>
          <w:sz w:val="28"/>
          <w:szCs w:val="28"/>
        </w:rPr>
        <w:t>Chính</w:t>
      </w:r>
      <w:proofErr w:type="spellEnd"/>
      <w:r w:rsidR="00C93BBE" w:rsidRPr="00A41020">
        <w:rPr>
          <w:sz w:val="28"/>
          <w:szCs w:val="28"/>
        </w:rPr>
        <w:t xml:space="preserve"> </w:t>
      </w:r>
      <w:proofErr w:type="spellStart"/>
      <w:r w:rsidR="00C93BBE" w:rsidRPr="00A41020">
        <w:rPr>
          <w:sz w:val="28"/>
          <w:szCs w:val="28"/>
        </w:rPr>
        <w:t>phủ</w:t>
      </w:r>
      <w:proofErr w:type="spellEnd"/>
      <w:r w:rsidR="00C93BBE" w:rsidRPr="00A41020">
        <w:rPr>
          <w:sz w:val="28"/>
          <w:szCs w:val="28"/>
        </w:rPr>
        <w:t xml:space="preserve">, </w:t>
      </w:r>
      <w:proofErr w:type="spellStart"/>
      <w:r w:rsidR="00C93BBE" w:rsidRPr="00A41020">
        <w:rPr>
          <w:sz w:val="28"/>
          <w:szCs w:val="28"/>
        </w:rPr>
        <w:t>cơ</w:t>
      </w:r>
      <w:proofErr w:type="spellEnd"/>
      <w:r w:rsidR="00C93BBE" w:rsidRPr="00A41020">
        <w:rPr>
          <w:sz w:val="28"/>
          <w:szCs w:val="28"/>
        </w:rPr>
        <w:t xml:space="preserve"> </w:t>
      </w:r>
      <w:proofErr w:type="spellStart"/>
      <w:r w:rsidR="00C93BBE" w:rsidRPr="00A41020">
        <w:rPr>
          <w:sz w:val="28"/>
          <w:szCs w:val="28"/>
        </w:rPr>
        <w:t>quan</w:t>
      </w:r>
      <w:proofErr w:type="spellEnd"/>
      <w:r w:rsidR="00C93BBE" w:rsidRPr="00A41020">
        <w:rPr>
          <w:sz w:val="28"/>
          <w:szCs w:val="28"/>
        </w:rPr>
        <w:t xml:space="preserve"> </w:t>
      </w:r>
      <w:proofErr w:type="spellStart"/>
      <w:r w:rsidR="00C93BBE" w:rsidRPr="00A41020">
        <w:rPr>
          <w:sz w:val="28"/>
          <w:szCs w:val="28"/>
        </w:rPr>
        <w:t>soạn</w:t>
      </w:r>
      <w:proofErr w:type="spellEnd"/>
      <w:r w:rsidR="00C93BBE" w:rsidRPr="00A41020">
        <w:rPr>
          <w:sz w:val="28"/>
          <w:szCs w:val="28"/>
        </w:rPr>
        <w:t xml:space="preserve"> </w:t>
      </w:r>
      <w:proofErr w:type="spellStart"/>
      <w:r w:rsidR="00C93BBE" w:rsidRPr="00A41020">
        <w:rPr>
          <w:sz w:val="28"/>
          <w:szCs w:val="28"/>
        </w:rPr>
        <w:t>thảo</w:t>
      </w:r>
      <w:proofErr w:type="spellEnd"/>
      <w:r w:rsidR="00C93BBE" w:rsidRPr="00A41020">
        <w:rPr>
          <w:sz w:val="28"/>
          <w:szCs w:val="28"/>
        </w:rPr>
        <w:t xml:space="preserve"> </w:t>
      </w:r>
      <w:proofErr w:type="spellStart"/>
      <w:r w:rsidR="00C93BBE" w:rsidRPr="00A41020">
        <w:rPr>
          <w:sz w:val="28"/>
          <w:szCs w:val="28"/>
        </w:rPr>
        <w:t>tiếp</w:t>
      </w:r>
      <w:proofErr w:type="spellEnd"/>
      <w:r w:rsidR="00C93BBE" w:rsidRPr="00A41020">
        <w:rPr>
          <w:sz w:val="28"/>
          <w:szCs w:val="28"/>
        </w:rPr>
        <w:t xml:space="preserve"> </w:t>
      </w:r>
      <w:proofErr w:type="spellStart"/>
      <w:r w:rsidR="00C93BBE" w:rsidRPr="00A41020">
        <w:rPr>
          <w:sz w:val="28"/>
          <w:szCs w:val="28"/>
        </w:rPr>
        <w:t>thu</w:t>
      </w:r>
      <w:proofErr w:type="spellEnd"/>
      <w:r w:rsidR="00C93BBE" w:rsidRPr="00A41020">
        <w:rPr>
          <w:sz w:val="28"/>
          <w:szCs w:val="28"/>
        </w:rPr>
        <w:t xml:space="preserve"> ý </w:t>
      </w:r>
      <w:proofErr w:type="spellStart"/>
      <w:r w:rsidR="00C93BBE" w:rsidRPr="00A41020">
        <w:rPr>
          <w:sz w:val="28"/>
          <w:szCs w:val="28"/>
        </w:rPr>
        <w:t>kiến</w:t>
      </w:r>
      <w:proofErr w:type="spellEnd"/>
      <w:r w:rsidR="00C93BBE" w:rsidRPr="00A41020">
        <w:rPr>
          <w:sz w:val="28"/>
          <w:szCs w:val="28"/>
        </w:rPr>
        <w:t xml:space="preserve"> </w:t>
      </w:r>
      <w:proofErr w:type="spellStart"/>
      <w:r w:rsidR="00C93BBE" w:rsidRPr="00A41020">
        <w:rPr>
          <w:sz w:val="28"/>
          <w:szCs w:val="28"/>
        </w:rPr>
        <w:t>của</w:t>
      </w:r>
      <w:proofErr w:type="spellEnd"/>
      <w:r w:rsidR="00C93BBE" w:rsidRPr="00A41020">
        <w:rPr>
          <w:sz w:val="28"/>
          <w:szCs w:val="28"/>
        </w:rPr>
        <w:t xml:space="preserve"> </w:t>
      </w:r>
      <w:proofErr w:type="spellStart"/>
      <w:r w:rsidR="00C93BBE" w:rsidRPr="00A41020">
        <w:rPr>
          <w:sz w:val="28"/>
          <w:szCs w:val="28"/>
        </w:rPr>
        <w:t>Ủy</w:t>
      </w:r>
      <w:proofErr w:type="spellEnd"/>
      <w:r w:rsidR="00C93BBE" w:rsidRPr="00A41020">
        <w:rPr>
          <w:sz w:val="28"/>
          <w:szCs w:val="28"/>
        </w:rPr>
        <w:t xml:space="preserve"> ban Thường </w:t>
      </w:r>
      <w:proofErr w:type="spellStart"/>
      <w:r w:rsidR="00C93BBE" w:rsidRPr="00A41020">
        <w:rPr>
          <w:sz w:val="28"/>
          <w:szCs w:val="28"/>
        </w:rPr>
        <w:t>vụ</w:t>
      </w:r>
      <w:proofErr w:type="spellEnd"/>
      <w:r w:rsidR="00C93BBE" w:rsidRPr="00A41020">
        <w:rPr>
          <w:sz w:val="28"/>
          <w:szCs w:val="28"/>
        </w:rPr>
        <w:t xml:space="preserve"> Quốc </w:t>
      </w:r>
      <w:proofErr w:type="spellStart"/>
      <w:r w:rsidR="00C93BBE" w:rsidRPr="00A41020">
        <w:rPr>
          <w:sz w:val="28"/>
          <w:szCs w:val="28"/>
        </w:rPr>
        <w:t>hội</w:t>
      </w:r>
      <w:proofErr w:type="spellEnd"/>
      <w:r w:rsidR="00C93BBE" w:rsidRPr="00A41020">
        <w:rPr>
          <w:sz w:val="28"/>
          <w:szCs w:val="28"/>
        </w:rPr>
        <w:t xml:space="preserve"> </w:t>
      </w:r>
      <w:proofErr w:type="spellStart"/>
      <w:r w:rsidR="00C93BBE" w:rsidRPr="00A41020">
        <w:rPr>
          <w:sz w:val="28"/>
          <w:szCs w:val="28"/>
        </w:rPr>
        <w:t>và</w:t>
      </w:r>
      <w:proofErr w:type="spellEnd"/>
      <w:r w:rsidR="00C93BBE" w:rsidRPr="00A41020">
        <w:rPr>
          <w:sz w:val="28"/>
          <w:szCs w:val="28"/>
        </w:rPr>
        <w:t xml:space="preserve"> </w:t>
      </w:r>
      <w:proofErr w:type="spellStart"/>
      <w:r w:rsidR="00C93BBE" w:rsidRPr="00A41020">
        <w:rPr>
          <w:sz w:val="28"/>
          <w:szCs w:val="28"/>
        </w:rPr>
        <w:t>báo</w:t>
      </w:r>
      <w:proofErr w:type="spellEnd"/>
      <w:r w:rsidR="00C93BBE" w:rsidRPr="00A41020">
        <w:rPr>
          <w:sz w:val="28"/>
          <w:szCs w:val="28"/>
        </w:rPr>
        <w:t xml:space="preserve"> </w:t>
      </w:r>
      <w:proofErr w:type="spellStart"/>
      <w:r w:rsidR="00C93BBE" w:rsidRPr="00A41020">
        <w:rPr>
          <w:sz w:val="28"/>
          <w:szCs w:val="28"/>
        </w:rPr>
        <w:t>cáo</w:t>
      </w:r>
      <w:proofErr w:type="spellEnd"/>
      <w:r w:rsidR="00C93BBE" w:rsidRPr="00A41020">
        <w:rPr>
          <w:sz w:val="28"/>
          <w:szCs w:val="28"/>
        </w:rPr>
        <w:t xml:space="preserve"> </w:t>
      </w:r>
      <w:proofErr w:type="spellStart"/>
      <w:r w:rsidR="00C93BBE" w:rsidRPr="00A41020">
        <w:rPr>
          <w:sz w:val="28"/>
          <w:szCs w:val="28"/>
        </w:rPr>
        <w:t>thẩm</w:t>
      </w:r>
      <w:proofErr w:type="spellEnd"/>
      <w:r w:rsidR="00C93BBE" w:rsidRPr="00A41020">
        <w:rPr>
          <w:sz w:val="28"/>
          <w:szCs w:val="28"/>
        </w:rPr>
        <w:t xml:space="preserve"> </w:t>
      </w:r>
      <w:proofErr w:type="spellStart"/>
      <w:r w:rsidR="00C93BBE" w:rsidRPr="00A41020">
        <w:rPr>
          <w:sz w:val="28"/>
          <w:szCs w:val="28"/>
        </w:rPr>
        <w:t>tra</w:t>
      </w:r>
      <w:proofErr w:type="spellEnd"/>
      <w:r w:rsidR="00C93BBE" w:rsidRPr="00A41020">
        <w:rPr>
          <w:sz w:val="28"/>
          <w:szCs w:val="28"/>
        </w:rPr>
        <w:t xml:space="preserve"> </w:t>
      </w:r>
      <w:proofErr w:type="spellStart"/>
      <w:r w:rsidR="00C93BBE" w:rsidRPr="00A41020">
        <w:rPr>
          <w:sz w:val="28"/>
          <w:szCs w:val="28"/>
        </w:rPr>
        <w:t>sơ</w:t>
      </w:r>
      <w:proofErr w:type="spellEnd"/>
      <w:r w:rsidR="00C93BBE" w:rsidRPr="00A41020">
        <w:rPr>
          <w:sz w:val="28"/>
          <w:szCs w:val="28"/>
        </w:rPr>
        <w:t xml:space="preserve"> </w:t>
      </w:r>
      <w:proofErr w:type="spellStart"/>
      <w:r w:rsidR="00C93BBE" w:rsidRPr="00A41020">
        <w:rPr>
          <w:sz w:val="28"/>
          <w:szCs w:val="28"/>
        </w:rPr>
        <w:t>bộ</w:t>
      </w:r>
      <w:proofErr w:type="spellEnd"/>
      <w:r w:rsidR="00C93BBE" w:rsidRPr="00A41020">
        <w:rPr>
          <w:sz w:val="28"/>
          <w:szCs w:val="28"/>
        </w:rPr>
        <w:t xml:space="preserve"> </w:t>
      </w:r>
      <w:proofErr w:type="spellStart"/>
      <w:r w:rsidR="00C93BBE" w:rsidRPr="00A41020">
        <w:rPr>
          <w:sz w:val="28"/>
          <w:szCs w:val="28"/>
        </w:rPr>
        <w:t>của</w:t>
      </w:r>
      <w:proofErr w:type="spellEnd"/>
      <w:r w:rsidR="00C93BBE" w:rsidRPr="00A41020">
        <w:rPr>
          <w:sz w:val="28"/>
          <w:szCs w:val="28"/>
        </w:rPr>
        <w:t xml:space="preserve"> Thường </w:t>
      </w:r>
      <w:proofErr w:type="spellStart"/>
      <w:r w:rsidR="00C93BBE" w:rsidRPr="00A41020">
        <w:rPr>
          <w:sz w:val="28"/>
          <w:szCs w:val="28"/>
        </w:rPr>
        <w:t>trực</w:t>
      </w:r>
      <w:proofErr w:type="spellEnd"/>
      <w:r w:rsidR="00C93BBE" w:rsidRPr="00A41020">
        <w:rPr>
          <w:sz w:val="28"/>
          <w:szCs w:val="28"/>
        </w:rPr>
        <w:t xml:space="preserve"> </w:t>
      </w:r>
      <w:proofErr w:type="spellStart"/>
      <w:r w:rsidR="00C93BBE" w:rsidRPr="00A41020">
        <w:rPr>
          <w:sz w:val="28"/>
          <w:szCs w:val="28"/>
        </w:rPr>
        <w:t>Ủy</w:t>
      </w:r>
      <w:proofErr w:type="spellEnd"/>
      <w:r w:rsidR="00C93BBE" w:rsidRPr="00A41020">
        <w:rPr>
          <w:sz w:val="28"/>
          <w:szCs w:val="28"/>
        </w:rPr>
        <w:t xml:space="preserve"> ban Quốc </w:t>
      </w:r>
      <w:proofErr w:type="spellStart"/>
      <w:r w:rsidR="00C93BBE" w:rsidRPr="00A41020">
        <w:rPr>
          <w:sz w:val="28"/>
          <w:szCs w:val="28"/>
        </w:rPr>
        <w:t>phòng</w:t>
      </w:r>
      <w:proofErr w:type="spellEnd"/>
      <w:r w:rsidR="00C93BBE" w:rsidRPr="00A41020">
        <w:rPr>
          <w:sz w:val="28"/>
          <w:szCs w:val="28"/>
        </w:rPr>
        <w:t xml:space="preserve"> </w:t>
      </w:r>
      <w:proofErr w:type="spellStart"/>
      <w:r w:rsidR="00C93BBE" w:rsidRPr="00A41020">
        <w:rPr>
          <w:sz w:val="28"/>
          <w:szCs w:val="28"/>
        </w:rPr>
        <w:t>và</w:t>
      </w:r>
      <w:proofErr w:type="spellEnd"/>
      <w:r w:rsidR="00C93BBE" w:rsidRPr="00A41020">
        <w:rPr>
          <w:sz w:val="28"/>
          <w:szCs w:val="28"/>
        </w:rPr>
        <w:t xml:space="preserve"> An </w:t>
      </w:r>
      <w:proofErr w:type="spellStart"/>
      <w:r w:rsidR="00C93BBE" w:rsidRPr="00A41020">
        <w:rPr>
          <w:sz w:val="28"/>
          <w:szCs w:val="28"/>
        </w:rPr>
        <w:t>ninh</w:t>
      </w:r>
      <w:proofErr w:type="spellEnd"/>
      <w:r w:rsidR="00C93BBE" w:rsidRPr="00A41020">
        <w:rPr>
          <w:sz w:val="28"/>
          <w:szCs w:val="28"/>
        </w:rPr>
        <w:t xml:space="preserve">, </w:t>
      </w:r>
      <w:proofErr w:type="spellStart"/>
      <w:r w:rsidR="00C93BBE" w:rsidRPr="00A41020">
        <w:rPr>
          <w:sz w:val="28"/>
          <w:szCs w:val="28"/>
        </w:rPr>
        <w:t>khẩn</w:t>
      </w:r>
      <w:proofErr w:type="spellEnd"/>
      <w:r w:rsidR="00C93BBE" w:rsidRPr="00A41020">
        <w:rPr>
          <w:sz w:val="28"/>
          <w:szCs w:val="28"/>
        </w:rPr>
        <w:t xml:space="preserve"> </w:t>
      </w:r>
      <w:proofErr w:type="spellStart"/>
      <w:r w:rsidR="00C93BBE" w:rsidRPr="00A41020">
        <w:rPr>
          <w:sz w:val="28"/>
          <w:szCs w:val="28"/>
        </w:rPr>
        <w:t>trương</w:t>
      </w:r>
      <w:proofErr w:type="spellEnd"/>
      <w:r w:rsidR="00C93BBE" w:rsidRPr="00A41020">
        <w:rPr>
          <w:sz w:val="28"/>
          <w:szCs w:val="28"/>
        </w:rPr>
        <w:t xml:space="preserve"> </w:t>
      </w:r>
      <w:proofErr w:type="spellStart"/>
      <w:r w:rsidR="00C93BBE" w:rsidRPr="00A41020">
        <w:rPr>
          <w:sz w:val="28"/>
          <w:szCs w:val="28"/>
        </w:rPr>
        <w:t>hoàn</w:t>
      </w:r>
      <w:proofErr w:type="spellEnd"/>
      <w:r w:rsidR="00C93BBE" w:rsidRPr="00A41020">
        <w:rPr>
          <w:sz w:val="28"/>
          <w:szCs w:val="28"/>
        </w:rPr>
        <w:t xml:space="preserve"> </w:t>
      </w:r>
      <w:proofErr w:type="spellStart"/>
      <w:r w:rsidR="00C93BBE" w:rsidRPr="00A41020">
        <w:rPr>
          <w:sz w:val="28"/>
          <w:szCs w:val="28"/>
        </w:rPr>
        <w:t>thiện</w:t>
      </w:r>
      <w:proofErr w:type="spellEnd"/>
      <w:r w:rsidR="00C93BBE" w:rsidRPr="00A41020">
        <w:rPr>
          <w:sz w:val="28"/>
          <w:szCs w:val="28"/>
        </w:rPr>
        <w:t xml:space="preserve"> </w:t>
      </w:r>
      <w:proofErr w:type="spellStart"/>
      <w:r w:rsidR="00C93BBE" w:rsidRPr="00A41020">
        <w:rPr>
          <w:sz w:val="28"/>
          <w:szCs w:val="28"/>
        </w:rPr>
        <w:t>hồ</w:t>
      </w:r>
      <w:proofErr w:type="spellEnd"/>
      <w:r w:rsidR="00C93BBE" w:rsidRPr="00A41020">
        <w:rPr>
          <w:sz w:val="28"/>
          <w:szCs w:val="28"/>
        </w:rPr>
        <w:t xml:space="preserve"> </w:t>
      </w:r>
      <w:proofErr w:type="spellStart"/>
      <w:r w:rsidR="00C93BBE" w:rsidRPr="00A41020">
        <w:rPr>
          <w:sz w:val="28"/>
          <w:szCs w:val="28"/>
        </w:rPr>
        <w:t>sơ</w:t>
      </w:r>
      <w:proofErr w:type="spellEnd"/>
      <w:r w:rsidR="00C93BBE" w:rsidRPr="00A41020">
        <w:rPr>
          <w:sz w:val="28"/>
          <w:szCs w:val="28"/>
        </w:rPr>
        <w:t xml:space="preserve"> </w:t>
      </w:r>
      <w:proofErr w:type="spellStart"/>
      <w:r w:rsidR="00C93BBE" w:rsidRPr="00A41020">
        <w:rPr>
          <w:sz w:val="28"/>
          <w:szCs w:val="28"/>
        </w:rPr>
        <w:t>dự</w:t>
      </w:r>
      <w:proofErr w:type="spellEnd"/>
      <w:r w:rsidR="00C93BBE" w:rsidRPr="00A41020">
        <w:rPr>
          <w:sz w:val="28"/>
          <w:szCs w:val="28"/>
        </w:rPr>
        <w:t xml:space="preserve"> </w:t>
      </w:r>
      <w:proofErr w:type="spellStart"/>
      <w:r w:rsidR="00C93BBE" w:rsidRPr="00A41020">
        <w:rPr>
          <w:sz w:val="28"/>
          <w:szCs w:val="28"/>
        </w:rPr>
        <w:t>án</w:t>
      </w:r>
      <w:proofErr w:type="spellEnd"/>
      <w:r w:rsidR="00C93BBE" w:rsidRPr="00A41020">
        <w:rPr>
          <w:sz w:val="28"/>
          <w:szCs w:val="28"/>
        </w:rPr>
        <w:t xml:space="preserve"> </w:t>
      </w:r>
      <w:proofErr w:type="spellStart"/>
      <w:r w:rsidR="00C93BBE" w:rsidRPr="00A41020">
        <w:rPr>
          <w:sz w:val="28"/>
          <w:szCs w:val="28"/>
        </w:rPr>
        <w:t>Luật</w:t>
      </w:r>
      <w:proofErr w:type="spellEnd"/>
      <w:r w:rsidR="00C93BBE" w:rsidRPr="00A41020">
        <w:rPr>
          <w:sz w:val="28"/>
          <w:szCs w:val="28"/>
        </w:rPr>
        <w:t xml:space="preserve"> </w:t>
      </w:r>
      <w:proofErr w:type="spellStart"/>
      <w:r w:rsidR="00C93BBE" w:rsidRPr="00A41020">
        <w:rPr>
          <w:sz w:val="28"/>
          <w:szCs w:val="28"/>
        </w:rPr>
        <w:t>để</w:t>
      </w:r>
      <w:proofErr w:type="spellEnd"/>
      <w:r w:rsidR="00C93BBE" w:rsidRPr="00A41020">
        <w:rPr>
          <w:sz w:val="28"/>
          <w:szCs w:val="28"/>
        </w:rPr>
        <w:t xml:space="preserve"> </w:t>
      </w:r>
      <w:proofErr w:type="spellStart"/>
      <w:r w:rsidR="00C93BBE" w:rsidRPr="00A41020">
        <w:rPr>
          <w:sz w:val="28"/>
          <w:szCs w:val="28"/>
        </w:rPr>
        <w:t>gửi</w:t>
      </w:r>
      <w:proofErr w:type="spellEnd"/>
      <w:r w:rsidR="00C93BBE" w:rsidRPr="00A41020">
        <w:rPr>
          <w:sz w:val="28"/>
          <w:szCs w:val="28"/>
        </w:rPr>
        <w:t xml:space="preserve"> </w:t>
      </w:r>
      <w:proofErr w:type="spellStart"/>
      <w:r w:rsidR="00C93BBE" w:rsidRPr="00A41020">
        <w:rPr>
          <w:sz w:val="28"/>
          <w:szCs w:val="28"/>
        </w:rPr>
        <w:t>các</w:t>
      </w:r>
      <w:proofErr w:type="spellEnd"/>
      <w:r w:rsidR="00C93BBE" w:rsidRPr="00A41020">
        <w:rPr>
          <w:sz w:val="28"/>
          <w:szCs w:val="28"/>
        </w:rPr>
        <w:t xml:space="preserve"> </w:t>
      </w:r>
      <w:proofErr w:type="spellStart"/>
      <w:r w:rsidR="00C93BBE" w:rsidRPr="00A41020">
        <w:rPr>
          <w:sz w:val="28"/>
          <w:szCs w:val="28"/>
        </w:rPr>
        <w:t>cơ</w:t>
      </w:r>
      <w:proofErr w:type="spellEnd"/>
      <w:r w:rsidR="00C93BBE" w:rsidRPr="00A41020">
        <w:rPr>
          <w:sz w:val="28"/>
          <w:szCs w:val="28"/>
        </w:rPr>
        <w:t xml:space="preserve"> </w:t>
      </w:r>
      <w:proofErr w:type="spellStart"/>
      <w:r w:rsidR="00C93BBE" w:rsidRPr="00A41020">
        <w:rPr>
          <w:sz w:val="28"/>
          <w:szCs w:val="28"/>
        </w:rPr>
        <w:t>quan</w:t>
      </w:r>
      <w:proofErr w:type="spellEnd"/>
      <w:r w:rsidR="00C93BBE" w:rsidRPr="00A41020">
        <w:rPr>
          <w:sz w:val="28"/>
          <w:szCs w:val="28"/>
        </w:rPr>
        <w:t xml:space="preserve"> </w:t>
      </w:r>
      <w:proofErr w:type="spellStart"/>
      <w:r w:rsidR="00C93BBE" w:rsidRPr="00A41020">
        <w:rPr>
          <w:sz w:val="28"/>
          <w:szCs w:val="28"/>
        </w:rPr>
        <w:t>thẩm</w:t>
      </w:r>
      <w:proofErr w:type="spellEnd"/>
      <w:r w:rsidR="00C93BBE" w:rsidRPr="00A41020">
        <w:rPr>
          <w:sz w:val="28"/>
          <w:szCs w:val="28"/>
        </w:rPr>
        <w:t xml:space="preserve"> </w:t>
      </w:r>
      <w:proofErr w:type="spellStart"/>
      <w:r w:rsidR="00C93BBE" w:rsidRPr="00A41020">
        <w:rPr>
          <w:sz w:val="28"/>
          <w:szCs w:val="28"/>
        </w:rPr>
        <w:t>tra</w:t>
      </w:r>
      <w:proofErr w:type="spellEnd"/>
      <w:r w:rsidR="00C93BBE" w:rsidRPr="00A41020">
        <w:rPr>
          <w:sz w:val="28"/>
          <w:szCs w:val="28"/>
        </w:rPr>
        <w:t xml:space="preserve"> </w:t>
      </w:r>
      <w:proofErr w:type="spellStart"/>
      <w:r w:rsidR="00C93BBE" w:rsidRPr="00A41020">
        <w:rPr>
          <w:sz w:val="28"/>
          <w:szCs w:val="28"/>
        </w:rPr>
        <w:t>và</w:t>
      </w:r>
      <w:proofErr w:type="spellEnd"/>
      <w:r w:rsidR="00C93BBE" w:rsidRPr="00A41020">
        <w:rPr>
          <w:sz w:val="28"/>
          <w:szCs w:val="28"/>
        </w:rPr>
        <w:t xml:space="preserve"> </w:t>
      </w:r>
      <w:proofErr w:type="spellStart"/>
      <w:r w:rsidR="00C93BBE" w:rsidRPr="00A41020">
        <w:rPr>
          <w:sz w:val="28"/>
          <w:szCs w:val="28"/>
        </w:rPr>
        <w:t>trình</w:t>
      </w:r>
      <w:proofErr w:type="spellEnd"/>
      <w:r w:rsidR="00C93BBE" w:rsidRPr="00A41020">
        <w:rPr>
          <w:sz w:val="28"/>
          <w:szCs w:val="28"/>
        </w:rPr>
        <w:t xml:space="preserve"> Quốc </w:t>
      </w:r>
      <w:proofErr w:type="spellStart"/>
      <w:r w:rsidR="00C93BBE" w:rsidRPr="00A41020">
        <w:rPr>
          <w:sz w:val="28"/>
          <w:szCs w:val="28"/>
        </w:rPr>
        <w:t>hội</w:t>
      </w:r>
      <w:proofErr w:type="spellEnd"/>
      <w:r w:rsidR="00C93BBE" w:rsidRPr="00A41020">
        <w:rPr>
          <w:sz w:val="28"/>
          <w:szCs w:val="28"/>
        </w:rPr>
        <w:t xml:space="preserve"> </w:t>
      </w:r>
      <w:proofErr w:type="spellStart"/>
      <w:r w:rsidR="00C93BBE" w:rsidRPr="00A41020">
        <w:rPr>
          <w:sz w:val="28"/>
          <w:szCs w:val="28"/>
        </w:rPr>
        <w:t>tại</w:t>
      </w:r>
      <w:proofErr w:type="spellEnd"/>
      <w:r w:rsidR="00C93BBE" w:rsidRPr="00A41020">
        <w:rPr>
          <w:sz w:val="28"/>
          <w:szCs w:val="28"/>
        </w:rPr>
        <w:t xml:space="preserve"> </w:t>
      </w:r>
      <w:proofErr w:type="spellStart"/>
      <w:r w:rsidR="00C93BBE" w:rsidRPr="00A41020">
        <w:rPr>
          <w:sz w:val="28"/>
          <w:szCs w:val="28"/>
        </w:rPr>
        <w:t>kỳ</w:t>
      </w:r>
      <w:proofErr w:type="spellEnd"/>
      <w:r w:rsidR="00C93BBE" w:rsidRPr="00A41020">
        <w:rPr>
          <w:sz w:val="28"/>
          <w:szCs w:val="28"/>
        </w:rPr>
        <w:t xml:space="preserve"> </w:t>
      </w:r>
      <w:proofErr w:type="spellStart"/>
      <w:r w:rsidR="00C93BBE" w:rsidRPr="00A41020">
        <w:rPr>
          <w:sz w:val="28"/>
          <w:szCs w:val="28"/>
        </w:rPr>
        <w:t>họp</w:t>
      </w:r>
      <w:proofErr w:type="spellEnd"/>
      <w:r w:rsidR="00C93BBE" w:rsidRPr="00A41020">
        <w:rPr>
          <w:sz w:val="28"/>
          <w:szCs w:val="28"/>
        </w:rPr>
        <w:t xml:space="preserve"> </w:t>
      </w:r>
      <w:proofErr w:type="spellStart"/>
      <w:r w:rsidR="00C93BBE" w:rsidRPr="00A41020">
        <w:rPr>
          <w:sz w:val="28"/>
          <w:szCs w:val="28"/>
        </w:rPr>
        <w:t>thứ</w:t>
      </w:r>
      <w:proofErr w:type="spellEnd"/>
      <w:r w:rsidR="00C93BBE" w:rsidRPr="00A41020">
        <w:rPr>
          <w:sz w:val="28"/>
          <w:szCs w:val="28"/>
        </w:rPr>
        <w:t xml:space="preserve"> 6 (</w:t>
      </w:r>
      <w:proofErr w:type="spellStart"/>
      <w:r w:rsidR="00C93BBE" w:rsidRPr="00A41020">
        <w:rPr>
          <w:sz w:val="28"/>
          <w:szCs w:val="28"/>
        </w:rPr>
        <w:t>tháng</w:t>
      </w:r>
      <w:proofErr w:type="spellEnd"/>
      <w:r w:rsidR="00C93BBE" w:rsidRPr="00A41020">
        <w:rPr>
          <w:sz w:val="28"/>
          <w:szCs w:val="28"/>
        </w:rPr>
        <w:t xml:space="preserve"> 10/2023).</w:t>
      </w:r>
      <w:r w:rsidR="00D23444" w:rsidRPr="00A41020">
        <w:rPr>
          <w:sz w:val="28"/>
          <w:szCs w:val="28"/>
        </w:rPr>
        <w:t xml:space="preserve"> </w:t>
      </w:r>
      <w:proofErr w:type="spellStart"/>
      <w:r w:rsidR="00FB2116" w:rsidRPr="00A41020">
        <w:rPr>
          <w:sz w:val="28"/>
          <w:szCs w:val="28"/>
        </w:rPr>
        <w:t>Ngày</w:t>
      </w:r>
      <w:proofErr w:type="spellEnd"/>
      <w:r w:rsidR="00FB2116" w:rsidRPr="00A41020">
        <w:rPr>
          <w:sz w:val="28"/>
          <w:szCs w:val="28"/>
        </w:rPr>
        <w:t xml:space="preserve"> 10/8/2023, </w:t>
      </w:r>
      <w:proofErr w:type="spellStart"/>
      <w:r w:rsidR="00FB2116" w:rsidRPr="00A41020">
        <w:rPr>
          <w:sz w:val="28"/>
          <w:szCs w:val="28"/>
        </w:rPr>
        <w:t>Bộ</w:t>
      </w:r>
      <w:proofErr w:type="spellEnd"/>
      <w:r w:rsidR="00FB2116" w:rsidRPr="00A41020">
        <w:rPr>
          <w:sz w:val="28"/>
          <w:szCs w:val="28"/>
        </w:rPr>
        <w:t xml:space="preserve"> </w:t>
      </w:r>
      <w:proofErr w:type="spellStart"/>
      <w:r w:rsidR="00FB2116" w:rsidRPr="00A41020">
        <w:rPr>
          <w:sz w:val="28"/>
          <w:szCs w:val="28"/>
        </w:rPr>
        <w:t>Tư</w:t>
      </w:r>
      <w:proofErr w:type="spellEnd"/>
      <w:r w:rsidR="00FB2116" w:rsidRPr="00A41020">
        <w:rPr>
          <w:sz w:val="28"/>
          <w:szCs w:val="28"/>
        </w:rPr>
        <w:t xml:space="preserve"> </w:t>
      </w:r>
      <w:proofErr w:type="spellStart"/>
      <w:r w:rsidR="00FB2116" w:rsidRPr="00A41020">
        <w:rPr>
          <w:sz w:val="28"/>
          <w:szCs w:val="28"/>
        </w:rPr>
        <w:t>pháp</w:t>
      </w:r>
      <w:proofErr w:type="spellEnd"/>
      <w:r w:rsidR="00FB2116" w:rsidRPr="00A41020">
        <w:rPr>
          <w:sz w:val="28"/>
          <w:szCs w:val="28"/>
        </w:rPr>
        <w:t xml:space="preserve"> </w:t>
      </w:r>
      <w:proofErr w:type="spellStart"/>
      <w:r w:rsidR="00FB2116" w:rsidRPr="00A41020">
        <w:rPr>
          <w:sz w:val="28"/>
          <w:szCs w:val="28"/>
        </w:rPr>
        <w:t>đã</w:t>
      </w:r>
      <w:proofErr w:type="spellEnd"/>
      <w:r w:rsidR="00FB2116" w:rsidRPr="00A41020">
        <w:rPr>
          <w:sz w:val="28"/>
          <w:szCs w:val="28"/>
        </w:rPr>
        <w:t xml:space="preserve"> </w:t>
      </w:r>
      <w:proofErr w:type="spellStart"/>
      <w:r w:rsidR="00FB2116" w:rsidRPr="00A41020">
        <w:rPr>
          <w:sz w:val="28"/>
          <w:szCs w:val="28"/>
        </w:rPr>
        <w:t>tổ</w:t>
      </w:r>
      <w:proofErr w:type="spellEnd"/>
      <w:r w:rsidR="00FB2116" w:rsidRPr="00A41020">
        <w:rPr>
          <w:sz w:val="28"/>
          <w:szCs w:val="28"/>
        </w:rPr>
        <w:t xml:space="preserve"> </w:t>
      </w:r>
      <w:proofErr w:type="spellStart"/>
      <w:r w:rsidR="00FB2116" w:rsidRPr="00A41020">
        <w:rPr>
          <w:sz w:val="28"/>
          <w:szCs w:val="28"/>
        </w:rPr>
        <w:t>chức</w:t>
      </w:r>
      <w:proofErr w:type="spellEnd"/>
      <w:r w:rsidR="00FB2116" w:rsidRPr="00A41020">
        <w:rPr>
          <w:sz w:val="28"/>
          <w:szCs w:val="28"/>
        </w:rPr>
        <w:t xml:space="preserve"> </w:t>
      </w:r>
      <w:proofErr w:type="spellStart"/>
      <w:r w:rsidR="00FB2116" w:rsidRPr="00A41020">
        <w:rPr>
          <w:sz w:val="28"/>
          <w:szCs w:val="28"/>
        </w:rPr>
        <w:t>thẩm</w:t>
      </w:r>
      <w:proofErr w:type="spellEnd"/>
      <w:r w:rsidR="00FB2116" w:rsidRPr="00A41020">
        <w:rPr>
          <w:sz w:val="28"/>
          <w:szCs w:val="28"/>
        </w:rPr>
        <w:t xml:space="preserve"> </w:t>
      </w:r>
      <w:proofErr w:type="spellStart"/>
      <w:r w:rsidR="00FB2116" w:rsidRPr="00A41020">
        <w:rPr>
          <w:sz w:val="28"/>
          <w:szCs w:val="28"/>
        </w:rPr>
        <w:t>định</w:t>
      </w:r>
      <w:proofErr w:type="spellEnd"/>
      <w:r w:rsidR="00FB2116" w:rsidRPr="00A41020">
        <w:rPr>
          <w:sz w:val="28"/>
          <w:szCs w:val="28"/>
        </w:rPr>
        <w:t xml:space="preserve"> </w:t>
      </w:r>
      <w:proofErr w:type="spellStart"/>
      <w:r w:rsidR="00FB2116" w:rsidRPr="00A41020">
        <w:rPr>
          <w:sz w:val="28"/>
          <w:szCs w:val="28"/>
        </w:rPr>
        <w:t>đối</w:t>
      </w:r>
      <w:proofErr w:type="spellEnd"/>
      <w:r w:rsidR="00FB2116" w:rsidRPr="00A41020">
        <w:rPr>
          <w:sz w:val="28"/>
          <w:szCs w:val="28"/>
        </w:rPr>
        <w:t xml:space="preserve"> </w:t>
      </w:r>
      <w:proofErr w:type="spellStart"/>
      <w:r w:rsidR="00FB2116" w:rsidRPr="00A41020">
        <w:rPr>
          <w:sz w:val="28"/>
          <w:szCs w:val="28"/>
        </w:rPr>
        <w:t>với</w:t>
      </w:r>
      <w:proofErr w:type="spellEnd"/>
      <w:r w:rsidR="00FB2116" w:rsidRPr="00A41020">
        <w:rPr>
          <w:sz w:val="28"/>
          <w:szCs w:val="28"/>
        </w:rPr>
        <w:t xml:space="preserve"> </w:t>
      </w:r>
      <w:proofErr w:type="spellStart"/>
      <w:r w:rsidR="00FB2116" w:rsidRPr="00A41020">
        <w:rPr>
          <w:sz w:val="28"/>
          <w:szCs w:val="28"/>
        </w:rPr>
        <w:t>dự</w:t>
      </w:r>
      <w:proofErr w:type="spellEnd"/>
      <w:r w:rsidR="00FB2116" w:rsidRPr="00A41020">
        <w:rPr>
          <w:sz w:val="28"/>
          <w:szCs w:val="28"/>
        </w:rPr>
        <w:t xml:space="preserve"> </w:t>
      </w:r>
      <w:proofErr w:type="spellStart"/>
      <w:r w:rsidR="00FB2116" w:rsidRPr="00A41020">
        <w:rPr>
          <w:sz w:val="28"/>
          <w:szCs w:val="28"/>
        </w:rPr>
        <w:t>án</w:t>
      </w:r>
      <w:proofErr w:type="spellEnd"/>
      <w:r w:rsidR="00FB2116" w:rsidRPr="00A41020">
        <w:rPr>
          <w:sz w:val="28"/>
          <w:szCs w:val="28"/>
        </w:rPr>
        <w:t xml:space="preserve"> </w:t>
      </w:r>
      <w:proofErr w:type="spellStart"/>
      <w:r w:rsidR="00FB2116" w:rsidRPr="00A41020">
        <w:rPr>
          <w:sz w:val="28"/>
          <w:szCs w:val="28"/>
        </w:rPr>
        <w:t>Luật</w:t>
      </w:r>
      <w:proofErr w:type="spellEnd"/>
      <w:r w:rsidR="00FB2116" w:rsidRPr="00A41020">
        <w:rPr>
          <w:sz w:val="28"/>
          <w:szCs w:val="28"/>
        </w:rPr>
        <w:t xml:space="preserve"> </w:t>
      </w:r>
      <w:proofErr w:type="spellStart"/>
      <w:r w:rsidR="00FB2116" w:rsidRPr="00A41020">
        <w:rPr>
          <w:sz w:val="28"/>
          <w:szCs w:val="28"/>
        </w:rPr>
        <w:t>Trật</w:t>
      </w:r>
      <w:proofErr w:type="spellEnd"/>
      <w:r w:rsidR="00FB2116" w:rsidRPr="00A41020">
        <w:rPr>
          <w:sz w:val="28"/>
          <w:szCs w:val="28"/>
        </w:rPr>
        <w:t xml:space="preserve"> </w:t>
      </w:r>
      <w:proofErr w:type="spellStart"/>
      <w:r w:rsidR="00FB2116" w:rsidRPr="00A41020">
        <w:rPr>
          <w:sz w:val="28"/>
          <w:szCs w:val="28"/>
        </w:rPr>
        <w:t>tự</w:t>
      </w:r>
      <w:proofErr w:type="spellEnd"/>
      <w:r w:rsidR="00FB2116" w:rsidRPr="00A41020">
        <w:rPr>
          <w:sz w:val="28"/>
          <w:szCs w:val="28"/>
        </w:rPr>
        <w:t xml:space="preserve">, </w:t>
      </w:r>
      <w:proofErr w:type="gramStart"/>
      <w:r w:rsidR="00FB2116" w:rsidRPr="00A41020">
        <w:rPr>
          <w:sz w:val="28"/>
          <w:szCs w:val="28"/>
        </w:rPr>
        <w:t>an</w:t>
      </w:r>
      <w:proofErr w:type="gramEnd"/>
      <w:r w:rsidR="00FB2116" w:rsidRPr="00A41020">
        <w:rPr>
          <w:sz w:val="28"/>
          <w:szCs w:val="28"/>
        </w:rPr>
        <w:t xml:space="preserve"> </w:t>
      </w:r>
      <w:proofErr w:type="spellStart"/>
      <w:r w:rsidR="00FB2116" w:rsidRPr="00A41020">
        <w:rPr>
          <w:sz w:val="28"/>
          <w:szCs w:val="28"/>
        </w:rPr>
        <w:t>toàn</w:t>
      </w:r>
      <w:proofErr w:type="spellEnd"/>
      <w:r w:rsidR="00FB2116" w:rsidRPr="00A41020">
        <w:rPr>
          <w:sz w:val="28"/>
          <w:szCs w:val="28"/>
        </w:rPr>
        <w:t xml:space="preserve"> </w:t>
      </w:r>
      <w:proofErr w:type="spellStart"/>
      <w:r w:rsidR="00FB2116" w:rsidRPr="00A41020">
        <w:rPr>
          <w:sz w:val="28"/>
          <w:szCs w:val="28"/>
        </w:rPr>
        <w:t>giao</w:t>
      </w:r>
      <w:proofErr w:type="spellEnd"/>
      <w:r w:rsidR="00FB2116" w:rsidRPr="00A41020">
        <w:rPr>
          <w:sz w:val="28"/>
          <w:szCs w:val="28"/>
        </w:rPr>
        <w:t xml:space="preserve"> </w:t>
      </w:r>
      <w:proofErr w:type="spellStart"/>
      <w:r w:rsidR="00FB2116" w:rsidRPr="00A41020">
        <w:rPr>
          <w:sz w:val="28"/>
          <w:szCs w:val="28"/>
        </w:rPr>
        <w:t>thông</w:t>
      </w:r>
      <w:proofErr w:type="spellEnd"/>
      <w:r w:rsidR="00FB2116" w:rsidRPr="00A41020">
        <w:rPr>
          <w:sz w:val="28"/>
          <w:szCs w:val="28"/>
        </w:rPr>
        <w:t xml:space="preserve"> </w:t>
      </w:r>
      <w:proofErr w:type="spellStart"/>
      <w:r w:rsidR="00FB2116" w:rsidRPr="00A41020">
        <w:rPr>
          <w:sz w:val="28"/>
          <w:szCs w:val="28"/>
        </w:rPr>
        <w:t>đường</w:t>
      </w:r>
      <w:proofErr w:type="spellEnd"/>
      <w:r w:rsidR="00FB2116" w:rsidRPr="00A41020">
        <w:rPr>
          <w:sz w:val="28"/>
          <w:szCs w:val="28"/>
        </w:rPr>
        <w:t xml:space="preserve"> </w:t>
      </w:r>
      <w:proofErr w:type="spellStart"/>
      <w:r w:rsidR="00FB2116" w:rsidRPr="00A41020">
        <w:rPr>
          <w:sz w:val="28"/>
          <w:szCs w:val="28"/>
        </w:rPr>
        <w:t>bộ</w:t>
      </w:r>
      <w:proofErr w:type="spellEnd"/>
      <w:r w:rsidR="00FB2116" w:rsidRPr="00A41020">
        <w:rPr>
          <w:sz w:val="28"/>
          <w:szCs w:val="28"/>
        </w:rPr>
        <w:t xml:space="preserve"> </w:t>
      </w:r>
      <w:proofErr w:type="spellStart"/>
      <w:r w:rsidR="00FB2116" w:rsidRPr="00A41020">
        <w:rPr>
          <w:sz w:val="28"/>
          <w:szCs w:val="28"/>
        </w:rPr>
        <w:t>và</w:t>
      </w:r>
      <w:proofErr w:type="spellEnd"/>
      <w:r w:rsidR="00FB2116" w:rsidRPr="00A41020">
        <w:rPr>
          <w:sz w:val="28"/>
          <w:szCs w:val="28"/>
        </w:rPr>
        <w:t xml:space="preserve"> </w:t>
      </w:r>
      <w:proofErr w:type="spellStart"/>
      <w:r w:rsidR="00FB2116" w:rsidRPr="00A41020">
        <w:rPr>
          <w:sz w:val="28"/>
          <w:szCs w:val="28"/>
        </w:rPr>
        <w:t>đã</w:t>
      </w:r>
      <w:proofErr w:type="spellEnd"/>
      <w:r w:rsidR="00FB2116" w:rsidRPr="00A41020">
        <w:rPr>
          <w:sz w:val="28"/>
          <w:szCs w:val="28"/>
        </w:rPr>
        <w:t xml:space="preserve"> </w:t>
      </w:r>
      <w:proofErr w:type="spellStart"/>
      <w:r w:rsidR="00FB2116" w:rsidRPr="00A41020">
        <w:rPr>
          <w:sz w:val="28"/>
          <w:szCs w:val="28"/>
        </w:rPr>
        <w:t>có</w:t>
      </w:r>
      <w:proofErr w:type="spellEnd"/>
      <w:r w:rsidR="00FB2116" w:rsidRPr="00A41020">
        <w:rPr>
          <w:sz w:val="28"/>
          <w:szCs w:val="28"/>
        </w:rPr>
        <w:t xml:space="preserve"> Báo </w:t>
      </w:r>
      <w:proofErr w:type="spellStart"/>
      <w:r w:rsidR="00FB2116" w:rsidRPr="00A41020">
        <w:rPr>
          <w:sz w:val="28"/>
          <w:szCs w:val="28"/>
        </w:rPr>
        <w:t>cáo</w:t>
      </w:r>
      <w:proofErr w:type="spellEnd"/>
      <w:r w:rsidR="00FB2116" w:rsidRPr="00A41020">
        <w:rPr>
          <w:sz w:val="28"/>
          <w:szCs w:val="28"/>
        </w:rPr>
        <w:t xml:space="preserve"> </w:t>
      </w:r>
      <w:proofErr w:type="spellStart"/>
      <w:r w:rsidR="00FB2116" w:rsidRPr="00A41020">
        <w:rPr>
          <w:sz w:val="28"/>
          <w:szCs w:val="28"/>
        </w:rPr>
        <w:t>thẩm</w:t>
      </w:r>
      <w:proofErr w:type="spellEnd"/>
      <w:r w:rsidR="00FB2116" w:rsidRPr="00A41020">
        <w:rPr>
          <w:sz w:val="28"/>
          <w:szCs w:val="28"/>
        </w:rPr>
        <w:t xml:space="preserve"> </w:t>
      </w:r>
      <w:proofErr w:type="spellStart"/>
      <w:r w:rsidR="00FB2116" w:rsidRPr="00A41020">
        <w:rPr>
          <w:sz w:val="28"/>
          <w:szCs w:val="28"/>
        </w:rPr>
        <w:t>đị</w:t>
      </w:r>
      <w:r w:rsidR="00D87FE7" w:rsidRPr="00A41020">
        <w:rPr>
          <w:sz w:val="28"/>
          <w:szCs w:val="28"/>
        </w:rPr>
        <w:t>nh</w:t>
      </w:r>
      <w:proofErr w:type="spellEnd"/>
      <w:r w:rsidR="00D87FE7" w:rsidRPr="00A41020">
        <w:rPr>
          <w:sz w:val="28"/>
          <w:szCs w:val="28"/>
        </w:rPr>
        <w:t xml:space="preserve"> 144/BCTĐ-BTP </w:t>
      </w:r>
      <w:proofErr w:type="spellStart"/>
      <w:r w:rsidR="00D87FE7" w:rsidRPr="00A41020">
        <w:rPr>
          <w:sz w:val="28"/>
          <w:szCs w:val="28"/>
        </w:rPr>
        <w:t>ngày</w:t>
      </w:r>
      <w:proofErr w:type="spellEnd"/>
      <w:r w:rsidR="00D87FE7" w:rsidRPr="00A41020">
        <w:rPr>
          <w:sz w:val="28"/>
          <w:szCs w:val="28"/>
        </w:rPr>
        <w:t xml:space="preserve"> 11/8/2023;</w:t>
      </w:r>
      <w:r w:rsidR="00FB2116" w:rsidRPr="00A41020">
        <w:rPr>
          <w:sz w:val="28"/>
          <w:szCs w:val="28"/>
        </w:rPr>
        <w:t xml:space="preserve"> Thường </w:t>
      </w:r>
      <w:proofErr w:type="spellStart"/>
      <w:r w:rsidR="00FB2116" w:rsidRPr="00A41020">
        <w:rPr>
          <w:sz w:val="28"/>
          <w:szCs w:val="28"/>
        </w:rPr>
        <w:t>trực</w:t>
      </w:r>
      <w:proofErr w:type="spellEnd"/>
      <w:r w:rsidR="00FB2116" w:rsidRPr="00A41020">
        <w:rPr>
          <w:sz w:val="28"/>
          <w:szCs w:val="28"/>
        </w:rPr>
        <w:t xml:space="preserve"> </w:t>
      </w:r>
      <w:proofErr w:type="spellStart"/>
      <w:r w:rsidR="00FB2116" w:rsidRPr="00A41020">
        <w:rPr>
          <w:sz w:val="28"/>
          <w:szCs w:val="28"/>
        </w:rPr>
        <w:t>Chính</w:t>
      </w:r>
      <w:proofErr w:type="spellEnd"/>
      <w:r w:rsidR="00FB2116" w:rsidRPr="00A41020">
        <w:rPr>
          <w:sz w:val="28"/>
          <w:szCs w:val="28"/>
        </w:rPr>
        <w:t xml:space="preserve"> </w:t>
      </w:r>
      <w:proofErr w:type="spellStart"/>
      <w:r w:rsidR="00FB2116" w:rsidRPr="00A41020">
        <w:rPr>
          <w:sz w:val="28"/>
          <w:szCs w:val="28"/>
        </w:rPr>
        <w:t>phủ</w:t>
      </w:r>
      <w:proofErr w:type="spellEnd"/>
      <w:r w:rsidR="00400732" w:rsidRPr="00A41020">
        <w:rPr>
          <w:sz w:val="28"/>
          <w:szCs w:val="28"/>
        </w:rPr>
        <w:t xml:space="preserve">, </w:t>
      </w:r>
      <w:proofErr w:type="spellStart"/>
      <w:r w:rsidR="00400732" w:rsidRPr="00A41020">
        <w:rPr>
          <w:sz w:val="28"/>
          <w:szCs w:val="28"/>
        </w:rPr>
        <w:t>Chính</w:t>
      </w:r>
      <w:proofErr w:type="spellEnd"/>
      <w:r w:rsidR="00400732" w:rsidRPr="00A41020">
        <w:rPr>
          <w:sz w:val="28"/>
          <w:szCs w:val="28"/>
        </w:rPr>
        <w:t xml:space="preserve"> </w:t>
      </w:r>
      <w:proofErr w:type="spellStart"/>
      <w:r w:rsidR="00400732" w:rsidRPr="00A41020">
        <w:rPr>
          <w:sz w:val="28"/>
          <w:szCs w:val="28"/>
        </w:rPr>
        <w:t>phủ</w:t>
      </w:r>
      <w:proofErr w:type="spellEnd"/>
      <w:r w:rsidR="00400732" w:rsidRPr="00A41020">
        <w:rPr>
          <w:sz w:val="28"/>
          <w:szCs w:val="28"/>
        </w:rPr>
        <w:t xml:space="preserve"> </w:t>
      </w:r>
      <w:proofErr w:type="spellStart"/>
      <w:r w:rsidR="00400732" w:rsidRPr="00A41020">
        <w:rPr>
          <w:sz w:val="28"/>
          <w:szCs w:val="28"/>
        </w:rPr>
        <w:t>đã</w:t>
      </w:r>
      <w:proofErr w:type="spellEnd"/>
      <w:r w:rsidR="00FB2116" w:rsidRPr="00A41020">
        <w:rPr>
          <w:sz w:val="28"/>
          <w:szCs w:val="28"/>
        </w:rPr>
        <w:t xml:space="preserve"> </w:t>
      </w:r>
      <w:proofErr w:type="spellStart"/>
      <w:r w:rsidR="00FB2116" w:rsidRPr="00A41020">
        <w:rPr>
          <w:sz w:val="28"/>
          <w:szCs w:val="28"/>
        </w:rPr>
        <w:t>họp</w:t>
      </w:r>
      <w:proofErr w:type="spellEnd"/>
      <w:r w:rsidR="00FB2116" w:rsidRPr="00A41020">
        <w:rPr>
          <w:sz w:val="28"/>
          <w:szCs w:val="28"/>
        </w:rPr>
        <w:t xml:space="preserve"> </w:t>
      </w:r>
      <w:proofErr w:type="spellStart"/>
      <w:r w:rsidR="00400732" w:rsidRPr="00A41020">
        <w:rPr>
          <w:sz w:val="28"/>
          <w:szCs w:val="28"/>
        </w:rPr>
        <w:t>ngày</w:t>
      </w:r>
      <w:proofErr w:type="spellEnd"/>
      <w:r w:rsidR="00400732" w:rsidRPr="00A41020">
        <w:rPr>
          <w:sz w:val="28"/>
          <w:szCs w:val="28"/>
        </w:rPr>
        <w:t xml:space="preserve"> 17/8 </w:t>
      </w:r>
      <w:proofErr w:type="spellStart"/>
      <w:r w:rsidR="00400732" w:rsidRPr="00A41020">
        <w:rPr>
          <w:sz w:val="28"/>
          <w:szCs w:val="28"/>
        </w:rPr>
        <w:t>và</w:t>
      </w:r>
      <w:proofErr w:type="spellEnd"/>
      <w:r w:rsidR="00400732" w:rsidRPr="00A41020">
        <w:rPr>
          <w:sz w:val="28"/>
          <w:szCs w:val="28"/>
        </w:rPr>
        <w:t xml:space="preserve"> </w:t>
      </w:r>
      <w:r w:rsidR="00FB2116" w:rsidRPr="00A41020">
        <w:rPr>
          <w:sz w:val="28"/>
          <w:szCs w:val="28"/>
        </w:rPr>
        <w:t xml:space="preserve">24/8/2023 </w:t>
      </w:r>
      <w:proofErr w:type="spellStart"/>
      <w:r w:rsidR="00FB2116" w:rsidRPr="00A41020">
        <w:rPr>
          <w:sz w:val="28"/>
          <w:szCs w:val="28"/>
        </w:rPr>
        <w:t>cho</w:t>
      </w:r>
      <w:proofErr w:type="spellEnd"/>
      <w:r w:rsidR="00FB2116" w:rsidRPr="00A41020">
        <w:rPr>
          <w:sz w:val="28"/>
          <w:szCs w:val="28"/>
        </w:rPr>
        <w:t xml:space="preserve"> ý </w:t>
      </w:r>
      <w:proofErr w:type="spellStart"/>
      <w:r w:rsidR="00FB2116" w:rsidRPr="00A41020">
        <w:rPr>
          <w:sz w:val="28"/>
          <w:szCs w:val="28"/>
        </w:rPr>
        <w:t>kiế</w:t>
      </w:r>
      <w:r w:rsidR="00071F20" w:rsidRPr="00A41020">
        <w:rPr>
          <w:sz w:val="28"/>
          <w:szCs w:val="28"/>
        </w:rPr>
        <w:t>n</w:t>
      </w:r>
      <w:proofErr w:type="spellEnd"/>
      <w:r w:rsidR="00071F20" w:rsidRPr="00A41020">
        <w:rPr>
          <w:sz w:val="28"/>
          <w:szCs w:val="28"/>
        </w:rPr>
        <w:t>,</w:t>
      </w:r>
      <w:r w:rsidR="00FB2116" w:rsidRPr="00A41020">
        <w:rPr>
          <w:sz w:val="28"/>
          <w:szCs w:val="28"/>
        </w:rPr>
        <w:t xml:space="preserve"> </w:t>
      </w:r>
      <w:proofErr w:type="spellStart"/>
      <w:r w:rsidR="00D23444" w:rsidRPr="00A41020">
        <w:rPr>
          <w:sz w:val="28"/>
          <w:szCs w:val="28"/>
        </w:rPr>
        <w:t>hoàn</w:t>
      </w:r>
      <w:proofErr w:type="spellEnd"/>
      <w:r w:rsidR="00D23444" w:rsidRPr="00A41020">
        <w:rPr>
          <w:sz w:val="28"/>
          <w:szCs w:val="28"/>
        </w:rPr>
        <w:t xml:space="preserve"> </w:t>
      </w:r>
      <w:proofErr w:type="spellStart"/>
      <w:r w:rsidR="00D23444" w:rsidRPr="00A41020">
        <w:rPr>
          <w:sz w:val="28"/>
          <w:szCs w:val="28"/>
        </w:rPr>
        <w:t>thiện</w:t>
      </w:r>
      <w:proofErr w:type="spellEnd"/>
      <w:r w:rsidR="00D23444" w:rsidRPr="00A41020">
        <w:rPr>
          <w:sz w:val="28"/>
          <w:szCs w:val="28"/>
        </w:rPr>
        <w:t xml:space="preserve"> </w:t>
      </w:r>
      <w:proofErr w:type="spellStart"/>
      <w:r w:rsidR="00D23444" w:rsidRPr="00A41020">
        <w:rPr>
          <w:sz w:val="28"/>
          <w:szCs w:val="28"/>
        </w:rPr>
        <w:t>hồ</w:t>
      </w:r>
      <w:proofErr w:type="spellEnd"/>
      <w:r w:rsidR="00D23444" w:rsidRPr="00A41020">
        <w:rPr>
          <w:sz w:val="28"/>
          <w:szCs w:val="28"/>
        </w:rPr>
        <w:t xml:space="preserve"> </w:t>
      </w:r>
      <w:proofErr w:type="spellStart"/>
      <w:r w:rsidR="00D23444" w:rsidRPr="00A41020">
        <w:rPr>
          <w:sz w:val="28"/>
          <w:szCs w:val="28"/>
        </w:rPr>
        <w:t>sơ</w:t>
      </w:r>
      <w:proofErr w:type="spellEnd"/>
      <w:r w:rsidR="00D23444" w:rsidRPr="00A41020">
        <w:rPr>
          <w:sz w:val="28"/>
          <w:szCs w:val="28"/>
        </w:rPr>
        <w:t xml:space="preserve"> </w:t>
      </w:r>
      <w:proofErr w:type="spellStart"/>
      <w:r w:rsidR="00D23444" w:rsidRPr="00A41020">
        <w:rPr>
          <w:sz w:val="28"/>
          <w:szCs w:val="28"/>
        </w:rPr>
        <w:t>dự</w:t>
      </w:r>
      <w:proofErr w:type="spellEnd"/>
      <w:r w:rsidR="00D23444" w:rsidRPr="00A41020">
        <w:rPr>
          <w:sz w:val="28"/>
          <w:szCs w:val="28"/>
        </w:rPr>
        <w:t xml:space="preserve"> </w:t>
      </w:r>
      <w:proofErr w:type="spellStart"/>
      <w:r w:rsidR="00D23444" w:rsidRPr="00A41020">
        <w:rPr>
          <w:sz w:val="28"/>
          <w:szCs w:val="28"/>
        </w:rPr>
        <w:t>án</w:t>
      </w:r>
      <w:proofErr w:type="spellEnd"/>
      <w:r w:rsidR="00D23444" w:rsidRPr="00A41020">
        <w:rPr>
          <w:sz w:val="28"/>
          <w:szCs w:val="28"/>
        </w:rPr>
        <w:t xml:space="preserve"> </w:t>
      </w:r>
      <w:proofErr w:type="spellStart"/>
      <w:r w:rsidR="00D23444" w:rsidRPr="00A41020">
        <w:rPr>
          <w:sz w:val="28"/>
          <w:szCs w:val="28"/>
        </w:rPr>
        <w:t>Luật</w:t>
      </w:r>
      <w:proofErr w:type="spellEnd"/>
      <w:r w:rsidR="00D23444" w:rsidRPr="00A41020">
        <w:rPr>
          <w:sz w:val="28"/>
          <w:szCs w:val="28"/>
        </w:rPr>
        <w:t xml:space="preserve"> </w:t>
      </w:r>
      <w:proofErr w:type="spellStart"/>
      <w:r w:rsidR="00D23444" w:rsidRPr="00A41020">
        <w:rPr>
          <w:sz w:val="28"/>
          <w:szCs w:val="28"/>
        </w:rPr>
        <w:t>báo</w:t>
      </w:r>
      <w:proofErr w:type="spellEnd"/>
      <w:r w:rsidR="00D23444" w:rsidRPr="00A41020">
        <w:rPr>
          <w:sz w:val="28"/>
          <w:szCs w:val="28"/>
        </w:rPr>
        <w:t xml:space="preserve"> </w:t>
      </w:r>
      <w:proofErr w:type="spellStart"/>
      <w:r w:rsidR="00D23444" w:rsidRPr="00A41020">
        <w:rPr>
          <w:sz w:val="28"/>
          <w:szCs w:val="28"/>
        </w:rPr>
        <w:t>cáo</w:t>
      </w:r>
      <w:proofErr w:type="spellEnd"/>
      <w:r w:rsidR="00D23444" w:rsidRPr="00A41020">
        <w:rPr>
          <w:sz w:val="28"/>
          <w:szCs w:val="28"/>
        </w:rPr>
        <w:t xml:space="preserve"> Quốc </w:t>
      </w:r>
      <w:proofErr w:type="spellStart"/>
      <w:r w:rsidR="00D23444" w:rsidRPr="00A41020">
        <w:rPr>
          <w:sz w:val="28"/>
          <w:szCs w:val="28"/>
        </w:rPr>
        <w:t>hội</w:t>
      </w:r>
      <w:proofErr w:type="spellEnd"/>
      <w:r w:rsidR="00D23444" w:rsidRPr="00A41020">
        <w:rPr>
          <w:sz w:val="28"/>
          <w:szCs w:val="28"/>
        </w:rPr>
        <w:t>.</w:t>
      </w:r>
    </w:p>
    <w:p w14:paraId="36E428FD" w14:textId="27648863" w:rsidR="00DF3A1F" w:rsidRPr="00A41020" w:rsidRDefault="00DF3A1F" w:rsidP="00A41020">
      <w:pPr>
        <w:pStyle w:val="NormalWeb"/>
        <w:spacing w:before="80" w:beforeAutospacing="0" w:after="80" w:afterAutospacing="0"/>
        <w:ind w:firstLine="432"/>
        <w:jc w:val="both"/>
        <w:rPr>
          <w:sz w:val="28"/>
          <w:szCs w:val="28"/>
        </w:rPr>
      </w:pPr>
      <w:r>
        <w:rPr>
          <w:sz w:val="28"/>
          <w:szCs w:val="28"/>
        </w:rPr>
        <w:lastRenderedPageBreak/>
        <w:t xml:space="preserve">- </w:t>
      </w:r>
      <w:proofErr w:type="spellStart"/>
      <w:r>
        <w:rPr>
          <w:sz w:val="28"/>
          <w:szCs w:val="28"/>
        </w:rPr>
        <w:t>Kỳ</w:t>
      </w:r>
      <w:proofErr w:type="spellEnd"/>
      <w:r>
        <w:rPr>
          <w:sz w:val="28"/>
          <w:szCs w:val="28"/>
        </w:rPr>
        <w:t xml:space="preserve"> </w:t>
      </w:r>
      <w:proofErr w:type="spellStart"/>
      <w:r>
        <w:rPr>
          <w:sz w:val="28"/>
          <w:szCs w:val="28"/>
        </w:rPr>
        <w:t>họp</w:t>
      </w:r>
      <w:proofErr w:type="spellEnd"/>
      <w:r>
        <w:rPr>
          <w:sz w:val="28"/>
          <w:szCs w:val="28"/>
        </w:rPr>
        <w:t xml:space="preserve"> </w:t>
      </w:r>
      <w:proofErr w:type="spellStart"/>
      <w:r>
        <w:rPr>
          <w:sz w:val="28"/>
          <w:szCs w:val="28"/>
        </w:rPr>
        <w:t>thứ</w:t>
      </w:r>
      <w:proofErr w:type="spellEnd"/>
      <w:r>
        <w:rPr>
          <w:sz w:val="28"/>
          <w:szCs w:val="28"/>
        </w:rPr>
        <w:t xml:space="preserve"> 6, Quốc </w:t>
      </w:r>
      <w:proofErr w:type="spellStart"/>
      <w:r>
        <w:rPr>
          <w:sz w:val="28"/>
          <w:szCs w:val="28"/>
        </w:rPr>
        <w:t>hội</w:t>
      </w:r>
      <w:proofErr w:type="spellEnd"/>
      <w:r>
        <w:rPr>
          <w:sz w:val="28"/>
          <w:szCs w:val="28"/>
        </w:rPr>
        <w:t xml:space="preserve"> </w:t>
      </w:r>
      <w:proofErr w:type="spellStart"/>
      <w:r>
        <w:rPr>
          <w:sz w:val="28"/>
          <w:szCs w:val="28"/>
        </w:rPr>
        <w:t>Khóa</w:t>
      </w:r>
      <w:proofErr w:type="spellEnd"/>
      <w:r>
        <w:rPr>
          <w:sz w:val="28"/>
          <w:szCs w:val="28"/>
        </w:rPr>
        <w:t xml:space="preserve"> XV (</w:t>
      </w:r>
      <w:proofErr w:type="spellStart"/>
      <w:r>
        <w:rPr>
          <w:sz w:val="28"/>
          <w:szCs w:val="28"/>
        </w:rPr>
        <w:t>tháng</w:t>
      </w:r>
      <w:proofErr w:type="spellEnd"/>
      <w:r>
        <w:rPr>
          <w:sz w:val="28"/>
          <w:szCs w:val="28"/>
        </w:rPr>
        <w:t xml:space="preserve"> 11/2023) </w:t>
      </w:r>
      <w:proofErr w:type="spellStart"/>
      <w:r>
        <w:rPr>
          <w:sz w:val="28"/>
          <w:szCs w:val="28"/>
        </w:rPr>
        <w:t>đã</w:t>
      </w:r>
      <w:proofErr w:type="spellEnd"/>
      <w:r>
        <w:rPr>
          <w:sz w:val="28"/>
          <w:szCs w:val="28"/>
        </w:rPr>
        <w:t xml:space="preserve"> </w:t>
      </w:r>
      <w:proofErr w:type="spellStart"/>
      <w:r>
        <w:rPr>
          <w:sz w:val="28"/>
          <w:szCs w:val="28"/>
        </w:rPr>
        <w:t>thảo</w:t>
      </w:r>
      <w:proofErr w:type="spellEnd"/>
      <w:r>
        <w:rPr>
          <w:sz w:val="28"/>
          <w:szCs w:val="28"/>
        </w:rPr>
        <w:t xml:space="preserve"> </w:t>
      </w:r>
      <w:proofErr w:type="spellStart"/>
      <w:r>
        <w:rPr>
          <w:sz w:val="28"/>
          <w:szCs w:val="28"/>
        </w:rPr>
        <w:t>luận</w:t>
      </w:r>
      <w:proofErr w:type="spellEnd"/>
      <w:r>
        <w:rPr>
          <w:sz w:val="28"/>
          <w:szCs w:val="28"/>
        </w:rPr>
        <w:t xml:space="preserve"> ở </w:t>
      </w:r>
      <w:proofErr w:type="spellStart"/>
      <w:r>
        <w:rPr>
          <w:sz w:val="28"/>
          <w:szCs w:val="28"/>
        </w:rPr>
        <w:t>tổ</w:t>
      </w:r>
      <w:proofErr w:type="spellEnd"/>
      <w:r>
        <w:rPr>
          <w:sz w:val="28"/>
          <w:szCs w:val="28"/>
        </w:rPr>
        <w:t xml:space="preserve"> </w:t>
      </w:r>
      <w:proofErr w:type="spellStart"/>
      <w:r>
        <w:rPr>
          <w:sz w:val="28"/>
          <w:szCs w:val="28"/>
        </w:rPr>
        <w:t>và</w:t>
      </w:r>
      <w:proofErr w:type="spellEnd"/>
      <w:r>
        <w:rPr>
          <w:sz w:val="28"/>
          <w:szCs w:val="28"/>
        </w:rPr>
        <w:t xml:space="preserve"> ở </w:t>
      </w:r>
      <w:proofErr w:type="spellStart"/>
      <w:r>
        <w:rPr>
          <w:sz w:val="28"/>
          <w:szCs w:val="28"/>
        </w:rPr>
        <w:t>hội</w:t>
      </w:r>
      <w:proofErr w:type="spellEnd"/>
      <w:r>
        <w:rPr>
          <w:sz w:val="28"/>
          <w:szCs w:val="28"/>
        </w:rPr>
        <w:t xml:space="preserve"> </w:t>
      </w:r>
      <w:proofErr w:type="spellStart"/>
      <w:r>
        <w:rPr>
          <w:sz w:val="28"/>
          <w:szCs w:val="28"/>
        </w:rPr>
        <w:t>trường</w:t>
      </w:r>
      <w:proofErr w:type="spellEnd"/>
      <w:r>
        <w:rPr>
          <w:sz w:val="28"/>
          <w:szCs w:val="28"/>
        </w:rPr>
        <w:t xml:space="preserve"> </w:t>
      </w:r>
      <w:proofErr w:type="spellStart"/>
      <w:r>
        <w:rPr>
          <w:sz w:val="28"/>
          <w:szCs w:val="28"/>
        </w:rPr>
        <w:t>dự</w:t>
      </w:r>
      <w:proofErr w:type="spellEnd"/>
      <w:r>
        <w:rPr>
          <w:sz w:val="28"/>
          <w:szCs w:val="28"/>
        </w:rPr>
        <w:t xml:space="preserve"> </w:t>
      </w:r>
      <w:proofErr w:type="spellStart"/>
      <w:r>
        <w:rPr>
          <w:sz w:val="28"/>
          <w:szCs w:val="28"/>
        </w:rPr>
        <w:t>án</w:t>
      </w:r>
      <w:proofErr w:type="spellEnd"/>
      <w:r>
        <w:rPr>
          <w:sz w:val="28"/>
          <w:szCs w:val="28"/>
        </w:rPr>
        <w:t xml:space="preserve"> </w:t>
      </w:r>
      <w:proofErr w:type="spellStart"/>
      <w:r>
        <w:rPr>
          <w:sz w:val="28"/>
          <w:szCs w:val="28"/>
        </w:rPr>
        <w:t>Luật</w:t>
      </w:r>
      <w:proofErr w:type="spellEnd"/>
      <w:r>
        <w:rPr>
          <w:sz w:val="28"/>
          <w:szCs w:val="28"/>
        </w:rPr>
        <w:t xml:space="preserve"> </w:t>
      </w:r>
      <w:proofErr w:type="spellStart"/>
      <w:r>
        <w:rPr>
          <w:sz w:val="28"/>
          <w:szCs w:val="28"/>
        </w:rPr>
        <w:t>Trật</w:t>
      </w:r>
      <w:proofErr w:type="spellEnd"/>
      <w:r>
        <w:rPr>
          <w:sz w:val="28"/>
          <w:szCs w:val="28"/>
        </w:rPr>
        <w:t xml:space="preserve"> </w:t>
      </w:r>
      <w:proofErr w:type="spellStart"/>
      <w:r>
        <w:rPr>
          <w:sz w:val="28"/>
          <w:szCs w:val="28"/>
        </w:rPr>
        <w:t>tự</w:t>
      </w:r>
      <w:proofErr w:type="spellEnd"/>
      <w:r>
        <w:rPr>
          <w:sz w:val="28"/>
          <w:szCs w:val="28"/>
        </w:rPr>
        <w:t xml:space="preserve"> an </w:t>
      </w:r>
      <w:proofErr w:type="spellStart"/>
      <w:r>
        <w:rPr>
          <w:sz w:val="28"/>
          <w:szCs w:val="28"/>
        </w:rPr>
        <w:t>toàn</w:t>
      </w:r>
      <w:proofErr w:type="spellEnd"/>
      <w:r>
        <w:rPr>
          <w:sz w:val="28"/>
          <w:szCs w:val="28"/>
        </w:rPr>
        <w:t xml:space="preserve"> </w:t>
      </w:r>
      <w:proofErr w:type="spellStart"/>
      <w:r>
        <w:rPr>
          <w:sz w:val="28"/>
          <w:szCs w:val="28"/>
        </w:rPr>
        <w:t>giao</w:t>
      </w:r>
      <w:proofErr w:type="spellEnd"/>
      <w:r>
        <w:rPr>
          <w:sz w:val="28"/>
          <w:szCs w:val="28"/>
        </w:rPr>
        <w:t xml:space="preserve"> </w:t>
      </w:r>
      <w:proofErr w:type="spellStart"/>
      <w:r>
        <w:rPr>
          <w:sz w:val="28"/>
          <w:szCs w:val="28"/>
        </w:rPr>
        <w:t>thông</w:t>
      </w:r>
      <w:proofErr w:type="spellEnd"/>
      <w:r>
        <w:rPr>
          <w:sz w:val="28"/>
          <w:szCs w:val="28"/>
        </w:rPr>
        <w:t xml:space="preserve"> </w:t>
      </w:r>
      <w:proofErr w:type="spellStart"/>
      <w:r>
        <w:rPr>
          <w:sz w:val="28"/>
          <w:szCs w:val="28"/>
        </w:rPr>
        <w:t>đường</w:t>
      </w:r>
      <w:proofErr w:type="spellEnd"/>
      <w:r>
        <w:rPr>
          <w:sz w:val="28"/>
          <w:szCs w:val="28"/>
        </w:rPr>
        <w:t xml:space="preserve"> </w:t>
      </w:r>
      <w:proofErr w:type="spellStart"/>
      <w:r>
        <w:rPr>
          <w:sz w:val="28"/>
          <w:szCs w:val="28"/>
        </w:rPr>
        <w:t>bộ</w:t>
      </w:r>
      <w:proofErr w:type="spellEnd"/>
      <w:r>
        <w:rPr>
          <w:sz w:val="28"/>
          <w:szCs w:val="28"/>
        </w:rPr>
        <w:t>.</w:t>
      </w:r>
    </w:p>
    <w:p w14:paraId="4585A3CA" w14:textId="77777777" w:rsidR="002442E8" w:rsidRPr="00A41020" w:rsidRDefault="00D23444" w:rsidP="00A41020">
      <w:pPr>
        <w:pStyle w:val="NormalWeb"/>
        <w:spacing w:before="80" w:beforeAutospacing="0" w:after="80" w:afterAutospacing="0"/>
        <w:ind w:firstLine="432"/>
        <w:jc w:val="both"/>
        <w:rPr>
          <w:b/>
        </w:rPr>
      </w:pPr>
      <w:r w:rsidRPr="00A41020">
        <w:rPr>
          <w:b/>
        </w:rPr>
        <w:t>I</w:t>
      </w:r>
      <w:r w:rsidR="002442E8" w:rsidRPr="00A41020">
        <w:rPr>
          <w:b/>
        </w:rPr>
        <w:t xml:space="preserve">V. BỐ CỤC VÀ NỘI DUNG CƠ BẢN CỦA DỰ THẢO LUẬT </w:t>
      </w:r>
    </w:p>
    <w:p w14:paraId="547BCD43" w14:textId="579BA305" w:rsidR="00FA7187" w:rsidRPr="00444ECB" w:rsidRDefault="00DF3A1F" w:rsidP="00FA7187">
      <w:pPr>
        <w:widowControl w:val="0"/>
        <w:spacing w:before="80" w:after="80"/>
        <w:ind w:firstLine="432"/>
        <w:jc w:val="both"/>
        <w:rPr>
          <w:bCs/>
          <w:color w:val="000000"/>
          <w:szCs w:val="28"/>
        </w:rPr>
      </w:pPr>
      <w:r>
        <w:rPr>
          <w:szCs w:val="28"/>
        </w:rPr>
        <w:t xml:space="preserve">Sau </w:t>
      </w:r>
      <w:proofErr w:type="spellStart"/>
      <w:r>
        <w:rPr>
          <w:szCs w:val="28"/>
        </w:rPr>
        <w:t>khi</w:t>
      </w:r>
      <w:proofErr w:type="spellEnd"/>
      <w:r>
        <w:rPr>
          <w:szCs w:val="28"/>
        </w:rPr>
        <w:t xml:space="preserve"> </w:t>
      </w:r>
      <w:proofErr w:type="spellStart"/>
      <w:r>
        <w:rPr>
          <w:szCs w:val="28"/>
        </w:rPr>
        <w:t>tiếp</w:t>
      </w:r>
      <w:proofErr w:type="spellEnd"/>
      <w:r>
        <w:rPr>
          <w:szCs w:val="28"/>
        </w:rPr>
        <w:t xml:space="preserve"> </w:t>
      </w:r>
      <w:proofErr w:type="spellStart"/>
      <w:r>
        <w:rPr>
          <w:szCs w:val="28"/>
        </w:rPr>
        <w:t>thu</w:t>
      </w:r>
      <w:proofErr w:type="spellEnd"/>
      <w:r>
        <w:rPr>
          <w:szCs w:val="28"/>
        </w:rPr>
        <w:t xml:space="preserve"> </w:t>
      </w:r>
      <w:proofErr w:type="spellStart"/>
      <w:r>
        <w:rPr>
          <w:szCs w:val="28"/>
        </w:rPr>
        <w:t>các</w:t>
      </w:r>
      <w:proofErr w:type="spellEnd"/>
      <w:r>
        <w:rPr>
          <w:szCs w:val="28"/>
        </w:rPr>
        <w:t xml:space="preserve"> ý </w:t>
      </w:r>
      <w:proofErr w:type="spellStart"/>
      <w:r>
        <w:rPr>
          <w:szCs w:val="28"/>
        </w:rPr>
        <w:t>kiến</w:t>
      </w:r>
      <w:proofErr w:type="spellEnd"/>
      <w:r>
        <w:rPr>
          <w:szCs w:val="28"/>
        </w:rPr>
        <w:t xml:space="preserve"> </w:t>
      </w:r>
      <w:proofErr w:type="spellStart"/>
      <w:r>
        <w:rPr>
          <w:szCs w:val="28"/>
        </w:rPr>
        <w:t>tham</w:t>
      </w:r>
      <w:proofErr w:type="spellEnd"/>
      <w:r>
        <w:rPr>
          <w:szCs w:val="28"/>
        </w:rPr>
        <w:t xml:space="preserve"> </w:t>
      </w:r>
      <w:proofErr w:type="spellStart"/>
      <w:r>
        <w:rPr>
          <w:szCs w:val="28"/>
        </w:rPr>
        <w:t>gia</w:t>
      </w:r>
      <w:proofErr w:type="spellEnd"/>
      <w:r>
        <w:rPr>
          <w:szCs w:val="28"/>
        </w:rPr>
        <w:t xml:space="preserve"> </w:t>
      </w:r>
      <w:proofErr w:type="spellStart"/>
      <w:r>
        <w:rPr>
          <w:szCs w:val="28"/>
        </w:rPr>
        <w:t>đóng</w:t>
      </w:r>
      <w:proofErr w:type="spellEnd"/>
      <w:r>
        <w:rPr>
          <w:szCs w:val="28"/>
        </w:rPr>
        <w:t xml:space="preserve"> </w:t>
      </w:r>
      <w:proofErr w:type="spellStart"/>
      <w:r>
        <w:rPr>
          <w:szCs w:val="28"/>
        </w:rPr>
        <w:t>góp</w:t>
      </w:r>
      <w:proofErr w:type="spellEnd"/>
      <w:r>
        <w:rPr>
          <w:szCs w:val="28"/>
        </w:rPr>
        <w:t xml:space="preserve"> </w:t>
      </w:r>
      <w:proofErr w:type="spellStart"/>
      <w:r>
        <w:rPr>
          <w:szCs w:val="28"/>
        </w:rPr>
        <w:t>tại</w:t>
      </w:r>
      <w:proofErr w:type="spellEnd"/>
      <w:r>
        <w:rPr>
          <w:szCs w:val="28"/>
        </w:rPr>
        <w:t xml:space="preserve"> </w:t>
      </w:r>
      <w:proofErr w:type="spellStart"/>
      <w:r>
        <w:rPr>
          <w:szCs w:val="28"/>
        </w:rPr>
        <w:t>Kỳ</w:t>
      </w:r>
      <w:proofErr w:type="spellEnd"/>
      <w:r>
        <w:rPr>
          <w:szCs w:val="28"/>
        </w:rPr>
        <w:t xml:space="preserve"> </w:t>
      </w:r>
      <w:proofErr w:type="spellStart"/>
      <w:r>
        <w:rPr>
          <w:szCs w:val="28"/>
        </w:rPr>
        <w:t>họp</w:t>
      </w:r>
      <w:proofErr w:type="spellEnd"/>
      <w:r>
        <w:rPr>
          <w:szCs w:val="28"/>
        </w:rPr>
        <w:t xml:space="preserve"> </w:t>
      </w:r>
      <w:proofErr w:type="spellStart"/>
      <w:r>
        <w:rPr>
          <w:szCs w:val="28"/>
        </w:rPr>
        <w:t>thứ</w:t>
      </w:r>
      <w:proofErr w:type="spellEnd"/>
      <w:r>
        <w:rPr>
          <w:szCs w:val="28"/>
        </w:rPr>
        <w:t xml:space="preserve"> 6, Quốc </w:t>
      </w:r>
      <w:proofErr w:type="spellStart"/>
      <w:r>
        <w:rPr>
          <w:szCs w:val="28"/>
        </w:rPr>
        <w:t>hội</w:t>
      </w:r>
      <w:proofErr w:type="spellEnd"/>
      <w:r>
        <w:rPr>
          <w:szCs w:val="28"/>
        </w:rPr>
        <w:t xml:space="preserve"> </w:t>
      </w:r>
      <w:proofErr w:type="spellStart"/>
      <w:r>
        <w:rPr>
          <w:szCs w:val="28"/>
        </w:rPr>
        <w:t>thứ</w:t>
      </w:r>
      <w:proofErr w:type="spellEnd"/>
      <w:r>
        <w:rPr>
          <w:szCs w:val="28"/>
        </w:rPr>
        <w:t xml:space="preserve"> XV, </w:t>
      </w:r>
      <w:proofErr w:type="gramStart"/>
      <w:r>
        <w:rPr>
          <w:szCs w:val="28"/>
        </w:rPr>
        <w:t>Ban</w:t>
      </w:r>
      <w:proofErr w:type="gramEnd"/>
      <w:r>
        <w:rPr>
          <w:szCs w:val="28"/>
        </w:rPr>
        <w:t xml:space="preserve"> </w:t>
      </w:r>
      <w:proofErr w:type="spellStart"/>
      <w:r>
        <w:rPr>
          <w:szCs w:val="28"/>
        </w:rPr>
        <w:t>soạn</w:t>
      </w:r>
      <w:proofErr w:type="spellEnd"/>
      <w:r>
        <w:rPr>
          <w:szCs w:val="28"/>
        </w:rPr>
        <w:t xml:space="preserve"> </w:t>
      </w:r>
      <w:proofErr w:type="spellStart"/>
      <w:r>
        <w:rPr>
          <w:szCs w:val="28"/>
        </w:rPr>
        <w:t>thảo</w:t>
      </w:r>
      <w:proofErr w:type="spellEnd"/>
      <w:r>
        <w:rPr>
          <w:szCs w:val="28"/>
        </w:rPr>
        <w:t xml:space="preserve"> </w:t>
      </w:r>
      <w:proofErr w:type="spellStart"/>
      <w:r>
        <w:rPr>
          <w:szCs w:val="28"/>
        </w:rPr>
        <w:t>đã</w:t>
      </w:r>
      <w:proofErr w:type="spellEnd"/>
      <w:r>
        <w:rPr>
          <w:szCs w:val="28"/>
        </w:rPr>
        <w:t xml:space="preserve"> </w:t>
      </w:r>
      <w:proofErr w:type="spellStart"/>
      <w:r>
        <w:rPr>
          <w:szCs w:val="28"/>
        </w:rPr>
        <w:t>chỉnh</w:t>
      </w:r>
      <w:proofErr w:type="spellEnd"/>
      <w:r>
        <w:rPr>
          <w:szCs w:val="28"/>
        </w:rPr>
        <w:t xml:space="preserve"> </w:t>
      </w:r>
      <w:proofErr w:type="spellStart"/>
      <w:r>
        <w:rPr>
          <w:szCs w:val="28"/>
        </w:rPr>
        <w:t>sửa</w:t>
      </w:r>
      <w:proofErr w:type="spellEnd"/>
      <w:r>
        <w:rPr>
          <w:szCs w:val="28"/>
        </w:rPr>
        <w:t xml:space="preserve">, </w:t>
      </w:r>
      <w:proofErr w:type="spellStart"/>
      <w:r>
        <w:rPr>
          <w:szCs w:val="28"/>
        </w:rPr>
        <w:t>bổ</w:t>
      </w:r>
      <w:proofErr w:type="spellEnd"/>
      <w:r>
        <w:rPr>
          <w:szCs w:val="28"/>
        </w:rPr>
        <w:t xml:space="preserve"> sung </w:t>
      </w:r>
      <w:proofErr w:type="spellStart"/>
      <w:r>
        <w:rPr>
          <w:szCs w:val="28"/>
        </w:rPr>
        <w:t>và</w:t>
      </w:r>
      <w:proofErr w:type="spellEnd"/>
      <w:r>
        <w:rPr>
          <w:szCs w:val="28"/>
        </w:rPr>
        <w:t xml:space="preserve"> </w:t>
      </w:r>
      <w:proofErr w:type="spellStart"/>
      <w:r>
        <w:rPr>
          <w:szCs w:val="28"/>
        </w:rPr>
        <w:t>hoàn</w:t>
      </w:r>
      <w:proofErr w:type="spellEnd"/>
      <w:r>
        <w:rPr>
          <w:szCs w:val="28"/>
        </w:rPr>
        <w:t xml:space="preserve"> </w:t>
      </w:r>
      <w:proofErr w:type="spellStart"/>
      <w:r>
        <w:rPr>
          <w:szCs w:val="28"/>
        </w:rPr>
        <w:t>thiện</w:t>
      </w:r>
      <w:proofErr w:type="spellEnd"/>
      <w:r>
        <w:rPr>
          <w:szCs w:val="28"/>
        </w:rPr>
        <w:t xml:space="preserve"> </w:t>
      </w:r>
      <w:proofErr w:type="spellStart"/>
      <w:r>
        <w:rPr>
          <w:szCs w:val="28"/>
        </w:rPr>
        <w:t>dự</w:t>
      </w:r>
      <w:proofErr w:type="spellEnd"/>
      <w:r>
        <w:rPr>
          <w:szCs w:val="28"/>
        </w:rPr>
        <w:t xml:space="preserve"> </w:t>
      </w:r>
      <w:proofErr w:type="spellStart"/>
      <w:r>
        <w:rPr>
          <w:szCs w:val="28"/>
        </w:rPr>
        <w:t>thảo</w:t>
      </w:r>
      <w:proofErr w:type="spellEnd"/>
      <w:r>
        <w:rPr>
          <w:szCs w:val="28"/>
        </w:rPr>
        <w:t xml:space="preserve"> </w:t>
      </w:r>
      <w:proofErr w:type="spellStart"/>
      <w:r>
        <w:rPr>
          <w:szCs w:val="28"/>
        </w:rPr>
        <w:t>dự</w:t>
      </w:r>
      <w:proofErr w:type="spellEnd"/>
      <w:r>
        <w:rPr>
          <w:szCs w:val="28"/>
        </w:rPr>
        <w:t xml:space="preserve"> </w:t>
      </w:r>
      <w:proofErr w:type="spellStart"/>
      <w:r>
        <w:rPr>
          <w:szCs w:val="28"/>
        </w:rPr>
        <w:t>án</w:t>
      </w:r>
      <w:proofErr w:type="spellEnd"/>
      <w:r>
        <w:rPr>
          <w:szCs w:val="28"/>
        </w:rPr>
        <w:t xml:space="preserve"> </w:t>
      </w:r>
      <w:proofErr w:type="spellStart"/>
      <w:r>
        <w:rPr>
          <w:szCs w:val="28"/>
        </w:rPr>
        <w:t>Luật</w:t>
      </w:r>
      <w:proofErr w:type="spellEnd"/>
      <w:r>
        <w:rPr>
          <w:szCs w:val="28"/>
        </w:rPr>
        <w:t xml:space="preserve"> TTATGT </w:t>
      </w:r>
      <w:proofErr w:type="spellStart"/>
      <w:r>
        <w:rPr>
          <w:szCs w:val="28"/>
        </w:rPr>
        <w:t>đường</w:t>
      </w:r>
      <w:proofErr w:type="spellEnd"/>
      <w:r>
        <w:rPr>
          <w:szCs w:val="28"/>
        </w:rPr>
        <w:t xml:space="preserve"> </w:t>
      </w:r>
      <w:proofErr w:type="spellStart"/>
      <w:r>
        <w:rPr>
          <w:szCs w:val="28"/>
        </w:rPr>
        <w:t>bộ</w:t>
      </w:r>
      <w:proofErr w:type="spellEnd"/>
      <w:r>
        <w:rPr>
          <w:szCs w:val="28"/>
        </w:rPr>
        <w:t xml:space="preserve">. </w:t>
      </w:r>
      <w:r w:rsidR="00C6179D" w:rsidRPr="00A41020">
        <w:rPr>
          <w:szCs w:val="28"/>
        </w:rPr>
        <w:t xml:space="preserve">So </w:t>
      </w:r>
      <w:proofErr w:type="spellStart"/>
      <w:r w:rsidR="00C6179D" w:rsidRPr="00A41020">
        <w:rPr>
          <w:szCs w:val="28"/>
        </w:rPr>
        <w:t>với</w:t>
      </w:r>
      <w:proofErr w:type="spellEnd"/>
      <w:r w:rsidR="00C6179D" w:rsidRPr="00A41020">
        <w:rPr>
          <w:szCs w:val="28"/>
          <w:lang w:val="nl-NL"/>
        </w:rPr>
        <w:t xml:space="preserve"> dự thảo Luật trình Quốc hội tại Kỳ họp thứ 6, dự thảo Luật đã được chỉnh lý </w:t>
      </w:r>
      <w:r w:rsidR="00FA7187" w:rsidRPr="0022691A">
        <w:rPr>
          <w:szCs w:val="28"/>
          <w:lang w:val="nl-NL"/>
        </w:rPr>
        <w:t>0</w:t>
      </w:r>
      <w:r w:rsidR="00FA7187" w:rsidRPr="0022691A">
        <w:rPr>
          <w:color w:val="000000"/>
          <w:szCs w:val="28"/>
          <w:lang w:val="nl-NL"/>
        </w:rPr>
        <w:t>9 chương, 8</w:t>
      </w:r>
      <w:r w:rsidR="00FA7187" w:rsidRPr="0022691A">
        <w:rPr>
          <w:color w:val="000000"/>
          <w:szCs w:val="28"/>
          <w:lang w:val="vi-VN"/>
        </w:rPr>
        <w:t>9</w:t>
      </w:r>
      <w:r w:rsidR="00FA7187" w:rsidRPr="0022691A">
        <w:rPr>
          <w:color w:val="000000"/>
          <w:szCs w:val="28"/>
          <w:lang w:val="nl-NL"/>
        </w:rPr>
        <w:t xml:space="preserve"> điều, số chương giữ nguyên và tăng 0</w:t>
      </w:r>
      <w:r w:rsidR="00FA7187" w:rsidRPr="0022691A">
        <w:rPr>
          <w:color w:val="000000"/>
          <w:szCs w:val="28"/>
          <w:lang w:val="vi-VN"/>
        </w:rPr>
        <w:t>8</w:t>
      </w:r>
      <w:r w:rsidR="00FA7187" w:rsidRPr="0022691A">
        <w:rPr>
          <w:color w:val="000000"/>
          <w:szCs w:val="28"/>
          <w:lang w:val="nl-NL"/>
        </w:rPr>
        <w:t xml:space="preserve"> điều do </w:t>
      </w:r>
      <w:r w:rsidR="00FA7187" w:rsidRPr="0022691A">
        <w:rPr>
          <w:bCs/>
          <w:color w:val="000000"/>
          <w:szCs w:val="28"/>
          <w:lang w:val="nl-NL"/>
        </w:rPr>
        <w:t xml:space="preserve">bổ sung </w:t>
      </w:r>
      <w:r w:rsidR="00FA7187" w:rsidRPr="0022691A">
        <w:rPr>
          <w:bCs/>
          <w:color w:val="000000"/>
          <w:szCs w:val="28"/>
          <w:lang w:val="vi-VN"/>
        </w:rPr>
        <w:t>05</w:t>
      </w:r>
      <w:r w:rsidR="00FA7187" w:rsidRPr="0022691A">
        <w:rPr>
          <w:bCs/>
          <w:color w:val="000000"/>
          <w:szCs w:val="28"/>
          <w:lang w:val="nl-NL"/>
        </w:rPr>
        <w:t xml:space="preserve"> điều mới</w:t>
      </w:r>
      <w:r w:rsidR="00FA7187">
        <w:rPr>
          <w:bCs/>
          <w:color w:val="000000"/>
          <w:szCs w:val="28"/>
          <w:lang w:val="nl-NL"/>
        </w:rPr>
        <w:t xml:space="preserve"> (</w:t>
      </w:r>
      <w:r w:rsidR="00FA7187" w:rsidRPr="00B95264">
        <w:rPr>
          <w:lang w:val="vi-VN"/>
        </w:rPr>
        <w:t xml:space="preserve">Điều 36 Biển số xe, </w:t>
      </w:r>
      <w:proofErr w:type="spellStart"/>
      <w:r w:rsidR="00FA7187" w:rsidRPr="00B95264">
        <w:t>Điều</w:t>
      </w:r>
      <w:proofErr w:type="spellEnd"/>
      <w:r w:rsidR="00FA7187" w:rsidRPr="00B95264">
        <w:t xml:space="preserve"> 37 - </w:t>
      </w:r>
      <w:proofErr w:type="spellStart"/>
      <w:r w:rsidR="00FA7187" w:rsidRPr="00B95264">
        <w:t>Đấu</w:t>
      </w:r>
      <w:proofErr w:type="spellEnd"/>
      <w:r w:rsidR="00FA7187" w:rsidRPr="00B95264">
        <w:t xml:space="preserve"> </w:t>
      </w:r>
      <w:proofErr w:type="spellStart"/>
      <w:r w:rsidR="00FA7187" w:rsidRPr="00B95264">
        <w:t>giá</w:t>
      </w:r>
      <w:proofErr w:type="spellEnd"/>
      <w:r w:rsidR="00FA7187" w:rsidRPr="00B95264">
        <w:t xml:space="preserve"> </w:t>
      </w:r>
      <w:proofErr w:type="spellStart"/>
      <w:r w:rsidR="00FA7187" w:rsidRPr="00B95264">
        <w:t>biển</w:t>
      </w:r>
      <w:proofErr w:type="spellEnd"/>
      <w:r w:rsidR="00FA7187" w:rsidRPr="00B95264">
        <w:t xml:space="preserve"> </w:t>
      </w:r>
      <w:proofErr w:type="spellStart"/>
      <w:r w:rsidR="00FA7187" w:rsidRPr="00B95264">
        <w:t>số</w:t>
      </w:r>
      <w:proofErr w:type="spellEnd"/>
      <w:r w:rsidR="00FA7187" w:rsidRPr="00B95264">
        <w:t xml:space="preserve">, </w:t>
      </w:r>
      <w:proofErr w:type="spellStart"/>
      <w:r w:rsidR="00FA7187" w:rsidRPr="00B95264">
        <w:t>Điều</w:t>
      </w:r>
      <w:proofErr w:type="spellEnd"/>
      <w:r w:rsidR="00FA7187" w:rsidRPr="00B95264">
        <w:t xml:space="preserve"> 57 - </w:t>
      </w:r>
      <w:proofErr w:type="spellStart"/>
      <w:r w:rsidR="00FA7187" w:rsidRPr="00B95264">
        <w:t>Điểm</w:t>
      </w:r>
      <w:proofErr w:type="spellEnd"/>
      <w:r w:rsidR="00FA7187" w:rsidRPr="00B95264">
        <w:t xml:space="preserve"> </w:t>
      </w:r>
      <w:proofErr w:type="spellStart"/>
      <w:r w:rsidR="00FA7187" w:rsidRPr="00B95264">
        <w:t>của</w:t>
      </w:r>
      <w:proofErr w:type="spellEnd"/>
      <w:r w:rsidR="00FA7187" w:rsidRPr="00B95264">
        <w:t xml:space="preserve"> </w:t>
      </w:r>
      <w:proofErr w:type="spellStart"/>
      <w:r w:rsidR="00FA7187" w:rsidRPr="00B95264">
        <w:t>giấy</w:t>
      </w:r>
      <w:proofErr w:type="spellEnd"/>
      <w:r w:rsidR="00FA7187" w:rsidRPr="00B95264">
        <w:t xml:space="preserve"> </w:t>
      </w:r>
      <w:proofErr w:type="spellStart"/>
      <w:r w:rsidR="00FA7187" w:rsidRPr="00B95264">
        <w:t>phép</w:t>
      </w:r>
      <w:proofErr w:type="spellEnd"/>
      <w:r w:rsidR="00FA7187" w:rsidRPr="00B95264">
        <w:t xml:space="preserve"> </w:t>
      </w:r>
      <w:proofErr w:type="spellStart"/>
      <w:r w:rsidR="00FA7187" w:rsidRPr="00B95264">
        <w:t>lái</w:t>
      </w:r>
      <w:proofErr w:type="spellEnd"/>
      <w:r w:rsidR="00FA7187" w:rsidRPr="00B95264">
        <w:t xml:space="preserve"> </w:t>
      </w:r>
      <w:proofErr w:type="spellStart"/>
      <w:r w:rsidR="00FA7187" w:rsidRPr="00B95264">
        <w:t>xe</w:t>
      </w:r>
      <w:proofErr w:type="spellEnd"/>
      <w:r w:rsidR="00FA7187" w:rsidRPr="00B95264">
        <w:t xml:space="preserve">, </w:t>
      </w:r>
      <w:proofErr w:type="spellStart"/>
      <w:r w:rsidR="00FA7187" w:rsidRPr="00B95264">
        <w:t>Điều</w:t>
      </w:r>
      <w:proofErr w:type="spellEnd"/>
      <w:r w:rsidR="00FA7187" w:rsidRPr="00B95264">
        <w:t xml:space="preserve"> 84 - </w:t>
      </w:r>
      <w:proofErr w:type="spellStart"/>
      <w:r w:rsidR="00FA7187" w:rsidRPr="00B95264">
        <w:t>Quỹ</w:t>
      </w:r>
      <w:proofErr w:type="spellEnd"/>
      <w:r w:rsidR="00FA7187" w:rsidRPr="00B95264">
        <w:t xml:space="preserve"> </w:t>
      </w:r>
      <w:proofErr w:type="spellStart"/>
      <w:r w:rsidR="00FA7187" w:rsidRPr="00B95264">
        <w:t>giảm</w:t>
      </w:r>
      <w:proofErr w:type="spellEnd"/>
      <w:r w:rsidR="00FA7187" w:rsidRPr="00B95264">
        <w:t xml:space="preserve"> </w:t>
      </w:r>
      <w:proofErr w:type="spellStart"/>
      <w:r w:rsidR="00FA7187" w:rsidRPr="00B95264">
        <w:t>thiểu</w:t>
      </w:r>
      <w:proofErr w:type="spellEnd"/>
      <w:r w:rsidR="00FA7187" w:rsidRPr="00B95264">
        <w:t xml:space="preserve"> </w:t>
      </w:r>
      <w:proofErr w:type="spellStart"/>
      <w:r w:rsidR="00FA7187" w:rsidRPr="00B95264">
        <w:t>thiệt</w:t>
      </w:r>
      <w:proofErr w:type="spellEnd"/>
      <w:r w:rsidR="00FA7187" w:rsidRPr="00B95264">
        <w:t xml:space="preserve"> </w:t>
      </w:r>
      <w:proofErr w:type="spellStart"/>
      <w:r w:rsidR="00FA7187" w:rsidRPr="00B95264">
        <w:t>hại</w:t>
      </w:r>
      <w:proofErr w:type="spellEnd"/>
      <w:r w:rsidR="00FA7187" w:rsidRPr="00B95264">
        <w:t xml:space="preserve"> tai </w:t>
      </w:r>
      <w:proofErr w:type="spellStart"/>
      <w:r w:rsidR="00FA7187" w:rsidRPr="00B95264">
        <w:t>nạn</w:t>
      </w:r>
      <w:proofErr w:type="spellEnd"/>
      <w:r w:rsidR="00FA7187" w:rsidRPr="00B95264">
        <w:t xml:space="preserve"> GTĐB, </w:t>
      </w:r>
      <w:proofErr w:type="spellStart"/>
      <w:r w:rsidR="00FA7187" w:rsidRPr="00B95264">
        <w:t>Điều</w:t>
      </w:r>
      <w:proofErr w:type="spellEnd"/>
      <w:r w:rsidR="00FA7187" w:rsidRPr="00B95264">
        <w:t xml:space="preserve"> 88 - </w:t>
      </w:r>
      <w:proofErr w:type="spellStart"/>
      <w:r w:rsidR="00FA7187" w:rsidRPr="00B95264">
        <w:t>Sửa</w:t>
      </w:r>
      <w:proofErr w:type="spellEnd"/>
      <w:r w:rsidR="00FA7187" w:rsidRPr="00B95264">
        <w:t xml:space="preserve"> </w:t>
      </w:r>
      <w:proofErr w:type="spellStart"/>
      <w:r w:rsidR="00FA7187" w:rsidRPr="00B95264">
        <w:t>đổi</w:t>
      </w:r>
      <w:proofErr w:type="spellEnd"/>
      <w:r w:rsidR="00FA7187" w:rsidRPr="00B95264">
        <w:t xml:space="preserve">, </w:t>
      </w:r>
      <w:proofErr w:type="spellStart"/>
      <w:r w:rsidR="00FA7187" w:rsidRPr="00B95264">
        <w:t>bổ</w:t>
      </w:r>
      <w:proofErr w:type="spellEnd"/>
      <w:r w:rsidR="00FA7187" w:rsidRPr="00B95264">
        <w:t xml:space="preserve"> sung </w:t>
      </w:r>
      <w:proofErr w:type="spellStart"/>
      <w:r w:rsidR="00FA7187" w:rsidRPr="00B95264">
        <w:t>một</w:t>
      </w:r>
      <w:proofErr w:type="spellEnd"/>
      <w:r w:rsidR="00FA7187" w:rsidRPr="00B95264">
        <w:t xml:space="preserve"> </w:t>
      </w:r>
      <w:proofErr w:type="spellStart"/>
      <w:r w:rsidR="00FA7187" w:rsidRPr="00B95264">
        <w:t>số</w:t>
      </w:r>
      <w:proofErr w:type="spellEnd"/>
      <w:r w:rsidR="00FA7187" w:rsidRPr="00B95264">
        <w:t xml:space="preserve"> </w:t>
      </w:r>
      <w:proofErr w:type="spellStart"/>
      <w:r w:rsidR="00FA7187" w:rsidRPr="00B95264">
        <w:t>điều</w:t>
      </w:r>
      <w:proofErr w:type="spellEnd"/>
      <w:r w:rsidR="00FA7187" w:rsidRPr="00B95264">
        <w:t xml:space="preserve">, </w:t>
      </w:r>
      <w:proofErr w:type="spellStart"/>
      <w:r w:rsidR="00FA7187" w:rsidRPr="00B95264">
        <w:t>khoản</w:t>
      </w:r>
      <w:proofErr w:type="spellEnd"/>
      <w:r w:rsidR="00FA7187" w:rsidRPr="00B95264">
        <w:t xml:space="preserve">, </w:t>
      </w:r>
      <w:proofErr w:type="spellStart"/>
      <w:r w:rsidR="00FA7187" w:rsidRPr="00B95264">
        <w:t>điểm</w:t>
      </w:r>
      <w:proofErr w:type="spellEnd"/>
      <w:r w:rsidR="00FA7187" w:rsidRPr="00B95264">
        <w:t xml:space="preserve"> </w:t>
      </w:r>
      <w:proofErr w:type="spellStart"/>
      <w:r w:rsidR="00FA7187" w:rsidRPr="00B95264">
        <w:t>của</w:t>
      </w:r>
      <w:proofErr w:type="spellEnd"/>
      <w:r w:rsidR="00FA7187" w:rsidRPr="00B95264">
        <w:t xml:space="preserve"> </w:t>
      </w:r>
      <w:proofErr w:type="spellStart"/>
      <w:r w:rsidR="00FA7187" w:rsidRPr="00B95264">
        <w:t>các</w:t>
      </w:r>
      <w:proofErr w:type="spellEnd"/>
      <w:r w:rsidR="00FA7187" w:rsidRPr="00B95264">
        <w:t xml:space="preserve"> </w:t>
      </w:r>
      <w:proofErr w:type="spellStart"/>
      <w:r w:rsidR="00FA7187" w:rsidRPr="00B95264">
        <w:t>luật</w:t>
      </w:r>
      <w:proofErr w:type="spellEnd"/>
      <w:r w:rsidR="00FA7187" w:rsidRPr="00B95264">
        <w:t xml:space="preserve"> </w:t>
      </w:r>
      <w:proofErr w:type="spellStart"/>
      <w:r w:rsidR="00FA7187" w:rsidRPr="00B95264">
        <w:t>có</w:t>
      </w:r>
      <w:proofErr w:type="spellEnd"/>
      <w:r w:rsidR="00FA7187" w:rsidRPr="00B95264">
        <w:t xml:space="preserve"> </w:t>
      </w:r>
      <w:proofErr w:type="spellStart"/>
      <w:r w:rsidR="00FA7187" w:rsidRPr="00B95264">
        <w:t>liên</w:t>
      </w:r>
      <w:proofErr w:type="spellEnd"/>
      <w:r w:rsidR="00FA7187" w:rsidRPr="00B95264">
        <w:t xml:space="preserve"> </w:t>
      </w:r>
      <w:proofErr w:type="spellStart"/>
      <w:r w:rsidR="00FA7187" w:rsidRPr="00B95264">
        <w:t>quan</w:t>
      </w:r>
      <w:proofErr w:type="spellEnd"/>
      <w:r w:rsidR="00FA7187">
        <w:rPr>
          <w:bCs/>
          <w:color w:val="000000"/>
          <w:szCs w:val="28"/>
          <w:lang w:val="nl-NL"/>
        </w:rPr>
        <w:t>)</w:t>
      </w:r>
      <w:r w:rsidR="00FA7187" w:rsidRPr="001A183A">
        <w:rPr>
          <w:bCs/>
          <w:color w:val="000000"/>
          <w:szCs w:val="28"/>
        </w:rPr>
        <w:t xml:space="preserve">; </w:t>
      </w:r>
      <w:proofErr w:type="spellStart"/>
      <w:r w:rsidR="00FA7187" w:rsidRPr="001A183A">
        <w:rPr>
          <w:bCs/>
          <w:color w:val="000000"/>
          <w:szCs w:val="28"/>
        </w:rPr>
        <w:t>gộp</w:t>
      </w:r>
      <w:proofErr w:type="spellEnd"/>
      <w:r w:rsidR="00FA7187" w:rsidRPr="001A183A">
        <w:rPr>
          <w:bCs/>
          <w:color w:val="000000"/>
          <w:szCs w:val="28"/>
        </w:rPr>
        <w:t xml:space="preserve"> 04 </w:t>
      </w:r>
      <w:proofErr w:type="spellStart"/>
      <w:r w:rsidR="00FA7187" w:rsidRPr="001A183A">
        <w:rPr>
          <w:bCs/>
          <w:color w:val="000000"/>
          <w:szCs w:val="28"/>
        </w:rPr>
        <w:t>điều</w:t>
      </w:r>
      <w:proofErr w:type="spellEnd"/>
      <w:r w:rsidR="00FA7187" w:rsidRPr="001A183A">
        <w:rPr>
          <w:bCs/>
          <w:color w:val="000000"/>
          <w:szCs w:val="28"/>
        </w:rPr>
        <w:t xml:space="preserve"> </w:t>
      </w:r>
      <w:proofErr w:type="spellStart"/>
      <w:r w:rsidR="00FA7187" w:rsidRPr="001A183A">
        <w:rPr>
          <w:bCs/>
          <w:color w:val="000000"/>
          <w:szCs w:val="28"/>
        </w:rPr>
        <w:t>thành</w:t>
      </w:r>
      <w:proofErr w:type="spellEnd"/>
      <w:r w:rsidR="00FA7187" w:rsidRPr="001A183A">
        <w:rPr>
          <w:bCs/>
          <w:color w:val="000000"/>
          <w:szCs w:val="28"/>
        </w:rPr>
        <w:t xml:space="preserve"> 02 </w:t>
      </w:r>
      <w:proofErr w:type="spellStart"/>
      <w:r w:rsidR="00FA7187" w:rsidRPr="001A183A">
        <w:rPr>
          <w:bCs/>
          <w:color w:val="000000"/>
          <w:szCs w:val="28"/>
        </w:rPr>
        <w:t>điều</w:t>
      </w:r>
      <w:proofErr w:type="spellEnd"/>
      <w:r w:rsidR="00FA7187">
        <w:rPr>
          <w:bCs/>
          <w:color w:val="000000"/>
          <w:szCs w:val="28"/>
        </w:rPr>
        <w:t xml:space="preserve"> (</w:t>
      </w:r>
      <w:r w:rsidR="00FA7187" w:rsidRPr="00B95264">
        <w:rPr>
          <w:bCs/>
          <w:lang w:val="vi-VN"/>
        </w:rPr>
        <w:t>G</w:t>
      </w:r>
      <w:proofErr w:type="spellStart"/>
      <w:r w:rsidR="00FA7187" w:rsidRPr="00B95264">
        <w:rPr>
          <w:bCs/>
        </w:rPr>
        <w:t>ộp</w:t>
      </w:r>
      <w:proofErr w:type="spellEnd"/>
      <w:r w:rsidR="00FA7187" w:rsidRPr="00B95264">
        <w:rPr>
          <w:bCs/>
        </w:rPr>
        <w:t xml:space="preserve"> </w:t>
      </w:r>
      <w:proofErr w:type="spellStart"/>
      <w:r w:rsidR="00FA7187" w:rsidRPr="00B95264">
        <w:rPr>
          <w:bCs/>
        </w:rPr>
        <w:t>Điều</w:t>
      </w:r>
      <w:proofErr w:type="spellEnd"/>
      <w:r w:rsidR="00FA7187" w:rsidRPr="00B95264">
        <w:rPr>
          <w:bCs/>
        </w:rPr>
        <w:t xml:space="preserve"> 57 </w:t>
      </w:r>
      <w:r w:rsidR="00FA7187" w:rsidRPr="00B95264">
        <w:rPr>
          <w:bCs/>
          <w:lang w:val="vi-VN"/>
        </w:rPr>
        <w:t xml:space="preserve">- </w:t>
      </w:r>
      <w:r w:rsidR="00FA7187" w:rsidRPr="00B95264">
        <w:rPr>
          <w:bCs/>
        </w:rPr>
        <w:t xml:space="preserve">Bảo </w:t>
      </w:r>
      <w:proofErr w:type="spellStart"/>
      <w:r w:rsidR="00FA7187" w:rsidRPr="00B95264">
        <w:rPr>
          <w:bCs/>
        </w:rPr>
        <w:t>đảm</w:t>
      </w:r>
      <w:proofErr w:type="spellEnd"/>
      <w:r w:rsidR="00FA7187" w:rsidRPr="00B95264">
        <w:rPr>
          <w:bCs/>
        </w:rPr>
        <w:t xml:space="preserve"> </w:t>
      </w:r>
      <w:proofErr w:type="spellStart"/>
      <w:r w:rsidR="00FA7187" w:rsidRPr="00B95264">
        <w:rPr>
          <w:bCs/>
        </w:rPr>
        <w:t>trật</w:t>
      </w:r>
      <w:proofErr w:type="spellEnd"/>
      <w:r w:rsidR="00FA7187" w:rsidRPr="00B95264">
        <w:rPr>
          <w:bCs/>
        </w:rPr>
        <w:t xml:space="preserve"> </w:t>
      </w:r>
      <w:proofErr w:type="spellStart"/>
      <w:r w:rsidR="00FA7187" w:rsidRPr="00B95264">
        <w:rPr>
          <w:bCs/>
        </w:rPr>
        <w:t>tự</w:t>
      </w:r>
      <w:proofErr w:type="spellEnd"/>
      <w:r w:rsidR="00FA7187" w:rsidRPr="00B95264">
        <w:rPr>
          <w:bCs/>
        </w:rPr>
        <w:t xml:space="preserve">, an </w:t>
      </w:r>
      <w:proofErr w:type="spellStart"/>
      <w:r w:rsidR="00FA7187" w:rsidRPr="00B95264">
        <w:rPr>
          <w:bCs/>
        </w:rPr>
        <w:t>toàn</w:t>
      </w:r>
      <w:proofErr w:type="spellEnd"/>
      <w:r w:rsidR="00FA7187" w:rsidRPr="00B95264">
        <w:rPr>
          <w:bCs/>
        </w:rPr>
        <w:t xml:space="preserve"> </w:t>
      </w:r>
      <w:proofErr w:type="spellStart"/>
      <w:r w:rsidR="00FA7187" w:rsidRPr="00B95264">
        <w:rPr>
          <w:bCs/>
        </w:rPr>
        <w:t>giao</w:t>
      </w:r>
      <w:proofErr w:type="spellEnd"/>
      <w:r w:rsidR="00FA7187" w:rsidRPr="00B95264">
        <w:rPr>
          <w:bCs/>
        </w:rPr>
        <w:t xml:space="preserve"> </w:t>
      </w:r>
      <w:proofErr w:type="spellStart"/>
      <w:r w:rsidR="00FA7187" w:rsidRPr="00B95264">
        <w:rPr>
          <w:bCs/>
        </w:rPr>
        <w:t>thông</w:t>
      </w:r>
      <w:proofErr w:type="spellEnd"/>
      <w:r w:rsidR="00FA7187" w:rsidRPr="00B95264">
        <w:rPr>
          <w:bCs/>
        </w:rPr>
        <w:t xml:space="preserve"> </w:t>
      </w:r>
      <w:proofErr w:type="spellStart"/>
      <w:r w:rsidR="00FA7187" w:rsidRPr="00B95264">
        <w:rPr>
          <w:bCs/>
        </w:rPr>
        <w:t>trong</w:t>
      </w:r>
      <w:proofErr w:type="spellEnd"/>
      <w:r w:rsidR="00FA7187" w:rsidRPr="00B95264">
        <w:rPr>
          <w:bCs/>
        </w:rPr>
        <w:t xml:space="preserve"> </w:t>
      </w:r>
      <w:proofErr w:type="spellStart"/>
      <w:r w:rsidR="00FA7187" w:rsidRPr="00B95264">
        <w:rPr>
          <w:bCs/>
        </w:rPr>
        <w:t>vận</w:t>
      </w:r>
      <w:proofErr w:type="spellEnd"/>
      <w:r w:rsidR="00FA7187" w:rsidRPr="00B95264">
        <w:rPr>
          <w:bCs/>
        </w:rPr>
        <w:t xml:space="preserve"> </w:t>
      </w:r>
      <w:proofErr w:type="spellStart"/>
      <w:r w:rsidR="00FA7187" w:rsidRPr="00B95264">
        <w:rPr>
          <w:bCs/>
        </w:rPr>
        <w:t>chuyển</w:t>
      </w:r>
      <w:proofErr w:type="spellEnd"/>
      <w:r w:rsidR="00FA7187" w:rsidRPr="00B95264">
        <w:rPr>
          <w:bCs/>
        </w:rPr>
        <w:t xml:space="preserve"> </w:t>
      </w:r>
      <w:proofErr w:type="spellStart"/>
      <w:r w:rsidR="00FA7187" w:rsidRPr="00B95264">
        <w:rPr>
          <w:bCs/>
        </w:rPr>
        <w:t>hành</w:t>
      </w:r>
      <w:proofErr w:type="spellEnd"/>
      <w:r w:rsidR="00FA7187" w:rsidRPr="00B95264">
        <w:rPr>
          <w:bCs/>
        </w:rPr>
        <w:t xml:space="preserve"> </w:t>
      </w:r>
      <w:proofErr w:type="spellStart"/>
      <w:r w:rsidR="00FA7187" w:rsidRPr="00B95264">
        <w:rPr>
          <w:bCs/>
        </w:rPr>
        <w:t>khách</w:t>
      </w:r>
      <w:proofErr w:type="spellEnd"/>
      <w:r w:rsidR="00FA7187" w:rsidRPr="00B95264">
        <w:rPr>
          <w:bCs/>
        </w:rPr>
        <w:t xml:space="preserve"> </w:t>
      </w:r>
      <w:proofErr w:type="spellStart"/>
      <w:r w:rsidR="00FA7187" w:rsidRPr="00B95264">
        <w:rPr>
          <w:bCs/>
        </w:rPr>
        <w:t>bằng</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ô </w:t>
      </w:r>
      <w:proofErr w:type="spellStart"/>
      <w:r w:rsidR="00FA7187" w:rsidRPr="00B95264">
        <w:rPr>
          <w:bCs/>
        </w:rPr>
        <w:t>tô</w:t>
      </w:r>
      <w:proofErr w:type="spellEnd"/>
      <w:r w:rsidR="00FA7187" w:rsidRPr="00B95264">
        <w:rPr>
          <w:bCs/>
        </w:rPr>
        <w:t xml:space="preserve"> </w:t>
      </w:r>
      <w:proofErr w:type="spellStart"/>
      <w:r w:rsidR="00FA7187" w:rsidRPr="00B95264">
        <w:rPr>
          <w:bCs/>
        </w:rPr>
        <w:t>và</w:t>
      </w:r>
      <w:proofErr w:type="spellEnd"/>
      <w:r w:rsidR="00FA7187" w:rsidRPr="00B95264">
        <w:rPr>
          <w:bCs/>
        </w:rPr>
        <w:t xml:space="preserve"> </w:t>
      </w:r>
      <w:proofErr w:type="spellStart"/>
      <w:r w:rsidR="00FA7187" w:rsidRPr="00B95264">
        <w:rPr>
          <w:bCs/>
        </w:rPr>
        <w:t>Điều</w:t>
      </w:r>
      <w:proofErr w:type="spellEnd"/>
      <w:r w:rsidR="00FA7187" w:rsidRPr="00B95264">
        <w:rPr>
          <w:bCs/>
        </w:rPr>
        <w:t xml:space="preserve"> 58 </w:t>
      </w:r>
      <w:r w:rsidR="00FA7187" w:rsidRPr="00B95264">
        <w:rPr>
          <w:bCs/>
          <w:lang w:val="vi-VN"/>
        </w:rPr>
        <w:t xml:space="preserve">- </w:t>
      </w:r>
      <w:proofErr w:type="spellStart"/>
      <w:r w:rsidR="00FA7187" w:rsidRPr="00B95264">
        <w:rPr>
          <w:bCs/>
        </w:rPr>
        <w:t>Trách</w:t>
      </w:r>
      <w:proofErr w:type="spellEnd"/>
      <w:r w:rsidR="00FA7187" w:rsidRPr="00B95264">
        <w:rPr>
          <w:bCs/>
        </w:rPr>
        <w:t xml:space="preserve"> </w:t>
      </w:r>
      <w:proofErr w:type="spellStart"/>
      <w:r w:rsidR="00FA7187" w:rsidRPr="00B95264">
        <w:rPr>
          <w:bCs/>
        </w:rPr>
        <w:t>nhiệm</w:t>
      </w:r>
      <w:proofErr w:type="spellEnd"/>
      <w:r w:rsidR="00FA7187" w:rsidRPr="00B95264">
        <w:rPr>
          <w:bCs/>
        </w:rPr>
        <w:t xml:space="preserve"> </w:t>
      </w:r>
      <w:proofErr w:type="spellStart"/>
      <w:r w:rsidR="00FA7187" w:rsidRPr="00B95264">
        <w:rPr>
          <w:bCs/>
        </w:rPr>
        <w:t>của</w:t>
      </w:r>
      <w:proofErr w:type="spellEnd"/>
      <w:r w:rsidR="00FA7187" w:rsidRPr="00B95264">
        <w:rPr>
          <w:bCs/>
        </w:rPr>
        <w:t xml:space="preserve"> </w:t>
      </w:r>
      <w:proofErr w:type="spellStart"/>
      <w:r w:rsidR="00FA7187" w:rsidRPr="00B95264">
        <w:rPr>
          <w:bCs/>
        </w:rPr>
        <w:t>người</w:t>
      </w:r>
      <w:proofErr w:type="spellEnd"/>
      <w:r w:rsidR="00FA7187" w:rsidRPr="00B95264">
        <w:rPr>
          <w:bCs/>
        </w:rPr>
        <w:t xml:space="preserve"> </w:t>
      </w:r>
      <w:proofErr w:type="spellStart"/>
      <w:r w:rsidR="00FA7187" w:rsidRPr="00B95264">
        <w:rPr>
          <w:bCs/>
        </w:rPr>
        <w:t>lái</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w:t>
      </w:r>
      <w:proofErr w:type="spellStart"/>
      <w:r w:rsidR="00FA7187" w:rsidRPr="00B95264">
        <w:rPr>
          <w:bCs/>
        </w:rPr>
        <w:t>nhân</w:t>
      </w:r>
      <w:proofErr w:type="spellEnd"/>
      <w:r w:rsidR="00FA7187" w:rsidRPr="00B95264">
        <w:rPr>
          <w:bCs/>
        </w:rPr>
        <w:t xml:space="preserve"> </w:t>
      </w:r>
      <w:proofErr w:type="spellStart"/>
      <w:r w:rsidR="00FA7187" w:rsidRPr="00B95264">
        <w:rPr>
          <w:bCs/>
        </w:rPr>
        <w:t>viên</w:t>
      </w:r>
      <w:proofErr w:type="spellEnd"/>
      <w:r w:rsidR="00FA7187" w:rsidRPr="00B95264">
        <w:rPr>
          <w:bCs/>
        </w:rPr>
        <w:t xml:space="preserve"> </w:t>
      </w:r>
      <w:proofErr w:type="spellStart"/>
      <w:r w:rsidR="00FA7187" w:rsidRPr="00B95264">
        <w:rPr>
          <w:bCs/>
        </w:rPr>
        <w:t>phục</w:t>
      </w:r>
      <w:proofErr w:type="spellEnd"/>
      <w:r w:rsidR="00FA7187" w:rsidRPr="00B95264">
        <w:rPr>
          <w:bCs/>
        </w:rPr>
        <w:t xml:space="preserve"> </w:t>
      </w:r>
      <w:proofErr w:type="spellStart"/>
      <w:r w:rsidR="00FA7187" w:rsidRPr="00B95264">
        <w:rPr>
          <w:bCs/>
        </w:rPr>
        <w:t>vụ</w:t>
      </w:r>
      <w:proofErr w:type="spellEnd"/>
      <w:r w:rsidR="00FA7187" w:rsidRPr="00B95264">
        <w:rPr>
          <w:bCs/>
        </w:rPr>
        <w:t xml:space="preserve"> </w:t>
      </w:r>
      <w:proofErr w:type="spellStart"/>
      <w:r w:rsidR="00FA7187" w:rsidRPr="00B95264">
        <w:rPr>
          <w:bCs/>
        </w:rPr>
        <w:t>trên</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ô </w:t>
      </w:r>
      <w:proofErr w:type="spellStart"/>
      <w:r w:rsidR="00FA7187" w:rsidRPr="00B95264">
        <w:rPr>
          <w:bCs/>
        </w:rPr>
        <w:t>tô</w:t>
      </w:r>
      <w:proofErr w:type="spellEnd"/>
      <w:r w:rsidR="00FA7187" w:rsidRPr="00B95264">
        <w:rPr>
          <w:bCs/>
        </w:rPr>
        <w:t xml:space="preserve"> </w:t>
      </w:r>
      <w:proofErr w:type="spellStart"/>
      <w:r w:rsidR="00FA7187" w:rsidRPr="00B95264">
        <w:rPr>
          <w:bCs/>
        </w:rPr>
        <w:t>vận</w:t>
      </w:r>
      <w:proofErr w:type="spellEnd"/>
      <w:r w:rsidR="00FA7187" w:rsidRPr="00B95264">
        <w:rPr>
          <w:bCs/>
        </w:rPr>
        <w:t xml:space="preserve"> </w:t>
      </w:r>
      <w:proofErr w:type="spellStart"/>
      <w:r w:rsidR="00FA7187" w:rsidRPr="00B95264">
        <w:rPr>
          <w:bCs/>
        </w:rPr>
        <w:t>chuyển</w:t>
      </w:r>
      <w:proofErr w:type="spellEnd"/>
      <w:r w:rsidR="00FA7187" w:rsidRPr="00B95264">
        <w:rPr>
          <w:bCs/>
        </w:rPr>
        <w:t xml:space="preserve"> </w:t>
      </w:r>
      <w:proofErr w:type="spellStart"/>
      <w:r w:rsidR="00FA7187" w:rsidRPr="00B95264">
        <w:rPr>
          <w:bCs/>
        </w:rPr>
        <w:t>hành</w:t>
      </w:r>
      <w:proofErr w:type="spellEnd"/>
      <w:r w:rsidR="00FA7187" w:rsidRPr="00B95264">
        <w:rPr>
          <w:bCs/>
        </w:rPr>
        <w:t xml:space="preserve"> </w:t>
      </w:r>
      <w:proofErr w:type="spellStart"/>
      <w:r w:rsidR="00FA7187" w:rsidRPr="00B95264">
        <w:rPr>
          <w:bCs/>
        </w:rPr>
        <w:t>khách</w:t>
      </w:r>
      <w:proofErr w:type="spellEnd"/>
      <w:r w:rsidR="00FA7187" w:rsidRPr="00B95264">
        <w:rPr>
          <w:bCs/>
        </w:rPr>
        <w:t xml:space="preserve"> </w:t>
      </w:r>
      <w:proofErr w:type="spellStart"/>
      <w:r w:rsidR="00FA7187" w:rsidRPr="00B95264">
        <w:rPr>
          <w:bCs/>
        </w:rPr>
        <w:t>thành</w:t>
      </w:r>
      <w:proofErr w:type="spellEnd"/>
      <w:r w:rsidR="00FA7187" w:rsidRPr="00B95264">
        <w:rPr>
          <w:bCs/>
        </w:rPr>
        <w:t xml:space="preserve"> </w:t>
      </w:r>
      <w:proofErr w:type="spellStart"/>
      <w:r w:rsidR="00FA7187" w:rsidRPr="00B95264">
        <w:rPr>
          <w:bCs/>
        </w:rPr>
        <w:t>Điều</w:t>
      </w:r>
      <w:proofErr w:type="spellEnd"/>
      <w:r w:rsidR="00FA7187" w:rsidRPr="00B95264">
        <w:rPr>
          <w:bCs/>
        </w:rPr>
        <w:t xml:space="preserve"> 44 </w:t>
      </w:r>
      <w:r w:rsidR="00FA7187" w:rsidRPr="00B95264">
        <w:rPr>
          <w:bCs/>
          <w:lang w:val="vi-VN"/>
        </w:rPr>
        <w:t xml:space="preserve">- </w:t>
      </w:r>
      <w:r w:rsidR="00FA7187" w:rsidRPr="00B95264">
        <w:rPr>
          <w:bCs/>
        </w:rPr>
        <w:t xml:space="preserve">Bảo </w:t>
      </w:r>
      <w:proofErr w:type="spellStart"/>
      <w:r w:rsidR="00FA7187" w:rsidRPr="00B95264">
        <w:rPr>
          <w:bCs/>
        </w:rPr>
        <w:t>đảm</w:t>
      </w:r>
      <w:proofErr w:type="spellEnd"/>
      <w:r w:rsidR="00FA7187" w:rsidRPr="00B95264">
        <w:rPr>
          <w:bCs/>
        </w:rPr>
        <w:t xml:space="preserve"> </w:t>
      </w:r>
      <w:proofErr w:type="spellStart"/>
      <w:r w:rsidR="00FA7187" w:rsidRPr="00B95264">
        <w:rPr>
          <w:bCs/>
        </w:rPr>
        <w:t>trật</w:t>
      </w:r>
      <w:proofErr w:type="spellEnd"/>
      <w:r w:rsidR="00FA7187" w:rsidRPr="00B95264">
        <w:rPr>
          <w:bCs/>
        </w:rPr>
        <w:t xml:space="preserve"> </w:t>
      </w:r>
      <w:proofErr w:type="spellStart"/>
      <w:r w:rsidR="00FA7187" w:rsidRPr="00B95264">
        <w:rPr>
          <w:bCs/>
        </w:rPr>
        <w:t>tự</w:t>
      </w:r>
      <w:proofErr w:type="spellEnd"/>
      <w:r w:rsidR="00FA7187" w:rsidRPr="00B95264">
        <w:rPr>
          <w:bCs/>
        </w:rPr>
        <w:t xml:space="preserve">, an </w:t>
      </w:r>
      <w:proofErr w:type="spellStart"/>
      <w:r w:rsidR="00FA7187" w:rsidRPr="00B95264">
        <w:rPr>
          <w:bCs/>
        </w:rPr>
        <w:t>toàn</w:t>
      </w:r>
      <w:proofErr w:type="spellEnd"/>
      <w:r w:rsidR="00FA7187" w:rsidRPr="00B95264">
        <w:rPr>
          <w:bCs/>
        </w:rPr>
        <w:t xml:space="preserve"> </w:t>
      </w:r>
      <w:proofErr w:type="spellStart"/>
      <w:r w:rsidR="00FA7187" w:rsidRPr="00B95264">
        <w:rPr>
          <w:bCs/>
        </w:rPr>
        <w:t>giao</w:t>
      </w:r>
      <w:proofErr w:type="spellEnd"/>
      <w:r w:rsidR="00FA7187" w:rsidRPr="00B95264">
        <w:rPr>
          <w:bCs/>
        </w:rPr>
        <w:t xml:space="preserve"> </w:t>
      </w:r>
      <w:proofErr w:type="spellStart"/>
      <w:r w:rsidR="00FA7187" w:rsidRPr="00B95264">
        <w:rPr>
          <w:bCs/>
        </w:rPr>
        <w:t>thông</w:t>
      </w:r>
      <w:proofErr w:type="spellEnd"/>
      <w:r w:rsidR="00FA7187" w:rsidRPr="00B95264">
        <w:rPr>
          <w:bCs/>
        </w:rPr>
        <w:t xml:space="preserve"> </w:t>
      </w:r>
      <w:proofErr w:type="spellStart"/>
      <w:r w:rsidR="00FA7187" w:rsidRPr="00B95264">
        <w:rPr>
          <w:bCs/>
        </w:rPr>
        <w:t>đối</w:t>
      </w:r>
      <w:proofErr w:type="spellEnd"/>
      <w:r w:rsidR="00FA7187" w:rsidRPr="00B95264">
        <w:rPr>
          <w:bCs/>
        </w:rPr>
        <w:t xml:space="preserve"> </w:t>
      </w:r>
      <w:proofErr w:type="spellStart"/>
      <w:r w:rsidR="00FA7187" w:rsidRPr="00B95264">
        <w:rPr>
          <w:bCs/>
        </w:rPr>
        <w:t>với</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ô </w:t>
      </w:r>
      <w:proofErr w:type="spellStart"/>
      <w:r w:rsidR="00FA7187" w:rsidRPr="00B95264">
        <w:rPr>
          <w:bCs/>
        </w:rPr>
        <w:t>tô</w:t>
      </w:r>
      <w:proofErr w:type="spellEnd"/>
      <w:r w:rsidR="00FA7187" w:rsidRPr="00B95264">
        <w:rPr>
          <w:bCs/>
        </w:rPr>
        <w:t xml:space="preserve"> </w:t>
      </w:r>
      <w:proofErr w:type="spellStart"/>
      <w:r w:rsidR="00FA7187" w:rsidRPr="00B95264">
        <w:rPr>
          <w:bCs/>
        </w:rPr>
        <w:t>vận</w:t>
      </w:r>
      <w:proofErr w:type="spellEnd"/>
      <w:r w:rsidR="00FA7187" w:rsidRPr="00B95264">
        <w:rPr>
          <w:bCs/>
        </w:rPr>
        <w:t xml:space="preserve"> </w:t>
      </w:r>
      <w:proofErr w:type="spellStart"/>
      <w:r w:rsidR="00FA7187" w:rsidRPr="00B95264">
        <w:rPr>
          <w:bCs/>
        </w:rPr>
        <w:t>chuyển</w:t>
      </w:r>
      <w:proofErr w:type="spellEnd"/>
      <w:r w:rsidR="00FA7187" w:rsidRPr="00B95264">
        <w:rPr>
          <w:bCs/>
        </w:rPr>
        <w:t xml:space="preserve"> </w:t>
      </w:r>
      <w:proofErr w:type="spellStart"/>
      <w:r w:rsidR="00FA7187" w:rsidRPr="00B95264">
        <w:rPr>
          <w:bCs/>
        </w:rPr>
        <w:t>hành</w:t>
      </w:r>
      <w:proofErr w:type="spellEnd"/>
      <w:r w:rsidR="00FA7187" w:rsidRPr="00B95264">
        <w:rPr>
          <w:bCs/>
        </w:rPr>
        <w:t xml:space="preserve"> </w:t>
      </w:r>
      <w:proofErr w:type="spellStart"/>
      <w:r w:rsidR="00FA7187" w:rsidRPr="00B95264">
        <w:rPr>
          <w:bCs/>
        </w:rPr>
        <w:t>khách</w:t>
      </w:r>
      <w:proofErr w:type="spellEnd"/>
      <w:r w:rsidR="00FA7187" w:rsidRPr="00B95264">
        <w:rPr>
          <w:bCs/>
        </w:rPr>
        <w:t xml:space="preserve">; </w:t>
      </w:r>
      <w:proofErr w:type="spellStart"/>
      <w:r w:rsidR="00FA7187" w:rsidRPr="00B95264">
        <w:rPr>
          <w:bCs/>
        </w:rPr>
        <w:t>gộp</w:t>
      </w:r>
      <w:proofErr w:type="spellEnd"/>
      <w:r w:rsidR="00FA7187" w:rsidRPr="00B95264">
        <w:rPr>
          <w:bCs/>
        </w:rPr>
        <w:t xml:space="preserve"> </w:t>
      </w:r>
      <w:proofErr w:type="spellStart"/>
      <w:r w:rsidR="00FA7187" w:rsidRPr="00B95264">
        <w:rPr>
          <w:bCs/>
        </w:rPr>
        <w:t>Điều</w:t>
      </w:r>
      <w:proofErr w:type="spellEnd"/>
      <w:r w:rsidR="00FA7187" w:rsidRPr="00B95264">
        <w:rPr>
          <w:bCs/>
        </w:rPr>
        <w:t xml:space="preserve"> 39 </w:t>
      </w:r>
      <w:r w:rsidR="00FA7187" w:rsidRPr="00B95264">
        <w:rPr>
          <w:bCs/>
          <w:lang w:val="vi-VN"/>
        </w:rPr>
        <w:t xml:space="preserve">- </w:t>
      </w:r>
      <w:r w:rsidR="00FA7187" w:rsidRPr="00B95264">
        <w:rPr>
          <w:bCs/>
        </w:rPr>
        <w:t xml:space="preserve">Bảo </w:t>
      </w:r>
      <w:proofErr w:type="spellStart"/>
      <w:r w:rsidR="00FA7187" w:rsidRPr="00B95264">
        <w:rPr>
          <w:bCs/>
        </w:rPr>
        <w:t>đảm</w:t>
      </w:r>
      <w:proofErr w:type="spellEnd"/>
      <w:r w:rsidR="00FA7187" w:rsidRPr="00B95264">
        <w:rPr>
          <w:bCs/>
        </w:rPr>
        <w:t xml:space="preserve"> </w:t>
      </w:r>
      <w:proofErr w:type="spellStart"/>
      <w:r w:rsidR="00FA7187" w:rsidRPr="00B95264">
        <w:rPr>
          <w:bCs/>
        </w:rPr>
        <w:t>trật</w:t>
      </w:r>
      <w:proofErr w:type="spellEnd"/>
      <w:r w:rsidR="00FA7187" w:rsidRPr="00B95264">
        <w:rPr>
          <w:bCs/>
        </w:rPr>
        <w:t xml:space="preserve"> </w:t>
      </w:r>
      <w:proofErr w:type="spellStart"/>
      <w:r w:rsidR="00FA7187" w:rsidRPr="00B95264">
        <w:rPr>
          <w:bCs/>
        </w:rPr>
        <w:t>tự</w:t>
      </w:r>
      <w:proofErr w:type="spellEnd"/>
      <w:r w:rsidR="00FA7187" w:rsidRPr="00B95264">
        <w:rPr>
          <w:bCs/>
        </w:rPr>
        <w:t xml:space="preserve">, an </w:t>
      </w:r>
      <w:proofErr w:type="spellStart"/>
      <w:r w:rsidR="00FA7187" w:rsidRPr="00B95264">
        <w:rPr>
          <w:bCs/>
        </w:rPr>
        <w:t>toàn</w:t>
      </w:r>
      <w:proofErr w:type="spellEnd"/>
      <w:r w:rsidR="00FA7187" w:rsidRPr="00B95264">
        <w:rPr>
          <w:bCs/>
        </w:rPr>
        <w:t xml:space="preserve"> </w:t>
      </w:r>
      <w:proofErr w:type="spellStart"/>
      <w:r w:rsidR="00FA7187" w:rsidRPr="00B95264">
        <w:rPr>
          <w:bCs/>
        </w:rPr>
        <w:t>giao</w:t>
      </w:r>
      <w:proofErr w:type="spellEnd"/>
      <w:r w:rsidR="00FA7187" w:rsidRPr="00B95264">
        <w:rPr>
          <w:bCs/>
        </w:rPr>
        <w:t xml:space="preserve"> </w:t>
      </w:r>
      <w:proofErr w:type="spellStart"/>
      <w:r w:rsidR="00FA7187" w:rsidRPr="00B95264">
        <w:rPr>
          <w:bCs/>
        </w:rPr>
        <w:t>thông</w:t>
      </w:r>
      <w:proofErr w:type="spellEnd"/>
      <w:r w:rsidR="00FA7187" w:rsidRPr="00B95264">
        <w:rPr>
          <w:bCs/>
        </w:rPr>
        <w:t xml:space="preserve"> </w:t>
      </w:r>
      <w:proofErr w:type="spellStart"/>
      <w:r w:rsidR="00FA7187" w:rsidRPr="00B95264">
        <w:rPr>
          <w:bCs/>
        </w:rPr>
        <w:t>trong</w:t>
      </w:r>
      <w:proofErr w:type="spellEnd"/>
      <w:r w:rsidR="00FA7187" w:rsidRPr="00B95264">
        <w:rPr>
          <w:bCs/>
        </w:rPr>
        <w:t xml:space="preserve"> </w:t>
      </w:r>
      <w:proofErr w:type="spellStart"/>
      <w:r w:rsidR="00FA7187" w:rsidRPr="00B95264">
        <w:rPr>
          <w:bCs/>
        </w:rPr>
        <w:t>vận</w:t>
      </w:r>
      <w:proofErr w:type="spellEnd"/>
      <w:r w:rsidR="00FA7187" w:rsidRPr="00B95264">
        <w:rPr>
          <w:bCs/>
        </w:rPr>
        <w:t xml:space="preserve"> </w:t>
      </w:r>
      <w:proofErr w:type="spellStart"/>
      <w:r w:rsidR="00FA7187" w:rsidRPr="00B95264">
        <w:rPr>
          <w:bCs/>
        </w:rPr>
        <w:t>chuyển</w:t>
      </w:r>
      <w:proofErr w:type="spellEnd"/>
      <w:r w:rsidR="00FA7187" w:rsidRPr="00B95264">
        <w:rPr>
          <w:bCs/>
        </w:rPr>
        <w:t xml:space="preserve"> </w:t>
      </w:r>
      <w:proofErr w:type="spellStart"/>
      <w:r w:rsidR="00FA7187" w:rsidRPr="00B95264">
        <w:rPr>
          <w:bCs/>
        </w:rPr>
        <w:t>hàng</w:t>
      </w:r>
      <w:proofErr w:type="spellEnd"/>
      <w:r w:rsidR="00FA7187" w:rsidRPr="00B95264">
        <w:rPr>
          <w:bCs/>
        </w:rPr>
        <w:t xml:space="preserve"> </w:t>
      </w:r>
      <w:proofErr w:type="spellStart"/>
      <w:r w:rsidR="00FA7187" w:rsidRPr="00B95264">
        <w:rPr>
          <w:bCs/>
        </w:rPr>
        <w:t>hóa</w:t>
      </w:r>
      <w:proofErr w:type="spellEnd"/>
      <w:r w:rsidR="00FA7187" w:rsidRPr="00B95264">
        <w:rPr>
          <w:bCs/>
        </w:rPr>
        <w:t xml:space="preserve"> </w:t>
      </w:r>
      <w:proofErr w:type="spellStart"/>
      <w:r w:rsidR="00FA7187" w:rsidRPr="00B95264">
        <w:rPr>
          <w:bCs/>
        </w:rPr>
        <w:t>bằng</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ô </w:t>
      </w:r>
      <w:proofErr w:type="spellStart"/>
      <w:r w:rsidR="00FA7187" w:rsidRPr="00B95264">
        <w:rPr>
          <w:bCs/>
        </w:rPr>
        <w:t>tô</w:t>
      </w:r>
      <w:proofErr w:type="spellEnd"/>
      <w:r w:rsidR="00FA7187" w:rsidRPr="00B95264">
        <w:rPr>
          <w:bCs/>
        </w:rPr>
        <w:t xml:space="preserve"> </w:t>
      </w:r>
      <w:proofErr w:type="spellStart"/>
      <w:r w:rsidR="00FA7187" w:rsidRPr="00B95264">
        <w:rPr>
          <w:bCs/>
        </w:rPr>
        <w:t>và</w:t>
      </w:r>
      <w:proofErr w:type="spellEnd"/>
      <w:r w:rsidR="00FA7187" w:rsidRPr="00B95264">
        <w:rPr>
          <w:bCs/>
        </w:rPr>
        <w:t xml:space="preserve"> </w:t>
      </w:r>
      <w:proofErr w:type="spellStart"/>
      <w:r w:rsidR="00FA7187" w:rsidRPr="00B95264">
        <w:rPr>
          <w:bCs/>
        </w:rPr>
        <w:t>Điều</w:t>
      </w:r>
      <w:proofErr w:type="spellEnd"/>
      <w:r w:rsidR="00FA7187" w:rsidRPr="00B95264">
        <w:rPr>
          <w:bCs/>
        </w:rPr>
        <w:t xml:space="preserve"> 59 </w:t>
      </w:r>
      <w:r w:rsidR="00FA7187" w:rsidRPr="00B95264">
        <w:rPr>
          <w:bCs/>
          <w:lang w:val="vi-VN"/>
        </w:rPr>
        <w:t xml:space="preserve">- </w:t>
      </w:r>
      <w:proofErr w:type="spellStart"/>
      <w:r w:rsidR="00FA7187" w:rsidRPr="00B95264">
        <w:rPr>
          <w:bCs/>
        </w:rPr>
        <w:t>Trách</w:t>
      </w:r>
      <w:proofErr w:type="spellEnd"/>
      <w:r w:rsidR="00FA7187" w:rsidRPr="00B95264">
        <w:rPr>
          <w:bCs/>
        </w:rPr>
        <w:t xml:space="preserve"> </w:t>
      </w:r>
      <w:proofErr w:type="spellStart"/>
      <w:r w:rsidR="00FA7187" w:rsidRPr="00B95264">
        <w:rPr>
          <w:bCs/>
        </w:rPr>
        <w:t>nhiệm</w:t>
      </w:r>
      <w:proofErr w:type="spellEnd"/>
      <w:r w:rsidR="00FA7187" w:rsidRPr="00B95264">
        <w:rPr>
          <w:bCs/>
        </w:rPr>
        <w:t xml:space="preserve"> </w:t>
      </w:r>
      <w:proofErr w:type="spellStart"/>
      <w:r w:rsidR="00FA7187" w:rsidRPr="00B95264">
        <w:rPr>
          <w:bCs/>
        </w:rPr>
        <w:t>của</w:t>
      </w:r>
      <w:proofErr w:type="spellEnd"/>
      <w:r w:rsidR="00FA7187" w:rsidRPr="00B95264">
        <w:rPr>
          <w:bCs/>
        </w:rPr>
        <w:t xml:space="preserve"> </w:t>
      </w:r>
      <w:proofErr w:type="spellStart"/>
      <w:r w:rsidR="00FA7187" w:rsidRPr="00B95264">
        <w:rPr>
          <w:bCs/>
        </w:rPr>
        <w:t>người</w:t>
      </w:r>
      <w:proofErr w:type="spellEnd"/>
      <w:r w:rsidR="00FA7187" w:rsidRPr="00B95264">
        <w:rPr>
          <w:bCs/>
        </w:rPr>
        <w:t xml:space="preserve"> </w:t>
      </w:r>
      <w:proofErr w:type="spellStart"/>
      <w:r w:rsidR="00FA7187" w:rsidRPr="00B95264">
        <w:rPr>
          <w:bCs/>
        </w:rPr>
        <w:t>lái</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w:t>
      </w:r>
      <w:proofErr w:type="spellStart"/>
      <w:r w:rsidR="00FA7187" w:rsidRPr="00B95264">
        <w:rPr>
          <w:bCs/>
        </w:rPr>
        <w:t>vận</w:t>
      </w:r>
      <w:proofErr w:type="spellEnd"/>
      <w:r w:rsidR="00FA7187" w:rsidRPr="00B95264">
        <w:rPr>
          <w:bCs/>
        </w:rPr>
        <w:t xml:space="preserve"> </w:t>
      </w:r>
      <w:proofErr w:type="spellStart"/>
      <w:r w:rsidR="00FA7187" w:rsidRPr="00B95264">
        <w:rPr>
          <w:bCs/>
        </w:rPr>
        <w:t>chuyển</w:t>
      </w:r>
      <w:proofErr w:type="spellEnd"/>
      <w:r w:rsidR="00FA7187" w:rsidRPr="00B95264">
        <w:rPr>
          <w:bCs/>
        </w:rPr>
        <w:t xml:space="preserve"> </w:t>
      </w:r>
      <w:proofErr w:type="spellStart"/>
      <w:r w:rsidR="00FA7187" w:rsidRPr="00B95264">
        <w:rPr>
          <w:bCs/>
        </w:rPr>
        <w:t>hàng</w:t>
      </w:r>
      <w:proofErr w:type="spellEnd"/>
      <w:r w:rsidR="00FA7187" w:rsidRPr="00B95264">
        <w:rPr>
          <w:bCs/>
        </w:rPr>
        <w:t xml:space="preserve"> </w:t>
      </w:r>
      <w:proofErr w:type="spellStart"/>
      <w:r w:rsidR="00FA7187" w:rsidRPr="00B95264">
        <w:rPr>
          <w:bCs/>
        </w:rPr>
        <w:t>hóa</w:t>
      </w:r>
      <w:proofErr w:type="spellEnd"/>
      <w:r w:rsidR="00FA7187" w:rsidRPr="00B95264">
        <w:rPr>
          <w:bCs/>
        </w:rPr>
        <w:t xml:space="preserve"> </w:t>
      </w:r>
      <w:proofErr w:type="spellStart"/>
      <w:r w:rsidR="00FA7187" w:rsidRPr="00B95264">
        <w:rPr>
          <w:bCs/>
        </w:rPr>
        <w:t>bằng</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ô </w:t>
      </w:r>
      <w:proofErr w:type="spellStart"/>
      <w:r w:rsidR="00FA7187" w:rsidRPr="00B95264">
        <w:rPr>
          <w:bCs/>
        </w:rPr>
        <w:t>tô</w:t>
      </w:r>
      <w:proofErr w:type="spellEnd"/>
      <w:r w:rsidR="00FA7187" w:rsidRPr="00B95264">
        <w:rPr>
          <w:bCs/>
        </w:rPr>
        <w:t xml:space="preserve"> </w:t>
      </w:r>
      <w:proofErr w:type="spellStart"/>
      <w:r w:rsidR="00FA7187" w:rsidRPr="00B95264">
        <w:rPr>
          <w:bCs/>
        </w:rPr>
        <w:t>thành</w:t>
      </w:r>
      <w:proofErr w:type="spellEnd"/>
      <w:r w:rsidR="00FA7187" w:rsidRPr="00B95264">
        <w:rPr>
          <w:bCs/>
        </w:rPr>
        <w:t xml:space="preserve"> </w:t>
      </w:r>
      <w:proofErr w:type="spellStart"/>
      <w:r w:rsidR="00FA7187" w:rsidRPr="00B95264">
        <w:rPr>
          <w:bCs/>
        </w:rPr>
        <w:t>Điều</w:t>
      </w:r>
      <w:proofErr w:type="spellEnd"/>
      <w:r w:rsidR="00FA7187" w:rsidRPr="00B95264">
        <w:rPr>
          <w:bCs/>
        </w:rPr>
        <w:t xml:space="preserve"> 48 </w:t>
      </w:r>
      <w:r w:rsidR="00FA7187" w:rsidRPr="00B95264">
        <w:rPr>
          <w:bCs/>
          <w:lang w:val="vi-VN"/>
        </w:rPr>
        <w:t xml:space="preserve">- </w:t>
      </w:r>
      <w:r w:rsidR="00FA7187" w:rsidRPr="00B95264">
        <w:rPr>
          <w:bCs/>
        </w:rPr>
        <w:t xml:space="preserve">Bảo </w:t>
      </w:r>
      <w:proofErr w:type="spellStart"/>
      <w:r w:rsidR="00FA7187" w:rsidRPr="00B95264">
        <w:rPr>
          <w:bCs/>
        </w:rPr>
        <w:t>đảm</w:t>
      </w:r>
      <w:proofErr w:type="spellEnd"/>
      <w:r w:rsidR="00FA7187" w:rsidRPr="00B95264">
        <w:rPr>
          <w:bCs/>
        </w:rPr>
        <w:t xml:space="preserve"> </w:t>
      </w:r>
      <w:proofErr w:type="spellStart"/>
      <w:r w:rsidR="00FA7187" w:rsidRPr="00B95264">
        <w:rPr>
          <w:bCs/>
        </w:rPr>
        <w:t>trật</w:t>
      </w:r>
      <w:proofErr w:type="spellEnd"/>
      <w:r w:rsidR="00FA7187" w:rsidRPr="00B95264">
        <w:rPr>
          <w:bCs/>
        </w:rPr>
        <w:t xml:space="preserve"> </w:t>
      </w:r>
      <w:proofErr w:type="spellStart"/>
      <w:r w:rsidR="00FA7187" w:rsidRPr="00B95264">
        <w:rPr>
          <w:bCs/>
        </w:rPr>
        <w:t>tự</w:t>
      </w:r>
      <w:proofErr w:type="spellEnd"/>
      <w:r w:rsidR="00FA7187" w:rsidRPr="00B95264">
        <w:rPr>
          <w:bCs/>
        </w:rPr>
        <w:t xml:space="preserve">, an </w:t>
      </w:r>
      <w:proofErr w:type="spellStart"/>
      <w:r w:rsidR="00FA7187" w:rsidRPr="00B95264">
        <w:rPr>
          <w:bCs/>
        </w:rPr>
        <w:t>toàn</w:t>
      </w:r>
      <w:proofErr w:type="spellEnd"/>
      <w:r w:rsidR="00FA7187" w:rsidRPr="00B95264">
        <w:rPr>
          <w:bCs/>
        </w:rPr>
        <w:t xml:space="preserve"> </w:t>
      </w:r>
      <w:proofErr w:type="spellStart"/>
      <w:r w:rsidR="00FA7187" w:rsidRPr="00B95264">
        <w:rPr>
          <w:bCs/>
        </w:rPr>
        <w:t>giao</w:t>
      </w:r>
      <w:proofErr w:type="spellEnd"/>
      <w:r w:rsidR="00FA7187" w:rsidRPr="00B95264">
        <w:rPr>
          <w:bCs/>
        </w:rPr>
        <w:t xml:space="preserve"> </w:t>
      </w:r>
      <w:proofErr w:type="spellStart"/>
      <w:r w:rsidR="00FA7187" w:rsidRPr="00B95264">
        <w:rPr>
          <w:bCs/>
        </w:rPr>
        <w:t>thông</w:t>
      </w:r>
      <w:proofErr w:type="spellEnd"/>
      <w:r w:rsidR="00FA7187" w:rsidRPr="00B95264">
        <w:rPr>
          <w:bCs/>
        </w:rPr>
        <w:t xml:space="preserve"> </w:t>
      </w:r>
      <w:proofErr w:type="spellStart"/>
      <w:r w:rsidR="00FA7187" w:rsidRPr="00B95264">
        <w:rPr>
          <w:bCs/>
        </w:rPr>
        <w:t>đối</w:t>
      </w:r>
      <w:proofErr w:type="spellEnd"/>
      <w:r w:rsidR="00FA7187" w:rsidRPr="00B95264">
        <w:rPr>
          <w:bCs/>
        </w:rPr>
        <w:t xml:space="preserve"> </w:t>
      </w:r>
      <w:proofErr w:type="spellStart"/>
      <w:r w:rsidR="00FA7187" w:rsidRPr="00B95264">
        <w:rPr>
          <w:bCs/>
        </w:rPr>
        <w:t>với</w:t>
      </w:r>
      <w:proofErr w:type="spellEnd"/>
      <w:r w:rsidR="00FA7187" w:rsidRPr="00B95264">
        <w:rPr>
          <w:bCs/>
        </w:rPr>
        <w:t xml:space="preserve"> </w:t>
      </w:r>
      <w:proofErr w:type="spellStart"/>
      <w:r w:rsidR="00FA7187" w:rsidRPr="00B95264">
        <w:rPr>
          <w:bCs/>
        </w:rPr>
        <w:t>xe</w:t>
      </w:r>
      <w:proofErr w:type="spellEnd"/>
      <w:r w:rsidR="00FA7187" w:rsidRPr="00B95264">
        <w:rPr>
          <w:bCs/>
        </w:rPr>
        <w:t xml:space="preserve"> ô </w:t>
      </w:r>
      <w:proofErr w:type="spellStart"/>
      <w:r w:rsidR="00FA7187" w:rsidRPr="00B95264">
        <w:rPr>
          <w:bCs/>
        </w:rPr>
        <w:t>tô</w:t>
      </w:r>
      <w:proofErr w:type="spellEnd"/>
      <w:r w:rsidR="00FA7187" w:rsidRPr="00B95264">
        <w:rPr>
          <w:bCs/>
        </w:rPr>
        <w:t xml:space="preserve"> </w:t>
      </w:r>
      <w:proofErr w:type="spellStart"/>
      <w:r w:rsidR="00FA7187" w:rsidRPr="00B95264">
        <w:rPr>
          <w:bCs/>
        </w:rPr>
        <w:t>vận</w:t>
      </w:r>
      <w:proofErr w:type="spellEnd"/>
      <w:r w:rsidR="00FA7187" w:rsidRPr="00B95264">
        <w:rPr>
          <w:bCs/>
        </w:rPr>
        <w:t xml:space="preserve"> </w:t>
      </w:r>
      <w:proofErr w:type="spellStart"/>
      <w:r w:rsidR="00FA7187" w:rsidRPr="00B95264">
        <w:rPr>
          <w:bCs/>
        </w:rPr>
        <w:t>chuyển</w:t>
      </w:r>
      <w:proofErr w:type="spellEnd"/>
      <w:r w:rsidR="00FA7187" w:rsidRPr="00B95264">
        <w:rPr>
          <w:bCs/>
        </w:rPr>
        <w:t xml:space="preserve"> </w:t>
      </w:r>
      <w:proofErr w:type="spellStart"/>
      <w:r w:rsidR="00FA7187" w:rsidRPr="00B95264">
        <w:rPr>
          <w:bCs/>
        </w:rPr>
        <w:t>hàng</w:t>
      </w:r>
      <w:proofErr w:type="spellEnd"/>
      <w:r w:rsidR="00FA7187" w:rsidRPr="00B95264">
        <w:rPr>
          <w:bCs/>
        </w:rPr>
        <w:t xml:space="preserve"> </w:t>
      </w:r>
      <w:proofErr w:type="spellStart"/>
      <w:r w:rsidR="00FA7187" w:rsidRPr="00B95264">
        <w:rPr>
          <w:bCs/>
        </w:rPr>
        <w:t>hóa</w:t>
      </w:r>
      <w:proofErr w:type="spellEnd"/>
      <w:r w:rsidR="00FA7187">
        <w:rPr>
          <w:bCs/>
          <w:color w:val="000000"/>
          <w:szCs w:val="28"/>
        </w:rPr>
        <w:t>)</w:t>
      </w:r>
      <w:r w:rsidR="00FA7187" w:rsidRPr="001A183A">
        <w:rPr>
          <w:bCs/>
          <w:color w:val="000000"/>
          <w:szCs w:val="28"/>
        </w:rPr>
        <w:t xml:space="preserve">; </w:t>
      </w:r>
      <w:proofErr w:type="spellStart"/>
      <w:r w:rsidR="00FA7187" w:rsidRPr="001A183A">
        <w:rPr>
          <w:bCs/>
          <w:color w:val="000000"/>
          <w:szCs w:val="28"/>
        </w:rPr>
        <w:t>tách</w:t>
      </w:r>
      <w:proofErr w:type="spellEnd"/>
      <w:r w:rsidR="00FA7187" w:rsidRPr="001A183A">
        <w:rPr>
          <w:bCs/>
          <w:color w:val="000000"/>
          <w:szCs w:val="28"/>
        </w:rPr>
        <w:t xml:space="preserve"> </w:t>
      </w:r>
      <w:proofErr w:type="spellStart"/>
      <w:r w:rsidR="00FA7187" w:rsidRPr="001A183A">
        <w:rPr>
          <w:bCs/>
          <w:color w:val="000000"/>
          <w:szCs w:val="28"/>
        </w:rPr>
        <w:t>nội</w:t>
      </w:r>
      <w:proofErr w:type="spellEnd"/>
      <w:r w:rsidR="00FA7187" w:rsidRPr="001A183A">
        <w:rPr>
          <w:bCs/>
          <w:color w:val="000000"/>
          <w:szCs w:val="28"/>
        </w:rPr>
        <w:t xml:space="preserve"> dung </w:t>
      </w:r>
      <w:proofErr w:type="spellStart"/>
      <w:r w:rsidR="00FA7187" w:rsidRPr="001A183A">
        <w:rPr>
          <w:bCs/>
          <w:color w:val="000000"/>
          <w:szCs w:val="28"/>
        </w:rPr>
        <w:t>của</w:t>
      </w:r>
      <w:proofErr w:type="spellEnd"/>
      <w:r w:rsidR="00FA7187" w:rsidRPr="001A183A">
        <w:rPr>
          <w:bCs/>
          <w:color w:val="000000"/>
          <w:szCs w:val="28"/>
        </w:rPr>
        <w:t xml:space="preserve"> </w:t>
      </w:r>
      <w:proofErr w:type="spellStart"/>
      <w:r w:rsidR="00FA7187" w:rsidRPr="001A183A">
        <w:rPr>
          <w:bCs/>
          <w:color w:val="000000"/>
          <w:szCs w:val="28"/>
        </w:rPr>
        <w:t>một</w:t>
      </w:r>
      <w:proofErr w:type="spellEnd"/>
      <w:r w:rsidR="00FA7187" w:rsidRPr="001A183A">
        <w:rPr>
          <w:bCs/>
          <w:color w:val="000000"/>
          <w:szCs w:val="28"/>
        </w:rPr>
        <w:t xml:space="preserve"> </w:t>
      </w:r>
      <w:proofErr w:type="spellStart"/>
      <w:r w:rsidR="00FA7187" w:rsidRPr="001A183A">
        <w:rPr>
          <w:bCs/>
          <w:color w:val="000000"/>
          <w:szCs w:val="28"/>
        </w:rPr>
        <w:t>số</w:t>
      </w:r>
      <w:proofErr w:type="spellEnd"/>
      <w:r w:rsidR="00FA7187" w:rsidRPr="001A183A">
        <w:rPr>
          <w:bCs/>
          <w:color w:val="000000"/>
          <w:szCs w:val="28"/>
        </w:rPr>
        <w:t xml:space="preserve"> </w:t>
      </w:r>
      <w:proofErr w:type="spellStart"/>
      <w:r w:rsidR="00FA7187" w:rsidRPr="001A183A">
        <w:rPr>
          <w:bCs/>
          <w:color w:val="000000"/>
          <w:szCs w:val="28"/>
        </w:rPr>
        <w:t>điều</w:t>
      </w:r>
      <w:proofErr w:type="spellEnd"/>
      <w:r w:rsidR="00FA7187" w:rsidRPr="001A183A">
        <w:rPr>
          <w:bCs/>
          <w:color w:val="000000"/>
          <w:szCs w:val="28"/>
        </w:rPr>
        <w:t xml:space="preserve"> </w:t>
      </w:r>
      <w:proofErr w:type="spellStart"/>
      <w:r w:rsidR="00FA7187" w:rsidRPr="001A183A">
        <w:rPr>
          <w:bCs/>
          <w:color w:val="000000"/>
          <w:szCs w:val="28"/>
        </w:rPr>
        <w:t>thành</w:t>
      </w:r>
      <w:proofErr w:type="spellEnd"/>
      <w:r w:rsidR="00FA7187" w:rsidRPr="001A183A">
        <w:rPr>
          <w:bCs/>
          <w:color w:val="000000"/>
          <w:szCs w:val="28"/>
        </w:rPr>
        <w:t xml:space="preserve"> </w:t>
      </w:r>
      <w:r w:rsidR="00FA7187">
        <w:rPr>
          <w:bCs/>
          <w:color w:val="000000"/>
          <w:szCs w:val="28"/>
          <w:lang w:val="vi-VN"/>
        </w:rPr>
        <w:t>05</w:t>
      </w:r>
      <w:r w:rsidR="00FA7187" w:rsidRPr="001A183A">
        <w:rPr>
          <w:bCs/>
          <w:color w:val="000000"/>
          <w:szCs w:val="28"/>
        </w:rPr>
        <w:t xml:space="preserve"> </w:t>
      </w:r>
      <w:proofErr w:type="spellStart"/>
      <w:r w:rsidR="00FA7187" w:rsidRPr="001A183A">
        <w:rPr>
          <w:bCs/>
          <w:color w:val="000000"/>
          <w:szCs w:val="28"/>
        </w:rPr>
        <w:t>điều</w:t>
      </w:r>
      <w:proofErr w:type="spellEnd"/>
      <w:r w:rsidR="00FA7187" w:rsidRPr="001A183A">
        <w:rPr>
          <w:bCs/>
          <w:color w:val="000000"/>
          <w:szCs w:val="28"/>
        </w:rPr>
        <w:t xml:space="preserve"> </w:t>
      </w:r>
      <w:proofErr w:type="spellStart"/>
      <w:r w:rsidR="00FA7187" w:rsidRPr="001A183A">
        <w:rPr>
          <w:bCs/>
          <w:color w:val="000000"/>
          <w:szCs w:val="28"/>
        </w:rPr>
        <w:t>khác</w:t>
      </w:r>
      <w:proofErr w:type="spellEnd"/>
      <w:r w:rsidR="00FA7187">
        <w:rPr>
          <w:bCs/>
          <w:color w:val="000000"/>
          <w:szCs w:val="28"/>
        </w:rPr>
        <w:t xml:space="preserve"> (</w:t>
      </w:r>
      <w:r w:rsidR="00FA7187" w:rsidRPr="00B95264">
        <w:rPr>
          <w:lang w:val="vi-VN"/>
        </w:rPr>
        <w:t xml:space="preserve">Điều 7 </w:t>
      </w:r>
      <w:r w:rsidR="00FA7187" w:rsidRPr="00B95264">
        <w:t xml:space="preserve">- </w:t>
      </w:r>
      <w:r w:rsidR="00FA7187" w:rsidRPr="00B95264">
        <w:rPr>
          <w:lang w:val="vi-VN"/>
        </w:rPr>
        <w:t xml:space="preserve">Giáo dục kiến thức pháp luật về TTATGTĐB (tách ra từ Điều 6); </w:t>
      </w:r>
      <w:proofErr w:type="spellStart"/>
      <w:r w:rsidR="00FA7187" w:rsidRPr="00B95264">
        <w:t>Điều</w:t>
      </w:r>
      <w:proofErr w:type="spellEnd"/>
      <w:r w:rsidR="00FA7187" w:rsidRPr="00B95264">
        <w:t xml:space="preserve"> 34 </w:t>
      </w:r>
      <w:r w:rsidR="00FA7187" w:rsidRPr="00B95264">
        <w:rPr>
          <w:lang w:val="vi-VN"/>
        </w:rPr>
        <w:t xml:space="preserve">- </w:t>
      </w:r>
      <w:proofErr w:type="spellStart"/>
      <w:r w:rsidR="00FA7187" w:rsidRPr="00B95264">
        <w:t>Phân</w:t>
      </w:r>
      <w:proofErr w:type="spellEnd"/>
      <w:r w:rsidR="00FA7187" w:rsidRPr="00B95264">
        <w:t xml:space="preserve"> </w:t>
      </w:r>
      <w:proofErr w:type="spellStart"/>
      <w:r w:rsidR="00FA7187" w:rsidRPr="00B95264">
        <w:t>loại</w:t>
      </w:r>
      <w:proofErr w:type="spellEnd"/>
      <w:r w:rsidR="00FA7187" w:rsidRPr="00B95264">
        <w:t xml:space="preserve"> </w:t>
      </w:r>
      <w:proofErr w:type="spellStart"/>
      <w:r w:rsidR="00FA7187" w:rsidRPr="00B95264">
        <w:t>phương</w:t>
      </w:r>
      <w:proofErr w:type="spellEnd"/>
      <w:r w:rsidR="00FA7187" w:rsidRPr="00B95264">
        <w:t xml:space="preserve"> </w:t>
      </w:r>
      <w:proofErr w:type="spellStart"/>
      <w:r w:rsidR="00FA7187" w:rsidRPr="00B95264">
        <w:t>tiện</w:t>
      </w:r>
      <w:proofErr w:type="spellEnd"/>
      <w:r w:rsidR="00FA7187" w:rsidRPr="00B95264">
        <w:t xml:space="preserve"> (</w:t>
      </w:r>
      <w:proofErr w:type="spellStart"/>
      <w:r w:rsidR="00FA7187" w:rsidRPr="00B95264">
        <w:t>tách</w:t>
      </w:r>
      <w:proofErr w:type="spellEnd"/>
      <w:r w:rsidR="00FA7187" w:rsidRPr="00B95264">
        <w:t xml:space="preserve"> </w:t>
      </w:r>
      <w:proofErr w:type="spellStart"/>
      <w:r w:rsidR="00FA7187" w:rsidRPr="00B95264">
        <w:t>ra</w:t>
      </w:r>
      <w:proofErr w:type="spellEnd"/>
      <w:r w:rsidR="00FA7187" w:rsidRPr="00B95264">
        <w:t xml:space="preserve"> </w:t>
      </w:r>
      <w:proofErr w:type="spellStart"/>
      <w:r w:rsidR="00FA7187" w:rsidRPr="00B95264">
        <w:t>từ</w:t>
      </w:r>
      <w:proofErr w:type="spellEnd"/>
      <w:r w:rsidR="00FA7187" w:rsidRPr="00B95264">
        <w:t xml:space="preserve"> </w:t>
      </w:r>
      <w:proofErr w:type="spellStart"/>
      <w:r w:rsidR="00FA7187" w:rsidRPr="00B95264">
        <w:t>Điều</w:t>
      </w:r>
      <w:proofErr w:type="spellEnd"/>
      <w:r w:rsidR="00FA7187" w:rsidRPr="00B95264">
        <w:t xml:space="preserve"> 3); </w:t>
      </w:r>
      <w:proofErr w:type="spellStart"/>
      <w:r w:rsidR="00FA7187" w:rsidRPr="00B95264">
        <w:t>Điều</w:t>
      </w:r>
      <w:proofErr w:type="spellEnd"/>
      <w:r w:rsidR="00FA7187" w:rsidRPr="00B95264">
        <w:t xml:space="preserve"> 68 </w:t>
      </w:r>
      <w:r w:rsidR="00FA7187" w:rsidRPr="00B95264">
        <w:rPr>
          <w:lang w:val="vi-VN"/>
        </w:rPr>
        <w:t xml:space="preserve">- </w:t>
      </w:r>
      <w:r w:rsidR="00FA7187" w:rsidRPr="00B95264">
        <w:t xml:space="preserve">Di </w:t>
      </w:r>
      <w:proofErr w:type="spellStart"/>
      <w:r w:rsidR="00FA7187" w:rsidRPr="00B95264">
        <w:t>chuyển</w:t>
      </w:r>
      <w:proofErr w:type="spellEnd"/>
      <w:r w:rsidR="00FA7187" w:rsidRPr="00B95264">
        <w:t xml:space="preserve"> </w:t>
      </w:r>
      <w:proofErr w:type="spellStart"/>
      <w:r w:rsidR="00FA7187" w:rsidRPr="00B95264">
        <w:t>phương</w:t>
      </w:r>
      <w:proofErr w:type="spellEnd"/>
      <w:r w:rsidR="00FA7187" w:rsidRPr="00B95264">
        <w:t xml:space="preserve"> </w:t>
      </w:r>
      <w:proofErr w:type="spellStart"/>
      <w:r w:rsidR="00FA7187" w:rsidRPr="00B95264">
        <w:t>tiện</w:t>
      </w:r>
      <w:proofErr w:type="spellEnd"/>
      <w:r w:rsidR="00FA7187" w:rsidRPr="00B95264">
        <w:t xml:space="preserve"> vi </w:t>
      </w:r>
      <w:proofErr w:type="spellStart"/>
      <w:r w:rsidR="00FA7187" w:rsidRPr="00B95264">
        <w:t>phạm</w:t>
      </w:r>
      <w:proofErr w:type="spellEnd"/>
      <w:r w:rsidR="00FA7187" w:rsidRPr="00B95264">
        <w:t xml:space="preserve"> </w:t>
      </w:r>
      <w:proofErr w:type="spellStart"/>
      <w:r w:rsidR="00FA7187" w:rsidRPr="00B95264">
        <w:t>dừng</w:t>
      </w:r>
      <w:proofErr w:type="spellEnd"/>
      <w:r w:rsidR="00FA7187" w:rsidRPr="00B95264">
        <w:t xml:space="preserve">, </w:t>
      </w:r>
      <w:proofErr w:type="spellStart"/>
      <w:r w:rsidR="00FA7187" w:rsidRPr="00B95264">
        <w:t>đỗ</w:t>
      </w:r>
      <w:proofErr w:type="spellEnd"/>
      <w:r w:rsidR="00FA7187" w:rsidRPr="00B95264">
        <w:t xml:space="preserve"> </w:t>
      </w:r>
      <w:proofErr w:type="spellStart"/>
      <w:r w:rsidR="00FA7187" w:rsidRPr="00B95264">
        <w:t>trên</w:t>
      </w:r>
      <w:proofErr w:type="spellEnd"/>
      <w:r w:rsidR="00FA7187" w:rsidRPr="00B95264">
        <w:t xml:space="preserve"> </w:t>
      </w:r>
      <w:proofErr w:type="spellStart"/>
      <w:r w:rsidR="00FA7187" w:rsidRPr="00B95264">
        <w:t>đường</w:t>
      </w:r>
      <w:proofErr w:type="spellEnd"/>
      <w:r w:rsidR="00FA7187" w:rsidRPr="00B95264">
        <w:t xml:space="preserve"> </w:t>
      </w:r>
      <w:proofErr w:type="spellStart"/>
      <w:r w:rsidR="00FA7187" w:rsidRPr="00B95264">
        <w:t>bộ</w:t>
      </w:r>
      <w:proofErr w:type="spellEnd"/>
      <w:r w:rsidR="00FA7187" w:rsidRPr="00B95264">
        <w:t xml:space="preserve"> </w:t>
      </w:r>
      <w:proofErr w:type="spellStart"/>
      <w:r w:rsidR="00FA7187" w:rsidRPr="00B95264">
        <w:t>gây</w:t>
      </w:r>
      <w:proofErr w:type="spellEnd"/>
      <w:r w:rsidR="00FA7187" w:rsidRPr="00B95264">
        <w:t xml:space="preserve"> </w:t>
      </w:r>
      <w:proofErr w:type="spellStart"/>
      <w:r w:rsidR="00FA7187" w:rsidRPr="00B95264">
        <w:t>cản</w:t>
      </w:r>
      <w:proofErr w:type="spellEnd"/>
      <w:r w:rsidR="00FA7187" w:rsidRPr="00B95264">
        <w:t xml:space="preserve"> </w:t>
      </w:r>
      <w:proofErr w:type="spellStart"/>
      <w:r w:rsidR="00FA7187" w:rsidRPr="00B95264">
        <w:t>trở</w:t>
      </w:r>
      <w:proofErr w:type="spellEnd"/>
      <w:r w:rsidR="00FA7187" w:rsidRPr="00B95264">
        <w:t xml:space="preserve">, </w:t>
      </w:r>
      <w:proofErr w:type="spellStart"/>
      <w:r w:rsidR="00FA7187" w:rsidRPr="00B95264">
        <w:t>ùn</w:t>
      </w:r>
      <w:proofErr w:type="spellEnd"/>
      <w:r w:rsidR="00FA7187" w:rsidRPr="00B95264">
        <w:t xml:space="preserve"> </w:t>
      </w:r>
      <w:proofErr w:type="spellStart"/>
      <w:r w:rsidR="00FA7187" w:rsidRPr="00B95264">
        <w:t>tắc</w:t>
      </w:r>
      <w:proofErr w:type="spellEnd"/>
      <w:r w:rsidR="00FA7187" w:rsidRPr="00B95264">
        <w:t xml:space="preserve"> </w:t>
      </w:r>
      <w:proofErr w:type="spellStart"/>
      <w:r w:rsidR="00FA7187" w:rsidRPr="00B95264">
        <w:t>giao</w:t>
      </w:r>
      <w:proofErr w:type="spellEnd"/>
      <w:r w:rsidR="00FA7187" w:rsidRPr="00B95264">
        <w:t xml:space="preserve"> </w:t>
      </w:r>
      <w:proofErr w:type="spellStart"/>
      <w:r w:rsidR="00FA7187" w:rsidRPr="00B95264">
        <w:t>thông</w:t>
      </w:r>
      <w:proofErr w:type="spellEnd"/>
      <w:r w:rsidR="00FA7187" w:rsidRPr="00B95264">
        <w:t xml:space="preserve"> </w:t>
      </w:r>
      <w:proofErr w:type="spellStart"/>
      <w:r w:rsidR="00FA7187" w:rsidRPr="00B95264">
        <w:t>hoặc</w:t>
      </w:r>
      <w:proofErr w:type="spellEnd"/>
      <w:r w:rsidR="00FA7187" w:rsidRPr="00B95264">
        <w:t xml:space="preserve"> </w:t>
      </w:r>
      <w:proofErr w:type="spellStart"/>
      <w:r w:rsidR="00FA7187" w:rsidRPr="00B95264">
        <w:t>nguy</w:t>
      </w:r>
      <w:proofErr w:type="spellEnd"/>
      <w:r w:rsidR="00FA7187" w:rsidRPr="00B95264">
        <w:t xml:space="preserve"> </w:t>
      </w:r>
      <w:proofErr w:type="spellStart"/>
      <w:r w:rsidR="00FA7187" w:rsidRPr="00B95264">
        <w:t>cơ</w:t>
      </w:r>
      <w:proofErr w:type="spellEnd"/>
      <w:r w:rsidR="00FA7187" w:rsidRPr="00B95264">
        <w:t xml:space="preserve"> </w:t>
      </w:r>
      <w:proofErr w:type="spellStart"/>
      <w:r w:rsidR="00FA7187" w:rsidRPr="00B95264">
        <w:t>dẫn</w:t>
      </w:r>
      <w:proofErr w:type="spellEnd"/>
      <w:r w:rsidR="00FA7187" w:rsidRPr="00B95264">
        <w:t xml:space="preserve"> </w:t>
      </w:r>
      <w:proofErr w:type="spellStart"/>
      <w:r w:rsidR="00FA7187" w:rsidRPr="00B95264">
        <w:t>đến</w:t>
      </w:r>
      <w:proofErr w:type="spellEnd"/>
      <w:r w:rsidR="00FA7187" w:rsidRPr="00B95264">
        <w:t xml:space="preserve"> tai </w:t>
      </w:r>
      <w:proofErr w:type="spellStart"/>
      <w:r w:rsidR="00FA7187" w:rsidRPr="00B95264">
        <w:t>nạn</w:t>
      </w:r>
      <w:proofErr w:type="spellEnd"/>
      <w:r w:rsidR="00FA7187" w:rsidRPr="00B95264">
        <w:t xml:space="preserve"> </w:t>
      </w:r>
      <w:proofErr w:type="spellStart"/>
      <w:r w:rsidR="00FA7187" w:rsidRPr="00B95264">
        <w:t>giao</w:t>
      </w:r>
      <w:proofErr w:type="spellEnd"/>
      <w:r w:rsidR="00FA7187" w:rsidRPr="00B95264">
        <w:t xml:space="preserve"> </w:t>
      </w:r>
      <w:proofErr w:type="spellStart"/>
      <w:r w:rsidR="00FA7187" w:rsidRPr="00B95264">
        <w:t>thông</w:t>
      </w:r>
      <w:proofErr w:type="spellEnd"/>
      <w:r w:rsidR="00FA7187" w:rsidRPr="00B95264">
        <w:t xml:space="preserve"> (</w:t>
      </w:r>
      <w:proofErr w:type="spellStart"/>
      <w:r w:rsidR="00FA7187" w:rsidRPr="00B95264">
        <w:t>tách</w:t>
      </w:r>
      <w:proofErr w:type="spellEnd"/>
      <w:r w:rsidR="00FA7187" w:rsidRPr="00B95264">
        <w:t xml:space="preserve"> </w:t>
      </w:r>
      <w:proofErr w:type="spellStart"/>
      <w:r w:rsidR="00FA7187" w:rsidRPr="00B95264">
        <w:t>ra</w:t>
      </w:r>
      <w:proofErr w:type="spellEnd"/>
      <w:r w:rsidR="00FA7187" w:rsidRPr="00B95264">
        <w:t xml:space="preserve"> </w:t>
      </w:r>
      <w:proofErr w:type="spellStart"/>
      <w:r w:rsidR="00FA7187" w:rsidRPr="00B95264">
        <w:t>từ</w:t>
      </w:r>
      <w:proofErr w:type="spellEnd"/>
      <w:r w:rsidR="00FA7187" w:rsidRPr="00B95264">
        <w:t xml:space="preserve"> </w:t>
      </w:r>
      <w:proofErr w:type="spellStart"/>
      <w:r w:rsidR="00FA7187" w:rsidRPr="00B95264">
        <w:t>Điều</w:t>
      </w:r>
      <w:proofErr w:type="spellEnd"/>
      <w:r w:rsidR="00FA7187" w:rsidRPr="00B95264">
        <w:t xml:space="preserve"> 63); </w:t>
      </w:r>
      <w:proofErr w:type="spellStart"/>
      <w:r w:rsidR="00FA7187" w:rsidRPr="00B95264">
        <w:t>Điều</w:t>
      </w:r>
      <w:proofErr w:type="spellEnd"/>
      <w:r w:rsidR="00FA7187" w:rsidRPr="00B95264">
        <w:t xml:space="preserve"> 70 </w:t>
      </w:r>
      <w:r w:rsidR="00FA7187" w:rsidRPr="00B95264">
        <w:rPr>
          <w:lang w:val="vi-VN"/>
        </w:rPr>
        <w:t xml:space="preserve">- </w:t>
      </w:r>
      <w:proofErr w:type="spellStart"/>
      <w:r w:rsidR="00FA7187" w:rsidRPr="00B95264">
        <w:t>Hệ</w:t>
      </w:r>
      <w:proofErr w:type="spellEnd"/>
      <w:r w:rsidR="00FA7187" w:rsidRPr="00B95264">
        <w:t xml:space="preserve"> </w:t>
      </w:r>
      <w:proofErr w:type="spellStart"/>
      <w:r w:rsidR="00FA7187" w:rsidRPr="00B95264">
        <w:t>thống</w:t>
      </w:r>
      <w:proofErr w:type="spellEnd"/>
      <w:r w:rsidR="00FA7187" w:rsidRPr="00B95264">
        <w:t xml:space="preserve"> </w:t>
      </w:r>
      <w:proofErr w:type="spellStart"/>
      <w:r w:rsidR="00FA7187" w:rsidRPr="00B95264">
        <w:t>giám</w:t>
      </w:r>
      <w:proofErr w:type="spellEnd"/>
      <w:r w:rsidR="00FA7187" w:rsidRPr="00B95264">
        <w:t xml:space="preserve"> </w:t>
      </w:r>
      <w:proofErr w:type="spellStart"/>
      <w:r w:rsidR="00FA7187" w:rsidRPr="00B95264">
        <w:t>sát</w:t>
      </w:r>
      <w:proofErr w:type="spellEnd"/>
      <w:r w:rsidR="00FA7187" w:rsidRPr="00B95264">
        <w:t xml:space="preserve"> </w:t>
      </w:r>
      <w:proofErr w:type="spellStart"/>
      <w:r w:rsidR="00FA7187" w:rsidRPr="00B95264">
        <w:t>bảo</w:t>
      </w:r>
      <w:proofErr w:type="spellEnd"/>
      <w:r w:rsidR="00FA7187" w:rsidRPr="00B95264">
        <w:t xml:space="preserve"> </w:t>
      </w:r>
      <w:proofErr w:type="spellStart"/>
      <w:r w:rsidR="00FA7187" w:rsidRPr="00B95264">
        <w:t>đảm</w:t>
      </w:r>
      <w:proofErr w:type="spellEnd"/>
      <w:r w:rsidR="00FA7187" w:rsidRPr="00B95264">
        <w:t xml:space="preserve"> an </w:t>
      </w:r>
      <w:proofErr w:type="spellStart"/>
      <w:r w:rsidR="00FA7187" w:rsidRPr="00B95264">
        <w:t>ninh</w:t>
      </w:r>
      <w:proofErr w:type="spellEnd"/>
      <w:r w:rsidR="00FA7187" w:rsidRPr="00B95264">
        <w:t xml:space="preserve"> </w:t>
      </w:r>
      <w:proofErr w:type="spellStart"/>
      <w:r w:rsidR="00FA7187" w:rsidRPr="00B95264">
        <w:t>trật</w:t>
      </w:r>
      <w:proofErr w:type="spellEnd"/>
      <w:r w:rsidR="00FA7187" w:rsidRPr="00B95264">
        <w:t xml:space="preserve"> </w:t>
      </w:r>
      <w:proofErr w:type="spellStart"/>
      <w:r w:rsidR="00FA7187" w:rsidRPr="00B95264">
        <w:t>tự</w:t>
      </w:r>
      <w:proofErr w:type="spellEnd"/>
      <w:r w:rsidR="00FA7187" w:rsidRPr="00B95264">
        <w:t xml:space="preserve">, </w:t>
      </w:r>
      <w:proofErr w:type="spellStart"/>
      <w:r w:rsidR="00FA7187" w:rsidRPr="00B95264">
        <w:t>xử</w:t>
      </w:r>
      <w:proofErr w:type="spellEnd"/>
      <w:r w:rsidR="00FA7187" w:rsidRPr="00B95264">
        <w:t xml:space="preserve"> </w:t>
      </w:r>
      <w:proofErr w:type="spellStart"/>
      <w:r w:rsidR="00FA7187" w:rsidRPr="00B95264">
        <w:t>lý</w:t>
      </w:r>
      <w:proofErr w:type="spellEnd"/>
      <w:r w:rsidR="00FA7187" w:rsidRPr="00B95264">
        <w:t xml:space="preserve"> vi </w:t>
      </w:r>
      <w:proofErr w:type="spellStart"/>
      <w:r w:rsidR="00FA7187" w:rsidRPr="00B95264">
        <w:t>phạm</w:t>
      </w:r>
      <w:proofErr w:type="spellEnd"/>
      <w:r w:rsidR="00FA7187" w:rsidRPr="00B95264">
        <w:t xml:space="preserve"> TTATGTĐB, </w:t>
      </w:r>
      <w:proofErr w:type="spellStart"/>
      <w:r w:rsidR="00FA7187" w:rsidRPr="00B95264">
        <w:t>hệ</w:t>
      </w:r>
      <w:proofErr w:type="spellEnd"/>
      <w:r w:rsidR="00FA7187" w:rsidRPr="00B95264">
        <w:t xml:space="preserve"> </w:t>
      </w:r>
      <w:proofErr w:type="spellStart"/>
      <w:r w:rsidR="00FA7187" w:rsidRPr="00B95264">
        <w:t>thống</w:t>
      </w:r>
      <w:proofErr w:type="spellEnd"/>
      <w:r w:rsidR="00FA7187" w:rsidRPr="00B95264">
        <w:t xml:space="preserve"> </w:t>
      </w:r>
      <w:proofErr w:type="spellStart"/>
      <w:r w:rsidR="00FA7187" w:rsidRPr="00B95264">
        <w:t>kiểm</w:t>
      </w:r>
      <w:proofErr w:type="spellEnd"/>
      <w:r w:rsidR="00FA7187" w:rsidRPr="00B95264">
        <w:t xml:space="preserve"> </w:t>
      </w:r>
      <w:proofErr w:type="spellStart"/>
      <w:r w:rsidR="00FA7187" w:rsidRPr="00B95264">
        <w:t>soát</w:t>
      </w:r>
      <w:proofErr w:type="spellEnd"/>
      <w:r w:rsidR="00FA7187" w:rsidRPr="00B95264">
        <w:t xml:space="preserve"> </w:t>
      </w:r>
      <w:proofErr w:type="spellStart"/>
      <w:r w:rsidR="00FA7187" w:rsidRPr="00B95264">
        <w:t>tải</w:t>
      </w:r>
      <w:proofErr w:type="spellEnd"/>
      <w:r w:rsidR="00FA7187" w:rsidRPr="00B95264">
        <w:t xml:space="preserve"> </w:t>
      </w:r>
      <w:proofErr w:type="spellStart"/>
      <w:r w:rsidR="00FA7187" w:rsidRPr="00B95264">
        <w:t>trọng</w:t>
      </w:r>
      <w:proofErr w:type="spellEnd"/>
      <w:r w:rsidR="00FA7187" w:rsidRPr="00B95264">
        <w:t xml:space="preserve">, </w:t>
      </w:r>
      <w:proofErr w:type="spellStart"/>
      <w:r w:rsidR="00FA7187" w:rsidRPr="00B95264">
        <w:t>khổ</w:t>
      </w:r>
      <w:proofErr w:type="spellEnd"/>
      <w:r w:rsidR="00FA7187" w:rsidRPr="00B95264">
        <w:t xml:space="preserve"> </w:t>
      </w:r>
      <w:proofErr w:type="spellStart"/>
      <w:r w:rsidR="00FA7187" w:rsidRPr="00B95264">
        <w:t>giới</w:t>
      </w:r>
      <w:proofErr w:type="spellEnd"/>
      <w:r w:rsidR="00FA7187" w:rsidRPr="00B95264">
        <w:t xml:space="preserve"> </w:t>
      </w:r>
      <w:proofErr w:type="spellStart"/>
      <w:r w:rsidR="00FA7187" w:rsidRPr="00B95264">
        <w:t>hạn</w:t>
      </w:r>
      <w:proofErr w:type="spellEnd"/>
      <w:r w:rsidR="00FA7187" w:rsidRPr="00B95264">
        <w:t xml:space="preserve"> </w:t>
      </w:r>
      <w:proofErr w:type="spellStart"/>
      <w:r w:rsidR="00FA7187" w:rsidRPr="00B95264">
        <w:t>xe</w:t>
      </w:r>
      <w:proofErr w:type="spellEnd"/>
      <w:r w:rsidR="00FA7187" w:rsidRPr="00B95264">
        <w:t xml:space="preserve"> </w:t>
      </w:r>
      <w:proofErr w:type="spellStart"/>
      <w:r w:rsidR="00FA7187" w:rsidRPr="00B95264">
        <w:t>trên</w:t>
      </w:r>
      <w:proofErr w:type="spellEnd"/>
      <w:r w:rsidR="00FA7187" w:rsidRPr="00B95264">
        <w:t xml:space="preserve"> </w:t>
      </w:r>
      <w:proofErr w:type="spellStart"/>
      <w:r w:rsidR="00FA7187" w:rsidRPr="00B95264">
        <w:t>đường</w:t>
      </w:r>
      <w:proofErr w:type="spellEnd"/>
      <w:r w:rsidR="00FA7187" w:rsidRPr="00B95264">
        <w:t xml:space="preserve"> </w:t>
      </w:r>
      <w:proofErr w:type="spellStart"/>
      <w:r w:rsidR="00FA7187" w:rsidRPr="00B95264">
        <w:t>bộ</w:t>
      </w:r>
      <w:proofErr w:type="spellEnd"/>
      <w:r w:rsidR="00FA7187" w:rsidRPr="00B95264">
        <w:t xml:space="preserve"> (</w:t>
      </w:r>
      <w:proofErr w:type="spellStart"/>
      <w:r w:rsidR="00FA7187" w:rsidRPr="00B95264">
        <w:t>tách</w:t>
      </w:r>
      <w:proofErr w:type="spellEnd"/>
      <w:r w:rsidR="00FA7187" w:rsidRPr="00B95264">
        <w:t xml:space="preserve"> </w:t>
      </w:r>
      <w:proofErr w:type="spellStart"/>
      <w:r w:rsidR="00FA7187" w:rsidRPr="00B95264">
        <w:t>ra</w:t>
      </w:r>
      <w:proofErr w:type="spellEnd"/>
      <w:r w:rsidR="00FA7187" w:rsidRPr="00B95264">
        <w:t xml:space="preserve"> </w:t>
      </w:r>
      <w:proofErr w:type="spellStart"/>
      <w:r w:rsidR="00FA7187" w:rsidRPr="00B95264">
        <w:t>từ</w:t>
      </w:r>
      <w:proofErr w:type="spellEnd"/>
      <w:r w:rsidR="00FA7187" w:rsidRPr="00B95264">
        <w:t xml:space="preserve"> </w:t>
      </w:r>
      <w:proofErr w:type="spellStart"/>
      <w:r w:rsidR="00FA7187" w:rsidRPr="00B95264">
        <w:t>Điều</w:t>
      </w:r>
      <w:proofErr w:type="spellEnd"/>
      <w:r w:rsidR="00FA7187" w:rsidRPr="00B95264">
        <w:t xml:space="preserve"> 64); </w:t>
      </w:r>
      <w:proofErr w:type="spellStart"/>
      <w:r w:rsidR="00FA7187" w:rsidRPr="00B95264">
        <w:t>Điều</w:t>
      </w:r>
      <w:proofErr w:type="spellEnd"/>
      <w:r w:rsidR="00FA7187" w:rsidRPr="00B95264">
        <w:t xml:space="preserve"> 74 </w:t>
      </w:r>
      <w:r w:rsidR="00FA7187" w:rsidRPr="00B95264">
        <w:rPr>
          <w:lang w:val="vi-VN"/>
        </w:rPr>
        <w:t xml:space="preserve">- </w:t>
      </w:r>
      <w:r w:rsidR="00FA7187" w:rsidRPr="00B95264">
        <w:t xml:space="preserve">Trung </w:t>
      </w:r>
      <w:proofErr w:type="spellStart"/>
      <w:r w:rsidR="00FA7187" w:rsidRPr="00B95264">
        <w:t>tâm</w:t>
      </w:r>
      <w:proofErr w:type="spellEnd"/>
      <w:r w:rsidR="00FA7187" w:rsidRPr="00B95264">
        <w:t xml:space="preserve"> </w:t>
      </w:r>
      <w:proofErr w:type="spellStart"/>
      <w:r w:rsidR="00FA7187" w:rsidRPr="00B95264">
        <w:t>chỉ</w:t>
      </w:r>
      <w:proofErr w:type="spellEnd"/>
      <w:r w:rsidR="00FA7187" w:rsidRPr="00B95264">
        <w:t xml:space="preserve"> </w:t>
      </w:r>
      <w:proofErr w:type="spellStart"/>
      <w:r w:rsidR="00FA7187" w:rsidRPr="00B95264">
        <w:t>huy</w:t>
      </w:r>
      <w:proofErr w:type="spellEnd"/>
      <w:r w:rsidR="00FA7187" w:rsidRPr="00B95264">
        <w:t xml:space="preserve"> </w:t>
      </w:r>
      <w:proofErr w:type="spellStart"/>
      <w:r w:rsidR="00FA7187" w:rsidRPr="00B95264">
        <w:t>giao</w:t>
      </w:r>
      <w:proofErr w:type="spellEnd"/>
      <w:r w:rsidR="00FA7187" w:rsidRPr="00B95264">
        <w:t xml:space="preserve"> </w:t>
      </w:r>
      <w:proofErr w:type="spellStart"/>
      <w:r w:rsidR="00FA7187" w:rsidRPr="00B95264">
        <w:t>thông</w:t>
      </w:r>
      <w:proofErr w:type="spellEnd"/>
      <w:r w:rsidR="00FA7187" w:rsidRPr="00B95264">
        <w:t xml:space="preserve"> (</w:t>
      </w:r>
      <w:proofErr w:type="spellStart"/>
      <w:r w:rsidR="00FA7187" w:rsidRPr="00B95264">
        <w:t>tách</w:t>
      </w:r>
      <w:proofErr w:type="spellEnd"/>
      <w:r w:rsidR="00FA7187" w:rsidRPr="00B95264">
        <w:t xml:space="preserve"> </w:t>
      </w:r>
      <w:proofErr w:type="spellStart"/>
      <w:r w:rsidR="00FA7187" w:rsidRPr="00B95264">
        <w:t>ra</w:t>
      </w:r>
      <w:proofErr w:type="spellEnd"/>
      <w:r w:rsidR="00FA7187" w:rsidRPr="00B95264">
        <w:t xml:space="preserve"> </w:t>
      </w:r>
      <w:proofErr w:type="spellStart"/>
      <w:r w:rsidR="00FA7187" w:rsidRPr="00B95264">
        <w:t>từ</w:t>
      </w:r>
      <w:proofErr w:type="spellEnd"/>
      <w:r w:rsidR="00FA7187" w:rsidRPr="00B95264">
        <w:t xml:space="preserve"> </w:t>
      </w:r>
      <w:proofErr w:type="spellStart"/>
      <w:r w:rsidR="00FA7187" w:rsidRPr="00B95264">
        <w:t>Điều</w:t>
      </w:r>
      <w:proofErr w:type="spellEnd"/>
      <w:r w:rsidR="00FA7187" w:rsidRPr="00B95264">
        <w:t xml:space="preserve"> 67)</w:t>
      </w:r>
      <w:r w:rsidR="00FA7187" w:rsidRPr="00B95264">
        <w:rPr>
          <w:lang w:val="vi-VN"/>
        </w:rPr>
        <w:t>.</w:t>
      </w:r>
      <w:r w:rsidR="00873660">
        <w:rPr>
          <w:bCs/>
          <w:color w:val="000000"/>
          <w:szCs w:val="28"/>
        </w:rPr>
        <w:t xml:space="preserve"> </w:t>
      </w:r>
      <w:r w:rsidR="00FA7187" w:rsidRPr="00A41020">
        <w:rPr>
          <w:szCs w:val="28"/>
          <w:lang w:val="nl-NL"/>
        </w:rPr>
        <w:t xml:space="preserve">Dự thảo Luật sau khi được tiếp thu, chỉnh lý đạt được sự đồng thuận giữa cơ quan thẩm tra và cơ quan soạn thảo. </w:t>
      </w:r>
    </w:p>
    <w:p w14:paraId="1222A018" w14:textId="1BC4C111" w:rsidR="000A12C3" w:rsidRPr="00CC28D8" w:rsidRDefault="00CC28D8" w:rsidP="00A41020">
      <w:pPr>
        <w:widowControl w:val="0"/>
        <w:spacing w:before="80" w:after="80"/>
        <w:ind w:firstLine="432"/>
        <w:jc w:val="both"/>
        <w:rPr>
          <w:b/>
          <w:bCs/>
          <w:sz w:val="26"/>
          <w:szCs w:val="26"/>
        </w:rPr>
      </w:pPr>
      <w:r w:rsidRPr="00CC28D8">
        <w:rPr>
          <w:b/>
          <w:bCs/>
          <w:sz w:val="26"/>
          <w:szCs w:val="26"/>
          <w:lang w:val="nl-NL"/>
        </w:rPr>
        <w:t xml:space="preserve">V. </w:t>
      </w:r>
      <w:r w:rsidR="000A12C3" w:rsidRPr="00CC28D8">
        <w:rPr>
          <w:b/>
          <w:bCs/>
          <w:sz w:val="26"/>
          <w:szCs w:val="26"/>
          <w:lang w:val="nl-NL"/>
        </w:rPr>
        <w:t>N</w:t>
      </w:r>
      <w:r w:rsidRPr="00CC28D8">
        <w:rPr>
          <w:b/>
          <w:bCs/>
          <w:sz w:val="26"/>
          <w:szCs w:val="26"/>
          <w:lang w:val="nl-NL"/>
        </w:rPr>
        <w:t>ỘI DUNG CƠ BẢN VÀ NHỮNG ĐIỂM BỔ SUNG MỚI</w:t>
      </w:r>
    </w:p>
    <w:p w14:paraId="3A0B57FF" w14:textId="77777777" w:rsidR="00D23444" w:rsidRPr="00A41020" w:rsidRDefault="00D23444" w:rsidP="00A41020">
      <w:pPr>
        <w:spacing w:before="80" w:after="80"/>
        <w:ind w:firstLine="432"/>
        <w:jc w:val="both"/>
        <w:rPr>
          <w:b/>
          <w:szCs w:val="28"/>
        </w:rPr>
      </w:pPr>
      <w:r w:rsidRPr="00A41020">
        <w:rPr>
          <w:b/>
          <w:szCs w:val="28"/>
        </w:rPr>
        <w:t xml:space="preserve">1. </w:t>
      </w:r>
      <w:proofErr w:type="spellStart"/>
      <w:r w:rsidRPr="00A41020">
        <w:rPr>
          <w:b/>
          <w:szCs w:val="28"/>
        </w:rPr>
        <w:t>Chương</w:t>
      </w:r>
      <w:proofErr w:type="spellEnd"/>
      <w:r w:rsidRPr="00A41020">
        <w:rPr>
          <w:b/>
          <w:szCs w:val="28"/>
        </w:rPr>
        <w:t xml:space="preserve"> I. </w:t>
      </w:r>
      <w:proofErr w:type="spellStart"/>
      <w:r w:rsidRPr="00A41020">
        <w:rPr>
          <w:b/>
          <w:szCs w:val="28"/>
        </w:rPr>
        <w:t>Những</w:t>
      </w:r>
      <w:proofErr w:type="spellEnd"/>
      <w:r w:rsidRPr="00A41020">
        <w:rPr>
          <w:b/>
          <w:szCs w:val="28"/>
        </w:rPr>
        <w:t xml:space="preserve"> </w:t>
      </w:r>
      <w:proofErr w:type="spellStart"/>
      <w:r w:rsidRPr="00A41020">
        <w:rPr>
          <w:b/>
          <w:szCs w:val="28"/>
        </w:rPr>
        <w:t>quy</w:t>
      </w:r>
      <w:proofErr w:type="spellEnd"/>
      <w:r w:rsidRPr="00A41020">
        <w:rPr>
          <w:b/>
          <w:szCs w:val="28"/>
        </w:rPr>
        <w:t xml:space="preserve"> </w:t>
      </w:r>
      <w:proofErr w:type="spellStart"/>
      <w:r w:rsidRPr="00A41020">
        <w:rPr>
          <w:b/>
          <w:szCs w:val="28"/>
        </w:rPr>
        <w:t>định</w:t>
      </w:r>
      <w:proofErr w:type="spellEnd"/>
      <w:r w:rsidRPr="00A41020">
        <w:rPr>
          <w:b/>
          <w:szCs w:val="28"/>
        </w:rPr>
        <w:t xml:space="preserve"> </w:t>
      </w:r>
      <w:proofErr w:type="spellStart"/>
      <w:r w:rsidRPr="00A41020">
        <w:rPr>
          <w:b/>
          <w:szCs w:val="28"/>
        </w:rPr>
        <w:t>chung</w:t>
      </w:r>
      <w:proofErr w:type="spellEnd"/>
    </w:p>
    <w:p w14:paraId="3D34CE06" w14:textId="77777777" w:rsidR="002820E8" w:rsidRDefault="00D23444" w:rsidP="002820E8">
      <w:pPr>
        <w:spacing w:before="80" w:after="80"/>
        <w:ind w:firstLine="432"/>
        <w:jc w:val="both"/>
        <w:rPr>
          <w:szCs w:val="28"/>
        </w:rPr>
      </w:pPr>
      <w:proofErr w:type="spellStart"/>
      <w:r w:rsidRPr="00A41020">
        <w:rPr>
          <w:szCs w:val="28"/>
        </w:rPr>
        <w:t>Gồm</w:t>
      </w:r>
      <w:proofErr w:type="spellEnd"/>
      <w:r w:rsidRPr="00A41020">
        <w:rPr>
          <w:szCs w:val="28"/>
        </w:rPr>
        <w:t xml:space="preserve"> 0</w:t>
      </w:r>
      <w:r w:rsidR="006C6EB2">
        <w:rPr>
          <w:szCs w:val="28"/>
        </w:rPr>
        <w:t>9</w:t>
      </w:r>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từ</w:t>
      </w:r>
      <w:proofErr w:type="spellEnd"/>
      <w:r w:rsidRPr="00A41020">
        <w:rPr>
          <w:szCs w:val="28"/>
        </w:rPr>
        <w:t xml:space="preserve"> </w:t>
      </w:r>
      <w:proofErr w:type="spellStart"/>
      <w:r w:rsidRPr="00A41020">
        <w:rPr>
          <w:szCs w:val="28"/>
        </w:rPr>
        <w:t>Điều</w:t>
      </w:r>
      <w:proofErr w:type="spellEnd"/>
      <w:r w:rsidRPr="00A41020">
        <w:rPr>
          <w:szCs w:val="28"/>
        </w:rPr>
        <w:t xml:space="preserve"> 1 </w:t>
      </w:r>
      <w:proofErr w:type="spellStart"/>
      <w:r w:rsidRPr="00A41020">
        <w:rPr>
          <w:szCs w:val="28"/>
        </w:rPr>
        <w:t>đến</w:t>
      </w:r>
      <w:proofErr w:type="spellEnd"/>
      <w:r w:rsidRPr="00A41020">
        <w:rPr>
          <w:szCs w:val="28"/>
        </w:rPr>
        <w:t xml:space="preserve"> </w:t>
      </w:r>
      <w:proofErr w:type="spellStart"/>
      <w:r w:rsidRPr="00A41020">
        <w:rPr>
          <w:szCs w:val="28"/>
        </w:rPr>
        <w:t>Điều</w:t>
      </w:r>
      <w:proofErr w:type="spellEnd"/>
      <w:r w:rsidRPr="00A41020">
        <w:rPr>
          <w:szCs w:val="28"/>
        </w:rPr>
        <w:t xml:space="preserve"> </w:t>
      </w:r>
      <w:r w:rsidR="006C6EB2">
        <w:rPr>
          <w:szCs w:val="28"/>
        </w:rPr>
        <w:t>9</w:t>
      </w:r>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về</w:t>
      </w:r>
      <w:proofErr w:type="spellEnd"/>
      <w:r w:rsidRPr="00A41020">
        <w:rPr>
          <w:szCs w:val="28"/>
        </w:rPr>
        <w:t xml:space="preserve">: Phạm vi </w:t>
      </w:r>
      <w:proofErr w:type="spellStart"/>
      <w:r w:rsidRPr="00A41020">
        <w:rPr>
          <w:szCs w:val="28"/>
        </w:rPr>
        <w:t>điều</w:t>
      </w:r>
      <w:proofErr w:type="spellEnd"/>
      <w:r w:rsidRPr="00A41020">
        <w:rPr>
          <w:szCs w:val="28"/>
        </w:rPr>
        <w:t xml:space="preserve"> </w:t>
      </w:r>
      <w:proofErr w:type="spellStart"/>
      <w:r w:rsidRPr="00A41020">
        <w:rPr>
          <w:szCs w:val="28"/>
        </w:rPr>
        <w:t>chỉnh</w:t>
      </w:r>
      <w:proofErr w:type="spellEnd"/>
      <w:r w:rsidRPr="00A41020">
        <w:rPr>
          <w:szCs w:val="28"/>
        </w:rPr>
        <w:t xml:space="preserve">; </w:t>
      </w:r>
      <w:proofErr w:type="spellStart"/>
      <w:r w:rsidRPr="00A41020">
        <w:rPr>
          <w:szCs w:val="28"/>
        </w:rPr>
        <w:t>đối</w:t>
      </w:r>
      <w:proofErr w:type="spellEnd"/>
      <w:r w:rsidRPr="00A41020">
        <w:rPr>
          <w:szCs w:val="28"/>
        </w:rPr>
        <w:t xml:space="preserve"> </w:t>
      </w:r>
      <w:proofErr w:type="spellStart"/>
      <w:r w:rsidRPr="00A41020">
        <w:rPr>
          <w:szCs w:val="28"/>
        </w:rPr>
        <w:t>tượng</w:t>
      </w:r>
      <w:proofErr w:type="spellEnd"/>
      <w:r w:rsidRPr="00A41020">
        <w:rPr>
          <w:szCs w:val="28"/>
        </w:rPr>
        <w:t xml:space="preserve"> </w:t>
      </w:r>
      <w:proofErr w:type="spellStart"/>
      <w:r w:rsidRPr="00A41020">
        <w:rPr>
          <w:szCs w:val="28"/>
        </w:rPr>
        <w:t>áp</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giải</w:t>
      </w:r>
      <w:proofErr w:type="spellEnd"/>
      <w:r w:rsidRPr="00A41020">
        <w:rPr>
          <w:szCs w:val="28"/>
        </w:rPr>
        <w:t xml:space="preserve"> </w:t>
      </w:r>
      <w:proofErr w:type="spellStart"/>
      <w:r w:rsidRPr="00A41020">
        <w:rPr>
          <w:szCs w:val="28"/>
        </w:rPr>
        <w:t>thích</w:t>
      </w:r>
      <w:proofErr w:type="spellEnd"/>
      <w:r w:rsidRPr="00A41020">
        <w:rPr>
          <w:szCs w:val="28"/>
        </w:rPr>
        <w:t xml:space="preserve"> </w:t>
      </w:r>
      <w:proofErr w:type="spellStart"/>
      <w:r w:rsidRPr="00A41020">
        <w:rPr>
          <w:szCs w:val="28"/>
        </w:rPr>
        <w:t>từ</w:t>
      </w:r>
      <w:proofErr w:type="spellEnd"/>
      <w:r w:rsidRPr="00A41020">
        <w:rPr>
          <w:szCs w:val="28"/>
        </w:rPr>
        <w:t xml:space="preserve"> </w:t>
      </w:r>
      <w:proofErr w:type="spellStart"/>
      <w:r w:rsidRPr="00A41020">
        <w:rPr>
          <w:szCs w:val="28"/>
        </w:rPr>
        <w:t>ngữ</w:t>
      </w:r>
      <w:proofErr w:type="spellEnd"/>
      <w:r w:rsidRPr="00A41020">
        <w:rPr>
          <w:szCs w:val="28"/>
        </w:rPr>
        <w:t xml:space="preserve">; </w:t>
      </w:r>
      <w:proofErr w:type="spellStart"/>
      <w:r w:rsidRPr="00A41020">
        <w:rPr>
          <w:szCs w:val="28"/>
        </w:rPr>
        <w:t>nguyên</w:t>
      </w:r>
      <w:proofErr w:type="spellEnd"/>
      <w:r w:rsidRPr="00A41020">
        <w:rPr>
          <w:szCs w:val="28"/>
        </w:rPr>
        <w:t xml:space="preserve"> </w:t>
      </w:r>
      <w:proofErr w:type="spellStart"/>
      <w:r w:rsidRPr="00A41020">
        <w:rPr>
          <w:szCs w:val="28"/>
        </w:rPr>
        <w:t>tắc</w:t>
      </w:r>
      <w:proofErr w:type="spellEnd"/>
      <w:r w:rsidRPr="00A41020">
        <w:rPr>
          <w:szCs w:val="28"/>
        </w:rPr>
        <w:t xml:space="preserve"> </w:t>
      </w:r>
      <w:proofErr w:type="spellStart"/>
      <w:r w:rsidRPr="00A41020">
        <w:rPr>
          <w:szCs w:val="28"/>
        </w:rPr>
        <w:t>bảo</w:t>
      </w:r>
      <w:proofErr w:type="spellEnd"/>
      <w:r w:rsidRPr="00A41020">
        <w:rPr>
          <w:szCs w:val="28"/>
        </w:rPr>
        <w:t xml:space="preserve"> </w:t>
      </w:r>
      <w:proofErr w:type="spellStart"/>
      <w:r w:rsidRPr="00A41020">
        <w:rPr>
          <w:szCs w:val="28"/>
        </w:rPr>
        <w:t>đảm</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w:t>
      </w:r>
      <w:proofErr w:type="gramStart"/>
      <w:r w:rsidRPr="00A41020">
        <w:rPr>
          <w:szCs w:val="28"/>
        </w:rPr>
        <w:t>an</w:t>
      </w:r>
      <w:proofErr w:type="gramEnd"/>
      <w:r w:rsidRPr="00A41020">
        <w:rPr>
          <w:szCs w:val="28"/>
        </w:rPr>
        <w:t xml:space="preserve"> </w:t>
      </w:r>
      <w:proofErr w:type="spellStart"/>
      <w:r w:rsidRPr="00A41020">
        <w:rPr>
          <w:szCs w:val="28"/>
        </w:rPr>
        <w:t>toàn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chính</w:t>
      </w:r>
      <w:proofErr w:type="spellEnd"/>
      <w:r w:rsidRPr="00A41020">
        <w:rPr>
          <w:szCs w:val="28"/>
        </w:rPr>
        <w:t xml:space="preserve"> </w:t>
      </w:r>
      <w:proofErr w:type="spellStart"/>
      <w:r w:rsidRPr="00A41020">
        <w:rPr>
          <w:szCs w:val="28"/>
        </w:rPr>
        <w:t>sách</w:t>
      </w:r>
      <w:proofErr w:type="spellEnd"/>
      <w:r w:rsidRPr="00A41020">
        <w:rPr>
          <w:szCs w:val="28"/>
        </w:rPr>
        <w:t xml:space="preserve"> </w:t>
      </w:r>
      <w:proofErr w:type="spellStart"/>
      <w:r w:rsidRPr="00A41020">
        <w:rPr>
          <w:szCs w:val="28"/>
        </w:rPr>
        <w:t>của</w:t>
      </w:r>
      <w:proofErr w:type="spellEnd"/>
      <w:r w:rsidR="007B4449" w:rsidRPr="00A41020">
        <w:rPr>
          <w:szCs w:val="28"/>
        </w:rPr>
        <w:t xml:space="preserve"> </w:t>
      </w:r>
      <w:proofErr w:type="spellStart"/>
      <w:r w:rsidR="007B4449" w:rsidRPr="00A41020">
        <w:rPr>
          <w:szCs w:val="28"/>
        </w:rPr>
        <w:t>N</w:t>
      </w:r>
      <w:r w:rsidRPr="00A41020">
        <w:rPr>
          <w:szCs w:val="28"/>
        </w:rPr>
        <w:t>hà</w:t>
      </w:r>
      <w:proofErr w:type="spellEnd"/>
      <w:r w:rsidRPr="00A41020">
        <w:rPr>
          <w:szCs w:val="28"/>
        </w:rPr>
        <w:t xml:space="preserve"> </w:t>
      </w:r>
      <w:proofErr w:type="spellStart"/>
      <w:r w:rsidRPr="00A41020">
        <w:rPr>
          <w:szCs w:val="28"/>
        </w:rPr>
        <w:t>nước</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bảo</w:t>
      </w:r>
      <w:proofErr w:type="spellEnd"/>
      <w:r w:rsidRPr="00A41020">
        <w:rPr>
          <w:szCs w:val="28"/>
        </w:rPr>
        <w:t xml:space="preserve"> </w:t>
      </w:r>
      <w:proofErr w:type="spellStart"/>
      <w:r w:rsidRPr="00A41020">
        <w:rPr>
          <w:szCs w:val="28"/>
        </w:rPr>
        <w:t>đảm</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an </w:t>
      </w:r>
      <w:proofErr w:type="spellStart"/>
      <w:r w:rsidRPr="00A41020">
        <w:rPr>
          <w:szCs w:val="28"/>
        </w:rPr>
        <w:t>toàn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tuyên</w:t>
      </w:r>
      <w:proofErr w:type="spellEnd"/>
      <w:r w:rsidRPr="00A41020">
        <w:rPr>
          <w:szCs w:val="28"/>
        </w:rPr>
        <w:t xml:space="preserve"> </w:t>
      </w:r>
      <w:proofErr w:type="spellStart"/>
      <w:r w:rsidRPr="00A41020">
        <w:rPr>
          <w:szCs w:val="28"/>
        </w:rPr>
        <w:t>truyền</w:t>
      </w:r>
      <w:proofErr w:type="spellEnd"/>
      <w:r w:rsidRPr="00A41020">
        <w:rPr>
          <w:szCs w:val="28"/>
        </w:rPr>
        <w:t xml:space="preserve">, </w:t>
      </w:r>
      <w:proofErr w:type="spellStart"/>
      <w:r w:rsidRPr="00A41020">
        <w:rPr>
          <w:szCs w:val="28"/>
        </w:rPr>
        <w:t>phổ</w:t>
      </w:r>
      <w:proofErr w:type="spellEnd"/>
      <w:r w:rsidRPr="00A41020">
        <w:rPr>
          <w:szCs w:val="28"/>
        </w:rPr>
        <w:t xml:space="preserve"> </w:t>
      </w:r>
      <w:proofErr w:type="spellStart"/>
      <w:r w:rsidRPr="00A41020">
        <w:rPr>
          <w:szCs w:val="28"/>
        </w:rPr>
        <w:t>biến</w:t>
      </w:r>
      <w:proofErr w:type="spellEnd"/>
      <w:r w:rsidRPr="00A41020">
        <w:rPr>
          <w:szCs w:val="28"/>
        </w:rPr>
        <w:t xml:space="preserve"> </w:t>
      </w:r>
      <w:proofErr w:type="spellStart"/>
      <w:r w:rsidRPr="00A41020">
        <w:rPr>
          <w:szCs w:val="28"/>
        </w:rPr>
        <w:t>pháp</w:t>
      </w:r>
      <w:proofErr w:type="spellEnd"/>
      <w:r w:rsidRPr="00A41020">
        <w:rPr>
          <w:szCs w:val="28"/>
        </w:rPr>
        <w:t xml:space="preserve"> </w:t>
      </w:r>
      <w:proofErr w:type="spellStart"/>
      <w:r w:rsidRPr="00A41020">
        <w:rPr>
          <w:szCs w:val="28"/>
        </w:rPr>
        <w:t>luật</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an </w:t>
      </w:r>
      <w:proofErr w:type="spellStart"/>
      <w:r w:rsidRPr="00A41020">
        <w:rPr>
          <w:szCs w:val="28"/>
        </w:rPr>
        <w:t>toàn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w:t>
      </w:r>
      <w:r w:rsidR="006C6EB2">
        <w:rPr>
          <w:szCs w:val="28"/>
        </w:rPr>
        <w:t xml:space="preserve"> </w:t>
      </w:r>
      <w:proofErr w:type="spellStart"/>
      <w:r w:rsidR="006C6EB2">
        <w:rPr>
          <w:szCs w:val="28"/>
        </w:rPr>
        <w:t>giáo</w:t>
      </w:r>
      <w:proofErr w:type="spellEnd"/>
      <w:r w:rsidR="006C6EB2">
        <w:rPr>
          <w:szCs w:val="28"/>
        </w:rPr>
        <w:t xml:space="preserve"> </w:t>
      </w:r>
      <w:proofErr w:type="spellStart"/>
      <w:r w:rsidR="006C6EB2">
        <w:rPr>
          <w:szCs w:val="28"/>
        </w:rPr>
        <w:t>dục</w:t>
      </w:r>
      <w:proofErr w:type="spellEnd"/>
      <w:r w:rsidR="006C6EB2">
        <w:rPr>
          <w:szCs w:val="28"/>
        </w:rPr>
        <w:t xml:space="preserve"> </w:t>
      </w:r>
      <w:proofErr w:type="spellStart"/>
      <w:r w:rsidR="006C6EB2">
        <w:rPr>
          <w:szCs w:val="28"/>
        </w:rPr>
        <w:t>kiến</w:t>
      </w:r>
      <w:proofErr w:type="spellEnd"/>
      <w:r w:rsidR="006C6EB2">
        <w:rPr>
          <w:szCs w:val="28"/>
        </w:rPr>
        <w:t xml:space="preserve"> </w:t>
      </w:r>
      <w:proofErr w:type="spellStart"/>
      <w:r w:rsidR="006C6EB2">
        <w:rPr>
          <w:szCs w:val="28"/>
        </w:rPr>
        <w:t>thức</w:t>
      </w:r>
      <w:proofErr w:type="spellEnd"/>
      <w:r w:rsidR="006C6EB2">
        <w:rPr>
          <w:szCs w:val="28"/>
        </w:rPr>
        <w:t xml:space="preserve"> </w:t>
      </w:r>
      <w:proofErr w:type="spellStart"/>
      <w:r w:rsidR="006C6EB2">
        <w:rPr>
          <w:szCs w:val="28"/>
        </w:rPr>
        <w:t>pháp</w:t>
      </w:r>
      <w:proofErr w:type="spellEnd"/>
      <w:r w:rsidR="006C6EB2">
        <w:rPr>
          <w:szCs w:val="28"/>
        </w:rPr>
        <w:t xml:space="preserve"> </w:t>
      </w:r>
      <w:proofErr w:type="spellStart"/>
      <w:r w:rsidR="006C6EB2">
        <w:rPr>
          <w:szCs w:val="28"/>
        </w:rPr>
        <w:t>luật</w:t>
      </w:r>
      <w:proofErr w:type="spellEnd"/>
      <w:r w:rsidR="006C6EB2">
        <w:rPr>
          <w:szCs w:val="28"/>
        </w:rPr>
        <w:t xml:space="preserve"> </w:t>
      </w:r>
      <w:proofErr w:type="spellStart"/>
      <w:r w:rsidR="006C6EB2">
        <w:rPr>
          <w:szCs w:val="28"/>
        </w:rPr>
        <w:t>về</w:t>
      </w:r>
      <w:proofErr w:type="spellEnd"/>
      <w:r w:rsidR="006C6EB2">
        <w:rPr>
          <w:szCs w:val="28"/>
        </w:rPr>
        <w:t xml:space="preserve"> TTATGT </w:t>
      </w:r>
      <w:proofErr w:type="spellStart"/>
      <w:r w:rsidR="006C6EB2">
        <w:rPr>
          <w:szCs w:val="28"/>
        </w:rPr>
        <w:t>đường</w:t>
      </w:r>
      <w:proofErr w:type="spellEnd"/>
      <w:r w:rsidR="006C6EB2">
        <w:rPr>
          <w:szCs w:val="28"/>
        </w:rPr>
        <w:t xml:space="preserve"> </w:t>
      </w:r>
      <w:proofErr w:type="spellStart"/>
      <w:r w:rsidR="006C6EB2">
        <w:rPr>
          <w:szCs w:val="28"/>
        </w:rPr>
        <w:t>bộ</w:t>
      </w:r>
      <w:proofErr w:type="spellEnd"/>
      <w:r w:rsidR="006C6EB2">
        <w:rPr>
          <w:szCs w:val="28"/>
        </w:rPr>
        <w:t>;</w:t>
      </w:r>
      <w:r w:rsidRPr="00A41020">
        <w:rPr>
          <w:szCs w:val="28"/>
        </w:rPr>
        <w:t xml:space="preserve"> </w:t>
      </w:r>
      <w:proofErr w:type="spellStart"/>
      <w:r w:rsidRPr="00A41020">
        <w:rPr>
          <w:szCs w:val="28"/>
        </w:rPr>
        <w:t>cơ</w:t>
      </w:r>
      <w:proofErr w:type="spellEnd"/>
      <w:r w:rsidRPr="00A41020">
        <w:rPr>
          <w:szCs w:val="28"/>
        </w:rPr>
        <w:t xml:space="preserve"> </w:t>
      </w:r>
      <w:proofErr w:type="spellStart"/>
      <w:r w:rsidRPr="00A41020">
        <w:rPr>
          <w:szCs w:val="28"/>
        </w:rPr>
        <w:t>sở</w:t>
      </w:r>
      <w:proofErr w:type="spellEnd"/>
      <w:r w:rsidRPr="00A41020">
        <w:rPr>
          <w:szCs w:val="28"/>
        </w:rPr>
        <w:t xml:space="preserve"> </w:t>
      </w:r>
      <w:proofErr w:type="spellStart"/>
      <w:r w:rsidRPr="00A41020">
        <w:rPr>
          <w:szCs w:val="28"/>
        </w:rPr>
        <w:t>dữ</w:t>
      </w:r>
      <w:proofErr w:type="spellEnd"/>
      <w:r w:rsidRPr="00A41020">
        <w:rPr>
          <w:szCs w:val="28"/>
        </w:rPr>
        <w:t xml:space="preserve"> </w:t>
      </w:r>
      <w:proofErr w:type="spellStart"/>
      <w:r w:rsidRPr="00A41020">
        <w:rPr>
          <w:szCs w:val="28"/>
        </w:rPr>
        <w:t>liệu</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an </w:t>
      </w:r>
      <w:proofErr w:type="spellStart"/>
      <w:r w:rsidRPr="00A41020">
        <w:rPr>
          <w:szCs w:val="28"/>
        </w:rPr>
        <w:t>toàn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hành</w:t>
      </w:r>
      <w:proofErr w:type="spellEnd"/>
      <w:r w:rsidRPr="00A41020">
        <w:rPr>
          <w:szCs w:val="28"/>
        </w:rPr>
        <w:t xml:space="preserve"> vi </w:t>
      </w:r>
      <w:proofErr w:type="spellStart"/>
      <w:r w:rsidRPr="00A41020">
        <w:rPr>
          <w:szCs w:val="28"/>
        </w:rPr>
        <w:t>bị</w:t>
      </w:r>
      <w:proofErr w:type="spellEnd"/>
      <w:r w:rsidRPr="00A41020">
        <w:rPr>
          <w:szCs w:val="28"/>
        </w:rPr>
        <w:t xml:space="preserve"> </w:t>
      </w:r>
      <w:proofErr w:type="spellStart"/>
      <w:r w:rsidRPr="00A41020">
        <w:rPr>
          <w:szCs w:val="28"/>
        </w:rPr>
        <w:t>nghiêm</w:t>
      </w:r>
      <w:proofErr w:type="spellEnd"/>
      <w:r w:rsidRPr="00A41020">
        <w:rPr>
          <w:szCs w:val="28"/>
        </w:rPr>
        <w:t xml:space="preserve"> </w:t>
      </w:r>
      <w:proofErr w:type="spellStart"/>
      <w:r w:rsidRPr="00A41020">
        <w:rPr>
          <w:szCs w:val="28"/>
        </w:rPr>
        <w:t>cấm</w:t>
      </w:r>
      <w:proofErr w:type="spellEnd"/>
      <w:r w:rsidRPr="00A41020">
        <w:rPr>
          <w:szCs w:val="28"/>
        </w:rPr>
        <w:t>.</w:t>
      </w:r>
    </w:p>
    <w:p w14:paraId="659E5E23" w14:textId="6EDED031" w:rsidR="002820E8" w:rsidRDefault="002820E8" w:rsidP="002820E8">
      <w:pPr>
        <w:spacing w:before="80" w:after="80"/>
        <w:ind w:firstLine="432"/>
        <w:jc w:val="both"/>
        <w:rPr>
          <w:szCs w:val="28"/>
        </w:rPr>
      </w:pPr>
      <w:r w:rsidRPr="002820E8">
        <w:rPr>
          <w:rFonts w:eastAsia=".VnTime"/>
          <w:bCs/>
          <w:iCs/>
          <w:szCs w:val="28"/>
          <w:lang w:val="pt-BR"/>
        </w:rPr>
        <w:t>-</w:t>
      </w:r>
      <w:r>
        <w:rPr>
          <w:rFonts w:eastAsia=".VnTime"/>
          <w:b/>
          <w:iCs/>
          <w:szCs w:val="28"/>
          <w:lang w:val="pt-BR"/>
        </w:rPr>
        <w:t xml:space="preserve"> Bổ sung mới </w:t>
      </w:r>
      <w:r w:rsidRPr="002820E8">
        <w:rPr>
          <w:rFonts w:eastAsia=".VnTime"/>
          <w:b/>
          <w:iCs/>
          <w:szCs w:val="28"/>
          <w:lang w:val="pt-BR"/>
        </w:rPr>
        <w:t>Điều 7 Giáo dục kiến</w:t>
      </w:r>
      <w:r w:rsidRPr="002820E8">
        <w:rPr>
          <w:rFonts w:eastAsia=".VnTime"/>
          <w:b/>
          <w:iCs/>
          <w:szCs w:val="28"/>
          <w:lang w:val="vi-VN"/>
        </w:rPr>
        <w:t xml:space="preserve"> thức </w:t>
      </w:r>
      <w:r w:rsidRPr="002820E8">
        <w:rPr>
          <w:rFonts w:eastAsia=".VnTime"/>
          <w:b/>
          <w:iCs/>
          <w:szCs w:val="28"/>
          <w:lang w:val="pt-BR"/>
        </w:rPr>
        <w:t xml:space="preserve">pháp luật về trật tự, an toàn giao thông đường bộ </w:t>
      </w:r>
    </w:p>
    <w:p w14:paraId="19BB041E" w14:textId="77777777" w:rsidR="002820E8" w:rsidRDefault="002820E8" w:rsidP="002820E8">
      <w:pPr>
        <w:spacing w:before="80" w:after="80"/>
        <w:ind w:firstLine="432"/>
        <w:jc w:val="both"/>
        <w:rPr>
          <w:szCs w:val="28"/>
        </w:rPr>
      </w:pPr>
      <w:r w:rsidRPr="002820E8">
        <w:rPr>
          <w:bCs/>
          <w:szCs w:val="28"/>
          <w:lang w:val="vi-VN"/>
        </w:rPr>
        <w:t>1. Giáo dục kiến thức pháp luật về trật tự, an toàn giao thông đường bộ cho trẻ em mầm non, học sinh, sinh viên, người học trong các trường của cơ quan nhà nước, tổ chức chính trị, tổ chức chính trị - xã hội, cơ sở giáo dục thuộc hệ thống giáo dục quốc dân.</w:t>
      </w:r>
    </w:p>
    <w:p w14:paraId="2CAA693E" w14:textId="77777777" w:rsidR="002820E8" w:rsidRDefault="002820E8" w:rsidP="002820E8">
      <w:pPr>
        <w:spacing w:before="80" w:after="80"/>
        <w:ind w:firstLine="432"/>
        <w:jc w:val="both"/>
        <w:rPr>
          <w:szCs w:val="28"/>
        </w:rPr>
      </w:pPr>
      <w:r w:rsidRPr="002820E8">
        <w:rPr>
          <w:bCs/>
          <w:szCs w:val="28"/>
          <w:lang w:val="vi-VN"/>
        </w:rPr>
        <w:lastRenderedPageBreak/>
        <w:t xml:space="preserve">2. Cơ sở giáo dục có trách nhiệm lồng ghép kiến thức pháp luật về trật tự, an toàn giao thông đường bộ vào chương trình chính khóa phù hợp với từng ngành học, cấp học. </w:t>
      </w:r>
    </w:p>
    <w:p w14:paraId="19AED37A" w14:textId="77777777" w:rsidR="002820E8" w:rsidRDefault="002820E8" w:rsidP="002820E8">
      <w:pPr>
        <w:spacing w:before="80" w:after="80"/>
        <w:ind w:firstLine="432"/>
        <w:jc w:val="both"/>
        <w:rPr>
          <w:szCs w:val="28"/>
        </w:rPr>
      </w:pPr>
      <w:r w:rsidRPr="002820E8">
        <w:rPr>
          <w:bCs/>
          <w:szCs w:val="28"/>
          <w:lang w:val="vi-VN"/>
        </w:rPr>
        <w:t>3. Trường trung học phổ thông và cơ sở giáo dục nghề nghiệp chủ trì, phối hợp với lực lượng Cảnh sát giao thông hướng dẫn kỹ năng lái xe gắn máy an toàn theo quy định cho học sinh từ 16 tuổi đến dưới 18 tuổi học tại cơ sở giáo dục đó.</w:t>
      </w:r>
    </w:p>
    <w:p w14:paraId="71D8A79F" w14:textId="2F061CAB" w:rsidR="002820E8" w:rsidRDefault="002820E8" w:rsidP="002820E8">
      <w:pPr>
        <w:spacing w:before="80" w:after="80"/>
        <w:ind w:firstLine="432"/>
        <w:jc w:val="both"/>
        <w:rPr>
          <w:szCs w:val="28"/>
        </w:rPr>
      </w:pPr>
      <w:r w:rsidRPr="002820E8">
        <w:rPr>
          <w:bCs/>
          <w:szCs w:val="28"/>
          <w:lang w:val="vi-VN"/>
        </w:rPr>
        <w:t>4. Bộ Giáo dục và đào tạo chủ trì, phối hợp với Bộ Công an và các Bộ, ngành có liên quan xây dựng, tích hợp, lồng ghép kiến thức pháp luật về trật tự, an toàn giao thông đường bộ vào chương trình giảng dạy trong nhà trường và các cơ sở giáo dục khác phù hợp với từng ngành học, cấp học.</w:t>
      </w:r>
    </w:p>
    <w:p w14:paraId="440FD6AC" w14:textId="77777777" w:rsidR="007D20E5" w:rsidRDefault="002820E8" w:rsidP="007D20E5">
      <w:pPr>
        <w:spacing w:before="80" w:after="80"/>
        <w:ind w:firstLine="432"/>
        <w:jc w:val="both"/>
        <w:rPr>
          <w:b/>
          <w:bCs/>
          <w:i/>
          <w:iCs/>
          <w:szCs w:val="28"/>
        </w:rPr>
      </w:pPr>
      <w:proofErr w:type="spellStart"/>
      <w:r w:rsidRPr="007D20E5">
        <w:rPr>
          <w:b/>
          <w:bCs/>
          <w:i/>
          <w:iCs/>
          <w:szCs w:val="28"/>
        </w:rPr>
        <w:t>Căn</w:t>
      </w:r>
      <w:proofErr w:type="spellEnd"/>
      <w:r w:rsidRPr="007D20E5">
        <w:rPr>
          <w:b/>
          <w:bCs/>
          <w:i/>
          <w:iCs/>
          <w:szCs w:val="28"/>
        </w:rPr>
        <w:t xml:space="preserve"> </w:t>
      </w:r>
      <w:proofErr w:type="spellStart"/>
      <w:r w:rsidRPr="007D20E5">
        <w:rPr>
          <w:b/>
          <w:bCs/>
          <w:i/>
          <w:iCs/>
          <w:szCs w:val="28"/>
        </w:rPr>
        <w:t>cứ</w:t>
      </w:r>
      <w:proofErr w:type="spellEnd"/>
      <w:r w:rsidRPr="007D20E5">
        <w:rPr>
          <w:b/>
          <w:bCs/>
          <w:i/>
          <w:iCs/>
          <w:szCs w:val="28"/>
        </w:rPr>
        <w:t xml:space="preserve"> </w:t>
      </w:r>
      <w:proofErr w:type="spellStart"/>
      <w:r w:rsidRPr="007D20E5">
        <w:rPr>
          <w:b/>
          <w:bCs/>
          <w:i/>
          <w:iCs/>
          <w:szCs w:val="28"/>
        </w:rPr>
        <w:t>để</w:t>
      </w:r>
      <w:proofErr w:type="spellEnd"/>
      <w:r w:rsidRPr="007D20E5">
        <w:rPr>
          <w:b/>
          <w:bCs/>
          <w:i/>
          <w:iCs/>
          <w:szCs w:val="28"/>
        </w:rPr>
        <w:t xml:space="preserve"> </w:t>
      </w:r>
      <w:proofErr w:type="spellStart"/>
      <w:r w:rsidRPr="007D20E5">
        <w:rPr>
          <w:b/>
          <w:bCs/>
          <w:i/>
          <w:iCs/>
          <w:szCs w:val="28"/>
        </w:rPr>
        <w:t>bổ</w:t>
      </w:r>
      <w:proofErr w:type="spellEnd"/>
      <w:r w:rsidRPr="007D20E5">
        <w:rPr>
          <w:b/>
          <w:bCs/>
          <w:i/>
          <w:iCs/>
          <w:szCs w:val="28"/>
        </w:rPr>
        <w:t xml:space="preserve"> sung</w:t>
      </w:r>
    </w:p>
    <w:p w14:paraId="69CFB447" w14:textId="254430C6" w:rsidR="0051716C" w:rsidRPr="007D20E5" w:rsidRDefault="007D20E5" w:rsidP="007D20E5">
      <w:pPr>
        <w:spacing w:before="80" w:after="80"/>
        <w:ind w:firstLine="432"/>
        <w:jc w:val="both"/>
        <w:rPr>
          <w:b/>
          <w:bCs/>
          <w:i/>
          <w:iCs/>
          <w:szCs w:val="28"/>
        </w:rPr>
      </w:pPr>
      <w:r>
        <w:rPr>
          <w:b/>
          <w:bCs/>
          <w:i/>
          <w:iCs/>
          <w:szCs w:val="28"/>
        </w:rPr>
        <w:t xml:space="preserve">- </w:t>
      </w:r>
      <w:r w:rsidR="0051716C" w:rsidRPr="007D20E5">
        <w:rPr>
          <w:b/>
          <w:szCs w:val="28"/>
          <w:lang w:val="vi-VN"/>
        </w:rPr>
        <w:t xml:space="preserve">Khoản 1 Điều </w:t>
      </w:r>
      <w:r w:rsidR="00847D1D" w:rsidRPr="007D20E5">
        <w:rPr>
          <w:b/>
          <w:szCs w:val="28"/>
        </w:rPr>
        <w:t>9</w:t>
      </w:r>
      <w:r w:rsidR="0051716C" w:rsidRPr="007D20E5">
        <w:rPr>
          <w:b/>
          <w:szCs w:val="28"/>
          <w:lang w:val="vi-VN"/>
        </w:rPr>
        <w:t xml:space="preserve"> dự thảo Luật này nghiêm cấm hành vi điều khiển phương tiện</w:t>
      </w:r>
      <w:r w:rsidR="0051716C" w:rsidRPr="007D20E5">
        <w:rPr>
          <w:b/>
          <w:szCs w:val="28"/>
        </w:rPr>
        <w:t xml:space="preserve"> </w:t>
      </w:r>
      <w:proofErr w:type="spellStart"/>
      <w:r w:rsidR="0051716C" w:rsidRPr="007D20E5">
        <w:rPr>
          <w:b/>
          <w:szCs w:val="28"/>
        </w:rPr>
        <w:t>tham</w:t>
      </w:r>
      <w:proofErr w:type="spellEnd"/>
      <w:r w:rsidR="0051716C" w:rsidRPr="007D20E5">
        <w:rPr>
          <w:b/>
          <w:szCs w:val="28"/>
        </w:rPr>
        <w:t xml:space="preserve"> </w:t>
      </w:r>
      <w:proofErr w:type="spellStart"/>
      <w:r w:rsidR="0051716C" w:rsidRPr="007D20E5">
        <w:rPr>
          <w:b/>
          <w:szCs w:val="28"/>
        </w:rPr>
        <w:t>gia</w:t>
      </w:r>
      <w:proofErr w:type="spellEnd"/>
      <w:r w:rsidR="0051716C" w:rsidRPr="007D20E5">
        <w:rPr>
          <w:b/>
          <w:szCs w:val="28"/>
          <w:lang w:val="vi-VN"/>
        </w:rPr>
        <w:t xml:space="preserve"> giao thông</w:t>
      </w:r>
      <w:r w:rsidR="0051716C" w:rsidRPr="007D20E5">
        <w:rPr>
          <w:b/>
          <w:szCs w:val="28"/>
        </w:rPr>
        <w:t xml:space="preserve"> </w:t>
      </w:r>
      <w:proofErr w:type="spellStart"/>
      <w:r w:rsidR="0051716C" w:rsidRPr="007D20E5">
        <w:rPr>
          <w:b/>
          <w:szCs w:val="28"/>
        </w:rPr>
        <w:t>đường</w:t>
      </w:r>
      <w:proofErr w:type="spellEnd"/>
      <w:r w:rsidR="0051716C" w:rsidRPr="007D20E5">
        <w:rPr>
          <w:b/>
          <w:szCs w:val="28"/>
        </w:rPr>
        <w:t xml:space="preserve"> </w:t>
      </w:r>
      <w:proofErr w:type="spellStart"/>
      <w:r w:rsidR="0051716C" w:rsidRPr="007D20E5">
        <w:rPr>
          <w:b/>
          <w:szCs w:val="28"/>
        </w:rPr>
        <w:t>bộ</w:t>
      </w:r>
      <w:proofErr w:type="spellEnd"/>
      <w:r w:rsidR="0051716C" w:rsidRPr="007D20E5">
        <w:rPr>
          <w:b/>
          <w:szCs w:val="28"/>
          <w:lang w:val="vi-VN"/>
        </w:rPr>
        <w:t xml:space="preserve"> mà trong máu hoặc hơi thở có nồng độ cồn.</w:t>
      </w:r>
    </w:p>
    <w:p w14:paraId="6043FABB" w14:textId="77777777" w:rsidR="00D0719C" w:rsidRPr="00A41020" w:rsidRDefault="00D0719C" w:rsidP="00A41020">
      <w:pPr>
        <w:spacing w:before="80" w:after="80"/>
        <w:ind w:firstLine="432"/>
        <w:jc w:val="both"/>
        <w:rPr>
          <w:szCs w:val="28"/>
        </w:rPr>
      </w:pPr>
      <w:proofErr w:type="spellStart"/>
      <w:r w:rsidRPr="00A41020">
        <w:rPr>
          <w:szCs w:val="28"/>
        </w:rPr>
        <w:t>Bộ</w:t>
      </w:r>
      <w:proofErr w:type="spellEnd"/>
      <w:r w:rsidRPr="00A41020">
        <w:rPr>
          <w:szCs w:val="28"/>
        </w:rPr>
        <w:t xml:space="preserve"> Công an, </w:t>
      </w:r>
      <w:proofErr w:type="spellStart"/>
      <w:r w:rsidRPr="00A41020">
        <w:rPr>
          <w:szCs w:val="28"/>
        </w:rPr>
        <w:t>Bộ</w:t>
      </w:r>
      <w:proofErr w:type="spellEnd"/>
      <w:r w:rsidRPr="00A41020">
        <w:rPr>
          <w:szCs w:val="28"/>
        </w:rPr>
        <w:t xml:space="preserve"> Y </w:t>
      </w:r>
      <w:proofErr w:type="spellStart"/>
      <w:r w:rsidRPr="00A41020">
        <w:rPr>
          <w:szCs w:val="28"/>
        </w:rPr>
        <w:t>tế</w:t>
      </w:r>
      <w:proofErr w:type="spellEnd"/>
      <w:r w:rsidRPr="00A41020">
        <w:rPr>
          <w:szCs w:val="28"/>
        </w:rPr>
        <w:t xml:space="preserve"> </w:t>
      </w:r>
      <w:proofErr w:type="spellStart"/>
      <w:r w:rsidRPr="00A41020">
        <w:rPr>
          <w:szCs w:val="28"/>
        </w:rPr>
        <w:t>tổ</w:t>
      </w:r>
      <w:proofErr w:type="spellEnd"/>
      <w:r w:rsidRPr="00A41020">
        <w:rPr>
          <w:szCs w:val="28"/>
        </w:rPr>
        <w:t xml:space="preserve"> </w:t>
      </w:r>
      <w:proofErr w:type="spellStart"/>
      <w:r w:rsidRPr="00A41020">
        <w:rPr>
          <w:szCs w:val="28"/>
        </w:rPr>
        <w:t>chức</w:t>
      </w:r>
      <w:proofErr w:type="spellEnd"/>
      <w:r w:rsidRPr="00A41020">
        <w:rPr>
          <w:szCs w:val="28"/>
        </w:rPr>
        <w:t xml:space="preserve"> </w:t>
      </w:r>
      <w:proofErr w:type="spellStart"/>
      <w:r w:rsidRPr="00A41020">
        <w:rPr>
          <w:szCs w:val="28"/>
        </w:rPr>
        <w:t>nghiên</w:t>
      </w:r>
      <w:proofErr w:type="spellEnd"/>
      <w:r w:rsidRPr="00A41020">
        <w:rPr>
          <w:szCs w:val="28"/>
        </w:rPr>
        <w:t xml:space="preserve"> </w:t>
      </w:r>
      <w:proofErr w:type="spellStart"/>
      <w:r w:rsidRPr="00A41020">
        <w:rPr>
          <w:szCs w:val="28"/>
        </w:rPr>
        <w:t>cứu</w:t>
      </w:r>
      <w:proofErr w:type="spellEnd"/>
      <w:r w:rsidRPr="00A41020">
        <w:rPr>
          <w:szCs w:val="28"/>
        </w:rPr>
        <w:t xml:space="preserve">, </w:t>
      </w:r>
      <w:proofErr w:type="spellStart"/>
      <w:r w:rsidRPr="00A41020">
        <w:rPr>
          <w:szCs w:val="28"/>
        </w:rPr>
        <w:t>tham</w:t>
      </w:r>
      <w:proofErr w:type="spellEnd"/>
      <w:r w:rsidRPr="00A41020">
        <w:rPr>
          <w:szCs w:val="28"/>
        </w:rPr>
        <w:t xml:space="preserve"> </w:t>
      </w:r>
      <w:proofErr w:type="spellStart"/>
      <w:r w:rsidRPr="00A41020">
        <w:rPr>
          <w:szCs w:val="28"/>
        </w:rPr>
        <w:t>khảo</w:t>
      </w:r>
      <w:proofErr w:type="spellEnd"/>
      <w:r w:rsidRPr="00A41020">
        <w:rPr>
          <w:szCs w:val="28"/>
        </w:rPr>
        <w:t xml:space="preserve"> </w:t>
      </w:r>
      <w:proofErr w:type="spellStart"/>
      <w:r w:rsidRPr="00A41020">
        <w:rPr>
          <w:szCs w:val="28"/>
        </w:rPr>
        <w:t>kinh</w:t>
      </w:r>
      <w:proofErr w:type="spellEnd"/>
      <w:r w:rsidRPr="00A41020">
        <w:rPr>
          <w:szCs w:val="28"/>
        </w:rPr>
        <w:t xml:space="preserve"> </w:t>
      </w:r>
      <w:proofErr w:type="spellStart"/>
      <w:r w:rsidRPr="00A41020">
        <w:rPr>
          <w:szCs w:val="28"/>
        </w:rPr>
        <w:t>nghiệm</w:t>
      </w:r>
      <w:proofErr w:type="spellEnd"/>
      <w:r w:rsidRPr="00A41020">
        <w:rPr>
          <w:szCs w:val="28"/>
        </w:rPr>
        <w:t xml:space="preserve"> </w:t>
      </w:r>
      <w:proofErr w:type="spellStart"/>
      <w:r w:rsidRPr="00A41020">
        <w:rPr>
          <w:szCs w:val="28"/>
        </w:rPr>
        <w:t>quốc</w:t>
      </w:r>
      <w:proofErr w:type="spellEnd"/>
      <w:r w:rsidRPr="00A41020">
        <w:rPr>
          <w:szCs w:val="28"/>
        </w:rPr>
        <w:t xml:space="preserve"> </w:t>
      </w:r>
      <w:proofErr w:type="spellStart"/>
      <w:r w:rsidRPr="00A41020">
        <w:rPr>
          <w:szCs w:val="28"/>
        </w:rPr>
        <w:t>tế</w:t>
      </w:r>
      <w:proofErr w:type="spellEnd"/>
      <w:r w:rsidRPr="00A41020">
        <w:rPr>
          <w:szCs w:val="28"/>
        </w:rPr>
        <w:t xml:space="preserve">, </w:t>
      </w:r>
      <w:proofErr w:type="spellStart"/>
      <w:r w:rsidRPr="00A41020">
        <w:rPr>
          <w:szCs w:val="28"/>
        </w:rPr>
        <w:t>tổ</w:t>
      </w:r>
      <w:proofErr w:type="spellEnd"/>
      <w:r w:rsidRPr="00A41020">
        <w:rPr>
          <w:szCs w:val="28"/>
        </w:rPr>
        <w:t xml:space="preserve"> </w:t>
      </w:r>
      <w:proofErr w:type="spellStart"/>
      <w:r w:rsidRPr="00A41020">
        <w:rPr>
          <w:szCs w:val="28"/>
        </w:rPr>
        <w:t>chức</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tra</w:t>
      </w:r>
      <w:proofErr w:type="spellEnd"/>
      <w:r w:rsidRPr="00A41020">
        <w:rPr>
          <w:szCs w:val="28"/>
        </w:rPr>
        <w:t xml:space="preserve"> </w:t>
      </w:r>
      <w:proofErr w:type="spellStart"/>
      <w:r w:rsidRPr="00A41020">
        <w:rPr>
          <w:szCs w:val="28"/>
        </w:rPr>
        <w:t>xã</w:t>
      </w:r>
      <w:proofErr w:type="spellEnd"/>
      <w:r w:rsidRPr="00A41020">
        <w:rPr>
          <w:szCs w:val="28"/>
        </w:rPr>
        <w:t xml:space="preserve"> </w:t>
      </w:r>
      <w:proofErr w:type="spellStart"/>
      <w:r w:rsidRPr="00A41020">
        <w:rPr>
          <w:szCs w:val="28"/>
        </w:rPr>
        <w:t>hội</w:t>
      </w:r>
      <w:proofErr w:type="spellEnd"/>
      <w:r w:rsidRPr="00A41020">
        <w:rPr>
          <w:szCs w:val="28"/>
        </w:rPr>
        <w:t xml:space="preserve"> </w:t>
      </w:r>
      <w:proofErr w:type="spellStart"/>
      <w:r w:rsidRPr="00A41020">
        <w:rPr>
          <w:szCs w:val="28"/>
        </w:rPr>
        <w:t>học</w:t>
      </w:r>
      <w:proofErr w:type="spellEnd"/>
      <w:r w:rsidRPr="00A41020">
        <w:rPr>
          <w:szCs w:val="28"/>
        </w:rPr>
        <w:t xml:space="preserve">, </w:t>
      </w:r>
      <w:proofErr w:type="spellStart"/>
      <w:r w:rsidRPr="00A41020">
        <w:rPr>
          <w:szCs w:val="28"/>
        </w:rPr>
        <w:t>hội</w:t>
      </w:r>
      <w:proofErr w:type="spellEnd"/>
      <w:r w:rsidRPr="00A41020">
        <w:rPr>
          <w:szCs w:val="28"/>
        </w:rPr>
        <w:t xml:space="preserve"> </w:t>
      </w:r>
      <w:proofErr w:type="spellStart"/>
      <w:r w:rsidRPr="00A41020">
        <w:rPr>
          <w:szCs w:val="28"/>
        </w:rPr>
        <w:t>thảo</w:t>
      </w:r>
      <w:proofErr w:type="spellEnd"/>
      <w:r w:rsidRPr="00A41020">
        <w:rPr>
          <w:szCs w:val="28"/>
        </w:rPr>
        <w:t xml:space="preserve"> khoa </w:t>
      </w:r>
      <w:proofErr w:type="spellStart"/>
      <w:r w:rsidRPr="00A41020">
        <w:rPr>
          <w:szCs w:val="28"/>
        </w:rPr>
        <w:t>học</w:t>
      </w:r>
      <w:proofErr w:type="spellEnd"/>
      <w:r w:rsidRPr="00A41020">
        <w:rPr>
          <w:szCs w:val="28"/>
        </w:rPr>
        <w:t xml:space="preserve"> </w:t>
      </w:r>
      <w:proofErr w:type="spellStart"/>
      <w:r w:rsidRPr="00A41020">
        <w:rPr>
          <w:szCs w:val="28"/>
        </w:rPr>
        <w:t>về</w:t>
      </w:r>
      <w:proofErr w:type="spellEnd"/>
      <w:r w:rsidRPr="00A41020">
        <w:rPr>
          <w:szCs w:val="28"/>
        </w:rPr>
        <w:t>: “</w:t>
      </w:r>
      <w:proofErr w:type="spellStart"/>
      <w:r w:rsidRPr="00A41020">
        <w:rPr>
          <w:b/>
          <w:bCs/>
          <w:i/>
          <w:iCs/>
          <w:szCs w:val="28"/>
        </w:rPr>
        <w:t>Tác</w:t>
      </w:r>
      <w:proofErr w:type="spellEnd"/>
      <w:r w:rsidRPr="00A41020">
        <w:rPr>
          <w:b/>
          <w:bCs/>
          <w:i/>
          <w:iCs/>
          <w:szCs w:val="28"/>
        </w:rPr>
        <w:t xml:space="preserve"> </w:t>
      </w:r>
      <w:proofErr w:type="spellStart"/>
      <w:r w:rsidRPr="00A41020">
        <w:rPr>
          <w:b/>
          <w:bCs/>
          <w:i/>
          <w:iCs/>
          <w:szCs w:val="28"/>
        </w:rPr>
        <w:t>hại</w:t>
      </w:r>
      <w:proofErr w:type="spellEnd"/>
      <w:r w:rsidRPr="00A41020">
        <w:rPr>
          <w:b/>
          <w:bCs/>
          <w:i/>
          <w:iCs/>
          <w:szCs w:val="28"/>
        </w:rPr>
        <w:t xml:space="preserve"> </w:t>
      </w:r>
      <w:proofErr w:type="spellStart"/>
      <w:r w:rsidRPr="00A41020">
        <w:rPr>
          <w:b/>
          <w:bCs/>
          <w:i/>
          <w:iCs/>
          <w:szCs w:val="28"/>
        </w:rPr>
        <w:t>của</w:t>
      </w:r>
      <w:proofErr w:type="spellEnd"/>
      <w:r w:rsidRPr="00A41020">
        <w:rPr>
          <w:b/>
          <w:bCs/>
          <w:i/>
          <w:iCs/>
          <w:szCs w:val="28"/>
        </w:rPr>
        <w:t xml:space="preserve"> </w:t>
      </w:r>
      <w:proofErr w:type="spellStart"/>
      <w:r w:rsidRPr="00A41020">
        <w:rPr>
          <w:b/>
          <w:bCs/>
          <w:i/>
          <w:iCs/>
          <w:szCs w:val="28"/>
        </w:rPr>
        <w:t>rượu</w:t>
      </w:r>
      <w:proofErr w:type="spellEnd"/>
      <w:r w:rsidRPr="00A41020">
        <w:rPr>
          <w:b/>
          <w:bCs/>
          <w:i/>
          <w:iCs/>
          <w:szCs w:val="28"/>
        </w:rPr>
        <w:t xml:space="preserve">, </w:t>
      </w:r>
      <w:proofErr w:type="spellStart"/>
      <w:r w:rsidRPr="00A41020">
        <w:rPr>
          <w:b/>
          <w:bCs/>
          <w:i/>
          <w:iCs/>
          <w:szCs w:val="28"/>
        </w:rPr>
        <w:t>bia</w:t>
      </w:r>
      <w:proofErr w:type="spellEnd"/>
      <w:r w:rsidRPr="00A41020">
        <w:rPr>
          <w:b/>
          <w:bCs/>
          <w:i/>
          <w:iCs/>
          <w:szCs w:val="28"/>
        </w:rPr>
        <w:t xml:space="preserve"> </w:t>
      </w:r>
      <w:proofErr w:type="spellStart"/>
      <w:r w:rsidRPr="00A41020">
        <w:rPr>
          <w:b/>
          <w:bCs/>
          <w:i/>
          <w:iCs/>
          <w:szCs w:val="28"/>
        </w:rPr>
        <w:t>đối</w:t>
      </w:r>
      <w:proofErr w:type="spellEnd"/>
      <w:r w:rsidRPr="00A41020">
        <w:rPr>
          <w:b/>
          <w:bCs/>
          <w:i/>
          <w:iCs/>
          <w:szCs w:val="28"/>
        </w:rPr>
        <w:t xml:space="preserve"> </w:t>
      </w:r>
      <w:proofErr w:type="spellStart"/>
      <w:r w:rsidRPr="00A41020">
        <w:rPr>
          <w:b/>
          <w:bCs/>
          <w:i/>
          <w:iCs/>
          <w:szCs w:val="28"/>
        </w:rPr>
        <w:t>với</w:t>
      </w:r>
      <w:proofErr w:type="spellEnd"/>
      <w:r w:rsidRPr="00A41020">
        <w:rPr>
          <w:b/>
          <w:bCs/>
          <w:i/>
          <w:iCs/>
          <w:szCs w:val="28"/>
        </w:rPr>
        <w:t xml:space="preserve"> </w:t>
      </w:r>
      <w:proofErr w:type="spellStart"/>
      <w:r w:rsidRPr="00A41020">
        <w:rPr>
          <w:b/>
          <w:bCs/>
          <w:i/>
          <w:iCs/>
          <w:szCs w:val="28"/>
        </w:rPr>
        <w:t>người</w:t>
      </w:r>
      <w:proofErr w:type="spellEnd"/>
      <w:r w:rsidRPr="00A41020">
        <w:rPr>
          <w:b/>
          <w:bCs/>
          <w:i/>
          <w:iCs/>
          <w:szCs w:val="28"/>
        </w:rPr>
        <w:t xml:space="preserve"> </w:t>
      </w:r>
      <w:proofErr w:type="spellStart"/>
      <w:r w:rsidRPr="00A41020">
        <w:rPr>
          <w:b/>
          <w:bCs/>
          <w:i/>
          <w:iCs/>
          <w:szCs w:val="28"/>
        </w:rPr>
        <w:t>tham</w:t>
      </w:r>
      <w:proofErr w:type="spellEnd"/>
      <w:r w:rsidRPr="00A41020">
        <w:rPr>
          <w:b/>
          <w:bCs/>
          <w:i/>
          <w:iCs/>
          <w:szCs w:val="28"/>
        </w:rPr>
        <w:t xml:space="preserve"> </w:t>
      </w:r>
      <w:proofErr w:type="spellStart"/>
      <w:r w:rsidRPr="00A41020">
        <w:rPr>
          <w:b/>
          <w:bCs/>
          <w:i/>
          <w:iCs/>
          <w:szCs w:val="28"/>
        </w:rPr>
        <w:t>gia</w:t>
      </w:r>
      <w:proofErr w:type="spellEnd"/>
      <w:r w:rsidRPr="00A41020">
        <w:rPr>
          <w:b/>
          <w:bCs/>
          <w:i/>
          <w:iCs/>
          <w:szCs w:val="28"/>
        </w:rPr>
        <w:t xml:space="preserve"> </w:t>
      </w:r>
      <w:proofErr w:type="spellStart"/>
      <w:r w:rsidRPr="00A41020">
        <w:rPr>
          <w:b/>
          <w:bCs/>
          <w:i/>
          <w:iCs/>
          <w:szCs w:val="28"/>
        </w:rPr>
        <w:t>giao</w:t>
      </w:r>
      <w:proofErr w:type="spellEnd"/>
      <w:r w:rsidRPr="00A41020">
        <w:rPr>
          <w:b/>
          <w:bCs/>
          <w:i/>
          <w:iCs/>
          <w:szCs w:val="28"/>
        </w:rPr>
        <w:t xml:space="preserve"> </w:t>
      </w:r>
      <w:proofErr w:type="spellStart"/>
      <w:r w:rsidRPr="00A41020">
        <w:rPr>
          <w:b/>
          <w:bCs/>
          <w:i/>
          <w:iCs/>
          <w:szCs w:val="28"/>
        </w:rPr>
        <w:t>thông</w:t>
      </w:r>
      <w:proofErr w:type="spellEnd"/>
      <w:r w:rsidRPr="00A41020">
        <w:rPr>
          <w:b/>
          <w:bCs/>
          <w:i/>
          <w:iCs/>
          <w:szCs w:val="28"/>
        </w:rPr>
        <w:t xml:space="preserve"> </w:t>
      </w:r>
      <w:proofErr w:type="spellStart"/>
      <w:r w:rsidRPr="00A41020">
        <w:rPr>
          <w:b/>
          <w:bCs/>
          <w:i/>
          <w:iCs/>
          <w:szCs w:val="28"/>
        </w:rPr>
        <w:t>đường</w:t>
      </w:r>
      <w:proofErr w:type="spellEnd"/>
      <w:r w:rsidRPr="00A41020">
        <w:rPr>
          <w:b/>
          <w:bCs/>
          <w:i/>
          <w:iCs/>
          <w:szCs w:val="28"/>
        </w:rPr>
        <w:t xml:space="preserve"> </w:t>
      </w:r>
      <w:proofErr w:type="spellStart"/>
      <w:r w:rsidRPr="00A41020">
        <w:rPr>
          <w:b/>
          <w:bCs/>
          <w:i/>
          <w:iCs/>
          <w:szCs w:val="28"/>
        </w:rPr>
        <w:t>bộ</w:t>
      </w:r>
      <w:proofErr w:type="spellEnd"/>
      <w:r w:rsidRPr="00A41020">
        <w:rPr>
          <w:szCs w:val="28"/>
        </w:rPr>
        <w:t xml:space="preserve">”, </w:t>
      </w:r>
      <w:proofErr w:type="spellStart"/>
      <w:r w:rsidRPr="00A41020">
        <w:rPr>
          <w:szCs w:val="28"/>
        </w:rPr>
        <w:t>lấy</w:t>
      </w:r>
      <w:proofErr w:type="spellEnd"/>
      <w:r w:rsidRPr="00A41020">
        <w:rPr>
          <w:szCs w:val="28"/>
        </w:rPr>
        <w:t xml:space="preserve"> ý </w:t>
      </w:r>
      <w:proofErr w:type="spellStart"/>
      <w:r w:rsidRPr="00A41020">
        <w:rPr>
          <w:szCs w:val="28"/>
        </w:rPr>
        <w:t>kiến</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chuyên</w:t>
      </w:r>
      <w:proofErr w:type="spellEnd"/>
      <w:r w:rsidRPr="00A41020">
        <w:rPr>
          <w:szCs w:val="28"/>
        </w:rPr>
        <w:t xml:space="preserve"> </w:t>
      </w:r>
      <w:proofErr w:type="spellStart"/>
      <w:r w:rsidRPr="00A41020">
        <w:rPr>
          <w:szCs w:val="28"/>
        </w:rPr>
        <w:t>gia</w:t>
      </w:r>
      <w:proofErr w:type="spellEnd"/>
      <w:r w:rsidRPr="00A41020">
        <w:rPr>
          <w:szCs w:val="28"/>
        </w:rPr>
        <w:t xml:space="preserve"> y </w:t>
      </w:r>
      <w:proofErr w:type="spellStart"/>
      <w:r w:rsidRPr="00A41020">
        <w:rPr>
          <w:szCs w:val="28"/>
        </w:rPr>
        <w:t>tế</w:t>
      </w:r>
      <w:proofErr w:type="spellEnd"/>
      <w:r w:rsidRPr="00A41020">
        <w:rPr>
          <w:szCs w:val="28"/>
        </w:rPr>
        <w:t xml:space="preserve"> </w:t>
      </w:r>
      <w:proofErr w:type="spellStart"/>
      <w:r w:rsidRPr="00A41020">
        <w:rPr>
          <w:szCs w:val="28"/>
        </w:rPr>
        <w:t>tại</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bệnh</w:t>
      </w:r>
      <w:proofErr w:type="spellEnd"/>
      <w:r w:rsidRPr="00A41020">
        <w:rPr>
          <w:szCs w:val="28"/>
        </w:rPr>
        <w:t xml:space="preserve"> </w:t>
      </w:r>
      <w:proofErr w:type="spellStart"/>
      <w:r w:rsidRPr="00A41020">
        <w:rPr>
          <w:szCs w:val="28"/>
        </w:rPr>
        <w:t>viện</w:t>
      </w:r>
      <w:proofErr w:type="spellEnd"/>
      <w:r w:rsidRPr="00A41020">
        <w:rPr>
          <w:szCs w:val="28"/>
        </w:rPr>
        <w:t xml:space="preserve"> </w:t>
      </w:r>
      <w:proofErr w:type="spellStart"/>
      <w:r w:rsidRPr="00A41020">
        <w:rPr>
          <w:szCs w:val="28"/>
        </w:rPr>
        <w:t>lớn</w:t>
      </w:r>
      <w:proofErr w:type="spellEnd"/>
      <w:r w:rsidRPr="00A41020">
        <w:rPr>
          <w:szCs w:val="28"/>
        </w:rPr>
        <w:t xml:space="preserve"> </w:t>
      </w:r>
      <w:proofErr w:type="spellStart"/>
      <w:r w:rsidRPr="00A41020">
        <w:rPr>
          <w:szCs w:val="28"/>
        </w:rPr>
        <w:t>của</w:t>
      </w:r>
      <w:proofErr w:type="spellEnd"/>
      <w:r w:rsidRPr="00A41020">
        <w:rPr>
          <w:szCs w:val="28"/>
        </w:rPr>
        <w:t xml:space="preserve"> Việt Nam. </w:t>
      </w:r>
      <w:proofErr w:type="spellStart"/>
      <w:r w:rsidRPr="00A41020">
        <w:rPr>
          <w:szCs w:val="28"/>
        </w:rPr>
        <w:t>Kết</w:t>
      </w:r>
      <w:proofErr w:type="spellEnd"/>
      <w:r w:rsidRPr="00A41020">
        <w:rPr>
          <w:szCs w:val="28"/>
        </w:rPr>
        <w:t xml:space="preserve"> </w:t>
      </w:r>
      <w:proofErr w:type="spellStart"/>
      <w:r w:rsidRPr="00A41020">
        <w:rPr>
          <w:szCs w:val="28"/>
        </w:rPr>
        <w:t>quả</w:t>
      </w:r>
      <w:proofErr w:type="spellEnd"/>
      <w:r w:rsidRPr="00A41020">
        <w:rPr>
          <w:szCs w:val="28"/>
        </w:rPr>
        <w:t xml:space="preserve"> </w:t>
      </w:r>
      <w:proofErr w:type="spellStart"/>
      <w:r w:rsidRPr="00A41020">
        <w:rPr>
          <w:szCs w:val="28"/>
        </w:rPr>
        <w:t>cho</w:t>
      </w:r>
      <w:proofErr w:type="spellEnd"/>
      <w:r w:rsidRPr="00A41020">
        <w:rPr>
          <w:szCs w:val="28"/>
        </w:rPr>
        <w:t xml:space="preserve"> </w:t>
      </w:r>
      <w:proofErr w:type="spellStart"/>
      <w:r w:rsidRPr="00A41020">
        <w:rPr>
          <w:szCs w:val="28"/>
        </w:rPr>
        <w:t>thấy</w:t>
      </w:r>
      <w:proofErr w:type="spellEnd"/>
      <w:r w:rsidRPr="00A41020">
        <w:rPr>
          <w:szCs w:val="28"/>
        </w:rPr>
        <w:t xml:space="preserve">: </w:t>
      </w:r>
    </w:p>
    <w:p w14:paraId="2AF6CA33" w14:textId="77777777" w:rsidR="00D0719C" w:rsidRPr="00A41020" w:rsidRDefault="00D0719C" w:rsidP="00A41020">
      <w:pPr>
        <w:spacing w:before="80" w:after="80"/>
        <w:ind w:firstLine="432"/>
        <w:jc w:val="both"/>
        <w:rPr>
          <w:spacing w:val="-2"/>
          <w:szCs w:val="28"/>
        </w:rPr>
      </w:pPr>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ảnh</w:t>
      </w:r>
      <w:proofErr w:type="spellEnd"/>
      <w:r w:rsidRPr="00A41020">
        <w:rPr>
          <w:szCs w:val="28"/>
        </w:rPr>
        <w:t xml:space="preserve"> </w:t>
      </w:r>
      <w:proofErr w:type="spellStart"/>
      <w:r w:rsidRPr="00A41020">
        <w:rPr>
          <w:szCs w:val="28"/>
        </w:rPr>
        <w:t>hưởng</w:t>
      </w:r>
      <w:proofErr w:type="spellEnd"/>
      <w:r w:rsidRPr="00A41020">
        <w:rPr>
          <w:szCs w:val="28"/>
        </w:rPr>
        <w:t xml:space="preserve"> </w:t>
      </w:r>
      <w:proofErr w:type="spellStart"/>
      <w:r w:rsidRPr="00A41020">
        <w:rPr>
          <w:szCs w:val="28"/>
        </w:rPr>
        <w:t>trực</w:t>
      </w:r>
      <w:proofErr w:type="spellEnd"/>
      <w:r w:rsidRPr="00A41020">
        <w:rPr>
          <w:szCs w:val="28"/>
        </w:rPr>
        <w:t xml:space="preserve"> </w:t>
      </w:r>
      <w:proofErr w:type="spellStart"/>
      <w:r w:rsidRPr="00A41020">
        <w:rPr>
          <w:szCs w:val="28"/>
        </w:rPr>
        <w:t>tiếp</w:t>
      </w:r>
      <w:proofErr w:type="spellEnd"/>
      <w:r w:rsidRPr="00A41020">
        <w:rPr>
          <w:szCs w:val="28"/>
        </w:rPr>
        <w:t xml:space="preserve"> </w:t>
      </w:r>
      <w:proofErr w:type="spellStart"/>
      <w:r w:rsidRPr="00A41020">
        <w:rPr>
          <w:szCs w:val="28"/>
        </w:rPr>
        <w:t>đến</w:t>
      </w:r>
      <w:proofErr w:type="spellEnd"/>
      <w:r w:rsidRPr="00A41020">
        <w:rPr>
          <w:szCs w:val="28"/>
        </w:rPr>
        <w:t xml:space="preserve"> </w:t>
      </w:r>
      <w:proofErr w:type="spellStart"/>
      <w:r w:rsidRPr="00A41020">
        <w:rPr>
          <w:szCs w:val="28"/>
        </w:rPr>
        <w:t>sức</w:t>
      </w:r>
      <w:proofErr w:type="spellEnd"/>
      <w:r w:rsidRPr="00A41020">
        <w:rPr>
          <w:szCs w:val="28"/>
        </w:rPr>
        <w:t xml:space="preserve"> </w:t>
      </w:r>
      <w:proofErr w:type="spellStart"/>
      <w:r w:rsidRPr="00A41020">
        <w:rPr>
          <w:szCs w:val="28"/>
        </w:rPr>
        <w:t>khỏe</w:t>
      </w:r>
      <w:proofErr w:type="spellEnd"/>
      <w:r w:rsidRPr="00A41020">
        <w:rPr>
          <w:szCs w:val="28"/>
        </w:rPr>
        <w:t xml:space="preserve"> </w:t>
      </w:r>
      <w:proofErr w:type="spellStart"/>
      <w:r w:rsidRPr="00A41020">
        <w:rPr>
          <w:szCs w:val="28"/>
        </w:rPr>
        <w:t>tâm</w:t>
      </w:r>
      <w:proofErr w:type="spellEnd"/>
      <w:r w:rsidRPr="00A41020">
        <w:rPr>
          <w:szCs w:val="28"/>
        </w:rPr>
        <w:t xml:space="preserve"> </w:t>
      </w:r>
      <w:proofErr w:type="spellStart"/>
      <w:r w:rsidRPr="00A41020">
        <w:rPr>
          <w:szCs w:val="28"/>
        </w:rPr>
        <w:t>thần</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hành</w:t>
      </w:r>
      <w:proofErr w:type="spellEnd"/>
      <w:r w:rsidRPr="00A41020">
        <w:rPr>
          <w:szCs w:val="28"/>
        </w:rPr>
        <w:t xml:space="preserve"> vi </w:t>
      </w:r>
      <w:proofErr w:type="spellStart"/>
      <w:r w:rsidRPr="00A41020">
        <w:rPr>
          <w:szCs w:val="28"/>
        </w:rPr>
        <w:t>của</w:t>
      </w:r>
      <w:proofErr w:type="spellEnd"/>
      <w:r w:rsidRPr="00A41020">
        <w:rPr>
          <w:szCs w:val="28"/>
        </w:rPr>
        <w:t xml:space="preserve"> con </w:t>
      </w:r>
      <w:proofErr w:type="spellStart"/>
      <w:r w:rsidRPr="00A41020">
        <w:rPr>
          <w:szCs w:val="28"/>
        </w:rPr>
        <w:t>người</w:t>
      </w:r>
      <w:proofErr w:type="spellEnd"/>
      <w:r w:rsidRPr="00A41020">
        <w:rPr>
          <w:szCs w:val="28"/>
        </w:rPr>
        <w:t xml:space="preserve"> </w:t>
      </w:r>
      <w:proofErr w:type="spellStart"/>
      <w:r w:rsidRPr="00A41020">
        <w:rPr>
          <w:szCs w:val="28"/>
        </w:rPr>
        <w:t>đặc</w:t>
      </w:r>
      <w:proofErr w:type="spellEnd"/>
      <w:r w:rsidRPr="00A41020">
        <w:rPr>
          <w:szCs w:val="28"/>
        </w:rPr>
        <w:t xml:space="preserve"> </w:t>
      </w:r>
      <w:proofErr w:type="spellStart"/>
      <w:r w:rsidRPr="00A41020">
        <w:rPr>
          <w:szCs w:val="28"/>
        </w:rPr>
        <w:t>biệt</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những</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sau</w:t>
      </w:r>
      <w:proofErr w:type="spellEnd"/>
      <w:r w:rsidRPr="00A41020">
        <w:rPr>
          <w:szCs w:val="28"/>
        </w:rPr>
        <w:t xml:space="preserve"> </w:t>
      </w:r>
      <w:proofErr w:type="spellStart"/>
      <w:r w:rsidRPr="00A41020">
        <w:rPr>
          <w:szCs w:val="28"/>
        </w:rPr>
        <w:t>khi</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khiển</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tiện</w:t>
      </w:r>
      <w:proofErr w:type="spellEnd"/>
      <w:r w:rsidRPr="00A41020">
        <w:rPr>
          <w:szCs w:val="28"/>
        </w:rPr>
        <w:t xml:space="preserve"> </w:t>
      </w:r>
      <w:proofErr w:type="spellStart"/>
      <w:r w:rsidRPr="00A41020">
        <w:rPr>
          <w:szCs w:val="28"/>
        </w:rPr>
        <w:t>tham</w:t>
      </w:r>
      <w:proofErr w:type="spellEnd"/>
      <w:r w:rsidRPr="00A41020">
        <w:rPr>
          <w:szCs w:val="28"/>
        </w:rPr>
        <w:t xml:space="preserve"> </w:t>
      </w:r>
      <w:proofErr w:type="spellStart"/>
      <w:r w:rsidRPr="00A41020">
        <w:rPr>
          <w:szCs w:val="28"/>
        </w:rPr>
        <w:t>gia</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nhà</w:t>
      </w:r>
      <w:proofErr w:type="spellEnd"/>
      <w:r w:rsidRPr="00A41020">
        <w:rPr>
          <w:szCs w:val="28"/>
        </w:rPr>
        <w:t xml:space="preserve"> khoa </w:t>
      </w:r>
      <w:proofErr w:type="spellStart"/>
      <w:r w:rsidRPr="00A41020">
        <w:rPr>
          <w:szCs w:val="28"/>
        </w:rPr>
        <w:t>học</w:t>
      </w:r>
      <w:proofErr w:type="spellEnd"/>
      <w:r w:rsidRPr="00A41020">
        <w:rPr>
          <w:szCs w:val="28"/>
        </w:rPr>
        <w:t xml:space="preserve"> </w:t>
      </w:r>
      <w:proofErr w:type="spellStart"/>
      <w:r w:rsidRPr="00A41020">
        <w:rPr>
          <w:szCs w:val="28"/>
        </w:rPr>
        <w:t>đều</w:t>
      </w:r>
      <w:proofErr w:type="spellEnd"/>
      <w:r w:rsidRPr="00A41020">
        <w:rPr>
          <w:szCs w:val="28"/>
        </w:rPr>
        <w:t xml:space="preserve"> </w:t>
      </w:r>
      <w:proofErr w:type="spellStart"/>
      <w:r w:rsidRPr="00A41020">
        <w:rPr>
          <w:szCs w:val="28"/>
        </w:rPr>
        <w:t>đồng</w:t>
      </w:r>
      <w:proofErr w:type="spellEnd"/>
      <w:r w:rsidRPr="00A41020">
        <w:rPr>
          <w:szCs w:val="28"/>
        </w:rPr>
        <w:t xml:space="preserve"> </w:t>
      </w:r>
      <w:proofErr w:type="spellStart"/>
      <w:r w:rsidRPr="00A41020">
        <w:rPr>
          <w:szCs w:val="28"/>
        </w:rPr>
        <w:t>thuận</w:t>
      </w:r>
      <w:proofErr w:type="spellEnd"/>
      <w:r w:rsidRPr="00A41020">
        <w:rPr>
          <w:szCs w:val="28"/>
        </w:rPr>
        <w:t xml:space="preserve"> </w:t>
      </w:r>
      <w:proofErr w:type="spellStart"/>
      <w:r w:rsidRPr="00A41020">
        <w:rPr>
          <w:szCs w:val="28"/>
        </w:rPr>
        <w:t>cao</w:t>
      </w:r>
      <w:proofErr w:type="spellEnd"/>
      <w:r w:rsidRPr="00A41020">
        <w:rPr>
          <w:szCs w:val="28"/>
        </w:rPr>
        <w:t xml:space="preserve">, </w:t>
      </w:r>
      <w:proofErr w:type="spellStart"/>
      <w:r w:rsidRPr="00A41020">
        <w:rPr>
          <w:szCs w:val="28"/>
        </w:rPr>
        <w:t>phải</w:t>
      </w:r>
      <w:proofErr w:type="spellEnd"/>
      <w:r w:rsidRPr="00A41020">
        <w:rPr>
          <w:szCs w:val="28"/>
        </w:rPr>
        <w:t xml:space="preserve"> </w:t>
      </w:r>
      <w:proofErr w:type="spellStart"/>
      <w:r w:rsidRPr="00A41020">
        <w:rPr>
          <w:szCs w:val="28"/>
        </w:rPr>
        <w:t>xử</w:t>
      </w:r>
      <w:proofErr w:type="spellEnd"/>
      <w:r w:rsidRPr="00A41020">
        <w:rPr>
          <w:szCs w:val="28"/>
        </w:rPr>
        <w:t xml:space="preserve"> </w:t>
      </w:r>
      <w:proofErr w:type="spellStart"/>
      <w:r w:rsidRPr="00A41020">
        <w:rPr>
          <w:szCs w:val="28"/>
        </w:rPr>
        <w:t>lý</w:t>
      </w:r>
      <w:proofErr w:type="spellEnd"/>
      <w:r w:rsidRPr="00A41020">
        <w:rPr>
          <w:szCs w:val="28"/>
        </w:rPr>
        <w:t xml:space="preserve"> </w:t>
      </w:r>
      <w:proofErr w:type="spellStart"/>
      <w:r w:rsidRPr="00A41020">
        <w:rPr>
          <w:szCs w:val="28"/>
        </w:rPr>
        <w:t>nghiêm</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khiển</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tiện</w:t>
      </w:r>
      <w:proofErr w:type="spellEnd"/>
      <w:r w:rsidRPr="00A41020">
        <w:rPr>
          <w:szCs w:val="28"/>
        </w:rPr>
        <w:t xml:space="preserve"> </w:t>
      </w:r>
      <w:proofErr w:type="spellStart"/>
      <w:r w:rsidRPr="00A41020">
        <w:rPr>
          <w:szCs w:val="28"/>
        </w:rPr>
        <w:t>tham</w:t>
      </w:r>
      <w:proofErr w:type="spellEnd"/>
      <w:r w:rsidRPr="00A41020">
        <w:rPr>
          <w:szCs w:val="28"/>
        </w:rPr>
        <w:t xml:space="preserve"> </w:t>
      </w:r>
      <w:proofErr w:type="spellStart"/>
      <w:r w:rsidRPr="00A41020">
        <w:rPr>
          <w:szCs w:val="28"/>
        </w:rPr>
        <w:t>gia</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Vì</w:t>
      </w:r>
      <w:proofErr w:type="spellEnd"/>
      <w:r w:rsidRPr="00A41020">
        <w:rPr>
          <w:szCs w:val="28"/>
        </w:rPr>
        <w:t xml:space="preserve"> </w:t>
      </w:r>
      <w:proofErr w:type="spellStart"/>
      <w:r w:rsidRPr="00A41020">
        <w:rPr>
          <w:szCs w:val="28"/>
        </w:rPr>
        <w:t>những</w:t>
      </w:r>
      <w:proofErr w:type="spellEnd"/>
      <w:r w:rsidRPr="00A41020">
        <w:rPr>
          <w:szCs w:val="28"/>
        </w:rPr>
        <w:t xml:space="preserve"> con </w:t>
      </w:r>
      <w:proofErr w:type="spellStart"/>
      <w:r w:rsidRPr="00A41020">
        <w:rPr>
          <w:szCs w:val="28"/>
        </w:rPr>
        <w:t>số</w:t>
      </w:r>
      <w:proofErr w:type="spellEnd"/>
      <w:r w:rsidRPr="00A41020">
        <w:rPr>
          <w:szCs w:val="28"/>
        </w:rPr>
        <w:t xml:space="preserve"> </w:t>
      </w:r>
      <w:proofErr w:type="spellStart"/>
      <w:r w:rsidRPr="00A41020">
        <w:rPr>
          <w:szCs w:val="28"/>
        </w:rPr>
        <w:t>đáng</w:t>
      </w:r>
      <w:proofErr w:type="spellEnd"/>
      <w:r w:rsidRPr="00A41020">
        <w:rPr>
          <w:szCs w:val="28"/>
        </w:rPr>
        <w:t xml:space="preserve"> </w:t>
      </w:r>
      <w:proofErr w:type="spellStart"/>
      <w:r w:rsidRPr="00A41020">
        <w:rPr>
          <w:szCs w:val="28"/>
        </w:rPr>
        <w:t>báo</w:t>
      </w:r>
      <w:proofErr w:type="spellEnd"/>
      <w:r w:rsidRPr="00A41020">
        <w:rPr>
          <w:szCs w:val="28"/>
        </w:rPr>
        <w:t xml:space="preserve"> </w:t>
      </w:r>
      <w:proofErr w:type="spellStart"/>
      <w:r w:rsidRPr="00A41020">
        <w:rPr>
          <w:szCs w:val="28"/>
        </w:rPr>
        <w:t>động</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tác</w:t>
      </w:r>
      <w:proofErr w:type="spellEnd"/>
      <w:r w:rsidRPr="00A41020">
        <w:rPr>
          <w:szCs w:val="28"/>
        </w:rPr>
        <w:t xml:space="preserve"> </w:t>
      </w:r>
      <w:proofErr w:type="spellStart"/>
      <w:r w:rsidRPr="00A41020">
        <w:rPr>
          <w:szCs w:val="28"/>
        </w:rPr>
        <w:t>tại</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r w:rsidRPr="00A41020">
        <w:rPr>
          <w:b/>
          <w:i/>
          <w:szCs w:val="28"/>
        </w:rPr>
        <w:t>(1)</w:t>
      </w:r>
      <w:r w:rsidRPr="00A41020">
        <w:rPr>
          <w:szCs w:val="28"/>
        </w:rPr>
        <w:t xml:space="preserve"> </w:t>
      </w:r>
      <w:proofErr w:type="spellStart"/>
      <w:r w:rsidRPr="00A41020">
        <w:rPr>
          <w:szCs w:val="28"/>
        </w:rPr>
        <w:t>Từ</w:t>
      </w:r>
      <w:proofErr w:type="spellEnd"/>
      <w:r w:rsidRPr="00A41020">
        <w:rPr>
          <w:szCs w:val="28"/>
        </w:rPr>
        <w:t xml:space="preserve"> </w:t>
      </w:r>
      <w:proofErr w:type="spellStart"/>
      <w:r w:rsidRPr="00A41020">
        <w:rPr>
          <w:szCs w:val="28"/>
        </w:rPr>
        <w:t>tháng</w:t>
      </w:r>
      <w:proofErr w:type="spellEnd"/>
      <w:r w:rsidRPr="00A41020">
        <w:rPr>
          <w:szCs w:val="28"/>
        </w:rPr>
        <w:t xml:space="preserve"> 6/2022 </w:t>
      </w:r>
      <w:proofErr w:type="spellStart"/>
      <w:r w:rsidRPr="00A41020">
        <w:rPr>
          <w:szCs w:val="28"/>
        </w:rPr>
        <w:t>đến</w:t>
      </w:r>
      <w:proofErr w:type="spellEnd"/>
      <w:r w:rsidRPr="00A41020">
        <w:rPr>
          <w:szCs w:val="28"/>
        </w:rPr>
        <w:t xml:space="preserve"> </w:t>
      </w:r>
      <w:proofErr w:type="spellStart"/>
      <w:r w:rsidRPr="00A41020">
        <w:rPr>
          <w:szCs w:val="28"/>
        </w:rPr>
        <w:t>tháng</w:t>
      </w:r>
      <w:proofErr w:type="spellEnd"/>
      <w:r w:rsidRPr="00A41020">
        <w:rPr>
          <w:szCs w:val="28"/>
        </w:rPr>
        <w:t xml:space="preserve"> 12/2023 </w:t>
      </w:r>
      <w:proofErr w:type="spellStart"/>
      <w:r w:rsidRPr="00A41020">
        <w:rPr>
          <w:szCs w:val="28"/>
        </w:rPr>
        <w:t>số</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chết</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thương</w:t>
      </w:r>
      <w:proofErr w:type="spellEnd"/>
      <w:r w:rsidRPr="00A41020">
        <w:rPr>
          <w:szCs w:val="28"/>
        </w:rPr>
        <w:t xml:space="preserve"> </w:t>
      </w:r>
      <w:proofErr w:type="spellStart"/>
      <w:r w:rsidRPr="00A41020">
        <w:rPr>
          <w:szCs w:val="28"/>
        </w:rPr>
        <w:t>vì</w:t>
      </w:r>
      <w:proofErr w:type="spellEnd"/>
      <w:r w:rsidRPr="00A41020">
        <w:rPr>
          <w:szCs w:val="28"/>
        </w:rPr>
        <w:t xml:space="preserve"> tai </w:t>
      </w:r>
      <w:proofErr w:type="spellStart"/>
      <w:r w:rsidRPr="00A41020">
        <w:rPr>
          <w:szCs w:val="28"/>
        </w:rPr>
        <w:t>nạn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liên</w:t>
      </w:r>
      <w:proofErr w:type="spellEnd"/>
      <w:r w:rsidRPr="00A41020">
        <w:rPr>
          <w:szCs w:val="28"/>
        </w:rPr>
        <w:t xml:space="preserve"> </w:t>
      </w:r>
      <w:proofErr w:type="spellStart"/>
      <w:r w:rsidRPr="00A41020">
        <w:rPr>
          <w:szCs w:val="28"/>
        </w:rPr>
        <w:t>quan</w:t>
      </w:r>
      <w:proofErr w:type="spellEnd"/>
      <w:r w:rsidRPr="00A41020">
        <w:rPr>
          <w:szCs w:val="28"/>
        </w:rPr>
        <w:t xml:space="preserve"> </w:t>
      </w:r>
      <w:proofErr w:type="spellStart"/>
      <w:r w:rsidRPr="00A41020">
        <w:rPr>
          <w:szCs w:val="28"/>
        </w:rPr>
        <w:t>đến</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chiếm</w:t>
      </w:r>
      <w:proofErr w:type="spellEnd"/>
      <w:r w:rsidRPr="00A41020">
        <w:rPr>
          <w:szCs w:val="28"/>
        </w:rPr>
        <w:t xml:space="preserve"> 20% </w:t>
      </w:r>
      <w:proofErr w:type="spellStart"/>
      <w:r w:rsidRPr="00A41020">
        <w:rPr>
          <w:szCs w:val="28"/>
        </w:rPr>
        <w:t>tổng</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chết</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thương</w:t>
      </w:r>
      <w:proofErr w:type="spellEnd"/>
      <w:r w:rsidRPr="00A41020">
        <w:rPr>
          <w:szCs w:val="28"/>
        </w:rPr>
        <w:t xml:space="preserve"> do tai </w:t>
      </w:r>
      <w:proofErr w:type="spellStart"/>
      <w:r w:rsidRPr="00A41020">
        <w:rPr>
          <w:szCs w:val="28"/>
        </w:rPr>
        <w:t>nạn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ra</w:t>
      </w:r>
      <w:proofErr w:type="spellEnd"/>
      <w:r w:rsidRPr="00A41020">
        <w:rPr>
          <w:szCs w:val="28"/>
        </w:rPr>
        <w:t xml:space="preserve">, </w:t>
      </w:r>
      <w:proofErr w:type="spellStart"/>
      <w:r w:rsidRPr="00A41020">
        <w:rPr>
          <w:szCs w:val="28"/>
        </w:rPr>
        <w:t>trong</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đó</w:t>
      </w:r>
      <w:proofErr w:type="spellEnd"/>
      <w:r w:rsidRPr="00A41020">
        <w:rPr>
          <w:szCs w:val="28"/>
        </w:rPr>
        <w:t xml:space="preserve"> 80% </w:t>
      </w:r>
      <w:proofErr w:type="spellStart"/>
      <w:r w:rsidRPr="00A41020">
        <w:rPr>
          <w:szCs w:val="28"/>
        </w:rPr>
        <w:t>là</w:t>
      </w:r>
      <w:proofErr w:type="spellEnd"/>
      <w:r w:rsidRPr="00A41020">
        <w:rPr>
          <w:szCs w:val="28"/>
        </w:rPr>
        <w:t xml:space="preserve"> </w:t>
      </w:r>
      <w:proofErr w:type="spellStart"/>
      <w:r w:rsidRPr="00A41020">
        <w:rPr>
          <w:szCs w:val="28"/>
        </w:rPr>
        <w:t>lỗi</w:t>
      </w:r>
      <w:proofErr w:type="spellEnd"/>
      <w:r w:rsidRPr="00A41020">
        <w:rPr>
          <w:szCs w:val="28"/>
        </w:rPr>
        <w:t xml:space="preserve"> do </w:t>
      </w:r>
      <w:proofErr w:type="spellStart"/>
      <w:r w:rsidRPr="00A41020">
        <w:rPr>
          <w:szCs w:val="28"/>
        </w:rPr>
        <w:t>người</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khiển</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tiện</w:t>
      </w:r>
      <w:proofErr w:type="spellEnd"/>
      <w:r w:rsidRPr="00A41020">
        <w:rPr>
          <w:szCs w:val="28"/>
        </w:rPr>
        <w:t xml:space="preserve"> </w:t>
      </w:r>
      <w:proofErr w:type="spellStart"/>
      <w:r w:rsidRPr="00A41020">
        <w:rPr>
          <w:szCs w:val="28"/>
        </w:rPr>
        <w:t>đã</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ra</w:t>
      </w:r>
      <w:proofErr w:type="spellEnd"/>
      <w:r w:rsidRPr="00A41020">
        <w:rPr>
          <w:szCs w:val="28"/>
        </w:rPr>
        <w:t xml:space="preserve">; </w:t>
      </w:r>
      <w:proofErr w:type="spellStart"/>
      <w:r w:rsidRPr="00A41020">
        <w:rPr>
          <w:szCs w:val="28"/>
        </w:rPr>
        <w:t>theo</w:t>
      </w:r>
      <w:proofErr w:type="spellEnd"/>
      <w:r w:rsidRPr="00A41020">
        <w:rPr>
          <w:szCs w:val="28"/>
        </w:rPr>
        <w:t xml:space="preserve"> </w:t>
      </w:r>
      <w:proofErr w:type="spellStart"/>
      <w:r w:rsidRPr="00A41020">
        <w:rPr>
          <w:szCs w:val="28"/>
        </w:rPr>
        <w:t>thống</w:t>
      </w:r>
      <w:proofErr w:type="spellEnd"/>
      <w:r w:rsidRPr="00A41020">
        <w:rPr>
          <w:szCs w:val="28"/>
        </w:rPr>
        <w:t xml:space="preserve"> </w:t>
      </w:r>
      <w:proofErr w:type="spellStart"/>
      <w:r w:rsidRPr="00A41020">
        <w:rPr>
          <w:szCs w:val="28"/>
        </w:rPr>
        <w:t>kê</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tra</w:t>
      </w:r>
      <w:proofErr w:type="spellEnd"/>
      <w:r w:rsidRPr="00A41020">
        <w:rPr>
          <w:szCs w:val="28"/>
        </w:rPr>
        <w:t xml:space="preserve"> </w:t>
      </w:r>
      <w:proofErr w:type="spellStart"/>
      <w:r w:rsidRPr="00A41020">
        <w:rPr>
          <w:szCs w:val="28"/>
        </w:rPr>
        <w:t>xã</w:t>
      </w:r>
      <w:proofErr w:type="spellEnd"/>
      <w:r w:rsidRPr="00A41020">
        <w:rPr>
          <w:szCs w:val="28"/>
        </w:rPr>
        <w:t xml:space="preserve"> </w:t>
      </w:r>
      <w:proofErr w:type="spellStart"/>
      <w:r w:rsidRPr="00A41020">
        <w:rPr>
          <w:szCs w:val="28"/>
        </w:rPr>
        <w:t>hội</w:t>
      </w:r>
      <w:proofErr w:type="spellEnd"/>
      <w:r w:rsidRPr="00A41020">
        <w:rPr>
          <w:szCs w:val="28"/>
        </w:rPr>
        <w:t xml:space="preserve"> </w:t>
      </w:r>
      <w:proofErr w:type="spellStart"/>
      <w:r w:rsidRPr="00A41020">
        <w:rPr>
          <w:szCs w:val="28"/>
        </w:rPr>
        <w:t>học</w:t>
      </w:r>
      <w:proofErr w:type="spellEnd"/>
      <w:r w:rsidRPr="00A41020">
        <w:rPr>
          <w:szCs w:val="28"/>
        </w:rPr>
        <w:t xml:space="preserve"> </w:t>
      </w:r>
      <w:proofErr w:type="spellStart"/>
      <w:r w:rsidRPr="00A41020">
        <w:rPr>
          <w:szCs w:val="28"/>
        </w:rPr>
        <w:t>đối</w:t>
      </w:r>
      <w:proofErr w:type="spellEnd"/>
      <w:r w:rsidRPr="00A41020">
        <w:rPr>
          <w:szCs w:val="28"/>
        </w:rPr>
        <w:t xml:space="preserve"> </w:t>
      </w:r>
      <w:proofErr w:type="spellStart"/>
      <w:r w:rsidRPr="00A41020">
        <w:rPr>
          <w:szCs w:val="28"/>
        </w:rPr>
        <w:t>với</w:t>
      </w:r>
      <w:proofErr w:type="spellEnd"/>
      <w:r w:rsidRPr="00A41020">
        <w:rPr>
          <w:szCs w:val="28"/>
        </w:rPr>
        <w:t xml:space="preserve"> 43.765 </w:t>
      </w:r>
      <w:proofErr w:type="spellStart"/>
      <w:r w:rsidRPr="00A41020">
        <w:rPr>
          <w:szCs w:val="28"/>
        </w:rPr>
        <w:t>phạm</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đang</w:t>
      </w:r>
      <w:proofErr w:type="spellEnd"/>
      <w:r w:rsidRPr="00A41020">
        <w:rPr>
          <w:szCs w:val="28"/>
        </w:rPr>
        <w:t xml:space="preserve"> </w:t>
      </w:r>
      <w:proofErr w:type="spellStart"/>
      <w:r w:rsidRPr="00A41020">
        <w:rPr>
          <w:szCs w:val="28"/>
        </w:rPr>
        <w:t>chấp</w:t>
      </w:r>
      <w:proofErr w:type="spellEnd"/>
      <w:r w:rsidRPr="00A41020">
        <w:rPr>
          <w:szCs w:val="28"/>
        </w:rPr>
        <w:t xml:space="preserve"> </w:t>
      </w:r>
      <w:proofErr w:type="spellStart"/>
      <w:r w:rsidRPr="00A41020">
        <w:rPr>
          <w:szCs w:val="28"/>
        </w:rPr>
        <w:t>hành</w:t>
      </w:r>
      <w:proofErr w:type="spellEnd"/>
      <w:r w:rsidRPr="00A41020">
        <w:rPr>
          <w:szCs w:val="28"/>
        </w:rPr>
        <w:t xml:space="preserve"> </w:t>
      </w:r>
      <w:proofErr w:type="spellStart"/>
      <w:r w:rsidRPr="00A41020">
        <w:rPr>
          <w:szCs w:val="28"/>
        </w:rPr>
        <w:t>án</w:t>
      </w:r>
      <w:proofErr w:type="spellEnd"/>
      <w:r w:rsidRPr="00A41020">
        <w:rPr>
          <w:szCs w:val="28"/>
        </w:rPr>
        <w:t xml:space="preserve"> </w:t>
      </w:r>
      <w:proofErr w:type="spellStart"/>
      <w:r w:rsidRPr="00A41020">
        <w:rPr>
          <w:szCs w:val="28"/>
        </w:rPr>
        <w:t>phạt</w:t>
      </w:r>
      <w:proofErr w:type="spellEnd"/>
      <w:r w:rsidRPr="00A41020">
        <w:rPr>
          <w:szCs w:val="28"/>
        </w:rPr>
        <w:t xml:space="preserve"> </w:t>
      </w:r>
      <w:proofErr w:type="spellStart"/>
      <w:r w:rsidRPr="00A41020">
        <w:rPr>
          <w:szCs w:val="28"/>
        </w:rPr>
        <w:t>tù</w:t>
      </w:r>
      <w:proofErr w:type="spellEnd"/>
      <w:r w:rsidRPr="00A41020">
        <w:rPr>
          <w:szCs w:val="28"/>
        </w:rPr>
        <w:t xml:space="preserve"> </w:t>
      </w:r>
      <w:proofErr w:type="spellStart"/>
      <w:r w:rsidRPr="00A41020">
        <w:rPr>
          <w:szCs w:val="28"/>
        </w:rPr>
        <w:t>tại</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trại</w:t>
      </w:r>
      <w:proofErr w:type="spellEnd"/>
      <w:r w:rsidRPr="00A41020">
        <w:rPr>
          <w:szCs w:val="28"/>
        </w:rPr>
        <w:t xml:space="preserve"> </w:t>
      </w:r>
      <w:proofErr w:type="spellStart"/>
      <w:r w:rsidRPr="00A41020">
        <w:rPr>
          <w:szCs w:val="28"/>
        </w:rPr>
        <w:t>giam</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Bộ</w:t>
      </w:r>
      <w:proofErr w:type="spellEnd"/>
      <w:r w:rsidRPr="00A41020">
        <w:rPr>
          <w:szCs w:val="28"/>
        </w:rPr>
        <w:t xml:space="preserve"> Công an </w:t>
      </w:r>
      <w:proofErr w:type="spellStart"/>
      <w:r w:rsidRPr="00A41020">
        <w:rPr>
          <w:szCs w:val="28"/>
        </w:rPr>
        <w:t>thì</w:t>
      </w:r>
      <w:proofErr w:type="spellEnd"/>
      <w:r w:rsidRPr="00A41020">
        <w:rPr>
          <w:szCs w:val="28"/>
        </w:rPr>
        <w:t xml:space="preserve"> </w:t>
      </w:r>
      <w:proofErr w:type="spellStart"/>
      <w:r w:rsidRPr="00A41020">
        <w:rPr>
          <w:szCs w:val="28"/>
        </w:rPr>
        <w:t>có</w:t>
      </w:r>
      <w:proofErr w:type="spellEnd"/>
      <w:r w:rsidRPr="00A41020">
        <w:rPr>
          <w:szCs w:val="28"/>
        </w:rPr>
        <w:t xml:space="preserve"> 22.442 </w:t>
      </w:r>
      <w:proofErr w:type="spellStart"/>
      <w:r w:rsidRPr="00A41020">
        <w:rPr>
          <w:szCs w:val="28"/>
        </w:rPr>
        <w:t>phạm</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trước</w:t>
      </w:r>
      <w:proofErr w:type="spellEnd"/>
      <w:r w:rsidRPr="00A41020">
        <w:rPr>
          <w:szCs w:val="28"/>
        </w:rPr>
        <w:t xml:space="preserve"> </w:t>
      </w:r>
      <w:proofErr w:type="spellStart"/>
      <w:r w:rsidRPr="00A41020">
        <w:rPr>
          <w:szCs w:val="28"/>
        </w:rPr>
        <w:t>khi</w:t>
      </w:r>
      <w:proofErr w:type="spellEnd"/>
      <w:r w:rsidRPr="00A41020">
        <w:rPr>
          <w:szCs w:val="28"/>
        </w:rPr>
        <w:t xml:space="preserve"> </w:t>
      </w:r>
      <w:proofErr w:type="spellStart"/>
      <w:r w:rsidRPr="00A41020">
        <w:rPr>
          <w:szCs w:val="28"/>
        </w:rPr>
        <w:t>phạm</w:t>
      </w:r>
      <w:proofErr w:type="spellEnd"/>
      <w:r w:rsidRPr="00A41020">
        <w:rPr>
          <w:szCs w:val="28"/>
        </w:rPr>
        <w:t xml:space="preserve"> </w:t>
      </w:r>
      <w:proofErr w:type="spellStart"/>
      <w:r w:rsidRPr="00A41020">
        <w:rPr>
          <w:szCs w:val="28"/>
        </w:rPr>
        <w:t>tội</w:t>
      </w:r>
      <w:proofErr w:type="spellEnd"/>
      <w:r w:rsidRPr="00A41020">
        <w:rPr>
          <w:szCs w:val="28"/>
        </w:rPr>
        <w:t xml:space="preserve"> </w:t>
      </w:r>
      <w:proofErr w:type="spellStart"/>
      <w:r w:rsidRPr="00A41020">
        <w:rPr>
          <w:szCs w:val="28"/>
        </w:rPr>
        <w:t>đã</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w:t>
      </w:r>
      <w:proofErr w:type="spellStart"/>
      <w:r w:rsidRPr="00A41020">
        <w:rPr>
          <w:szCs w:val="28"/>
        </w:rPr>
        <w:t>chiếm</w:t>
      </w:r>
      <w:proofErr w:type="spellEnd"/>
      <w:r w:rsidRPr="00A41020">
        <w:rPr>
          <w:szCs w:val="28"/>
        </w:rPr>
        <w:t xml:space="preserve"> 51,28%, </w:t>
      </w:r>
      <w:proofErr w:type="spellStart"/>
      <w:r w:rsidRPr="00A41020">
        <w:rPr>
          <w:szCs w:val="28"/>
        </w:rPr>
        <w:t>đối</w:t>
      </w:r>
      <w:proofErr w:type="spellEnd"/>
      <w:r w:rsidRPr="00A41020">
        <w:rPr>
          <w:szCs w:val="28"/>
        </w:rPr>
        <w:t xml:space="preserve"> </w:t>
      </w:r>
      <w:proofErr w:type="spellStart"/>
      <w:r w:rsidRPr="00A41020">
        <w:rPr>
          <w:szCs w:val="28"/>
        </w:rPr>
        <w:t>với</w:t>
      </w:r>
      <w:proofErr w:type="spellEnd"/>
      <w:r w:rsidRPr="00A41020">
        <w:rPr>
          <w:szCs w:val="28"/>
        </w:rPr>
        <w:t xml:space="preserve"> 07 </w:t>
      </w:r>
      <w:proofErr w:type="spellStart"/>
      <w:r w:rsidRPr="00A41020">
        <w:rPr>
          <w:szCs w:val="28"/>
        </w:rPr>
        <w:t>nhóm</w:t>
      </w:r>
      <w:proofErr w:type="spellEnd"/>
      <w:r w:rsidRPr="00A41020">
        <w:rPr>
          <w:szCs w:val="28"/>
        </w:rPr>
        <w:t xml:space="preserve"> </w:t>
      </w:r>
      <w:proofErr w:type="spellStart"/>
      <w:r w:rsidRPr="00A41020">
        <w:rPr>
          <w:szCs w:val="28"/>
        </w:rPr>
        <w:t>tội</w:t>
      </w:r>
      <w:proofErr w:type="spellEnd"/>
      <w:r w:rsidRPr="00A41020">
        <w:rPr>
          <w:szCs w:val="28"/>
        </w:rPr>
        <w:t xml:space="preserve"> </w:t>
      </w:r>
      <w:proofErr w:type="spellStart"/>
      <w:r w:rsidRPr="00A41020">
        <w:rPr>
          <w:szCs w:val="28"/>
        </w:rPr>
        <w:t>danh</w:t>
      </w:r>
      <w:proofErr w:type="spellEnd"/>
      <w:r w:rsidRPr="00A41020">
        <w:rPr>
          <w:szCs w:val="28"/>
        </w:rPr>
        <w:t xml:space="preserve"> </w:t>
      </w:r>
      <w:proofErr w:type="spellStart"/>
      <w:r w:rsidRPr="00A41020">
        <w:rPr>
          <w:szCs w:val="28"/>
        </w:rPr>
        <w:t>như</w:t>
      </w:r>
      <w:proofErr w:type="spellEnd"/>
      <w:r w:rsidRPr="00A41020">
        <w:rPr>
          <w:szCs w:val="28"/>
        </w:rPr>
        <w:t xml:space="preserve">: </w:t>
      </w:r>
      <w:proofErr w:type="spellStart"/>
      <w:r w:rsidRPr="00A41020">
        <w:rPr>
          <w:szCs w:val="28"/>
        </w:rPr>
        <w:t>Giết</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cố</w:t>
      </w:r>
      <w:proofErr w:type="spellEnd"/>
      <w:r w:rsidRPr="00A41020">
        <w:rPr>
          <w:szCs w:val="28"/>
        </w:rPr>
        <w:t xml:space="preserve"> ý </w:t>
      </w:r>
      <w:proofErr w:type="spellStart"/>
      <w:r w:rsidRPr="00A41020">
        <w:rPr>
          <w:szCs w:val="28"/>
        </w:rPr>
        <w:t>gây</w:t>
      </w:r>
      <w:proofErr w:type="spellEnd"/>
      <w:r w:rsidRPr="00A41020">
        <w:rPr>
          <w:szCs w:val="28"/>
        </w:rPr>
        <w:t xml:space="preserve"> </w:t>
      </w:r>
      <w:proofErr w:type="spellStart"/>
      <w:r w:rsidRPr="00A41020">
        <w:rPr>
          <w:szCs w:val="28"/>
        </w:rPr>
        <w:t>thương</w:t>
      </w:r>
      <w:proofErr w:type="spellEnd"/>
      <w:r w:rsidRPr="00A41020">
        <w:rPr>
          <w:szCs w:val="28"/>
        </w:rPr>
        <w:t xml:space="preserve"> </w:t>
      </w:r>
      <w:proofErr w:type="spellStart"/>
      <w:r w:rsidRPr="00A41020">
        <w:rPr>
          <w:szCs w:val="28"/>
        </w:rPr>
        <w:t>tích</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rối</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w:t>
      </w:r>
      <w:proofErr w:type="spellStart"/>
      <w:r w:rsidRPr="00A41020">
        <w:rPr>
          <w:szCs w:val="28"/>
        </w:rPr>
        <w:t>công</w:t>
      </w:r>
      <w:proofErr w:type="spellEnd"/>
      <w:r w:rsidRPr="00A41020">
        <w:rPr>
          <w:szCs w:val="28"/>
        </w:rPr>
        <w:t xml:space="preserve"> </w:t>
      </w:r>
      <w:proofErr w:type="spellStart"/>
      <w:r w:rsidRPr="00A41020">
        <w:rPr>
          <w:szCs w:val="28"/>
        </w:rPr>
        <w:t>cộng</w:t>
      </w:r>
      <w:proofErr w:type="spellEnd"/>
      <w:r w:rsidRPr="00A41020">
        <w:rPr>
          <w:szCs w:val="28"/>
        </w:rPr>
        <w:t xml:space="preserve">, </w:t>
      </w:r>
      <w:proofErr w:type="spellStart"/>
      <w:r w:rsidRPr="00A41020">
        <w:rPr>
          <w:szCs w:val="28"/>
        </w:rPr>
        <w:t>hiếp</w:t>
      </w:r>
      <w:proofErr w:type="spellEnd"/>
      <w:r w:rsidRPr="00A41020">
        <w:rPr>
          <w:szCs w:val="28"/>
        </w:rPr>
        <w:t xml:space="preserve"> </w:t>
      </w:r>
      <w:proofErr w:type="spellStart"/>
      <w:r w:rsidRPr="00A41020">
        <w:rPr>
          <w:szCs w:val="28"/>
        </w:rPr>
        <w:t>dâm</w:t>
      </w:r>
      <w:proofErr w:type="spellEnd"/>
      <w:r w:rsidRPr="00A41020">
        <w:rPr>
          <w:szCs w:val="28"/>
        </w:rPr>
        <w:t xml:space="preserve">, </w:t>
      </w:r>
      <w:proofErr w:type="spellStart"/>
      <w:r w:rsidRPr="00A41020">
        <w:rPr>
          <w:szCs w:val="28"/>
        </w:rPr>
        <w:t>chống</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thi</w:t>
      </w:r>
      <w:proofErr w:type="spellEnd"/>
      <w:r w:rsidRPr="00A41020">
        <w:rPr>
          <w:szCs w:val="28"/>
        </w:rPr>
        <w:t xml:space="preserve"> </w:t>
      </w:r>
      <w:proofErr w:type="spellStart"/>
      <w:r w:rsidRPr="00A41020">
        <w:rPr>
          <w:szCs w:val="28"/>
        </w:rPr>
        <w:t>hành</w:t>
      </w:r>
      <w:proofErr w:type="spellEnd"/>
      <w:r w:rsidRPr="00A41020">
        <w:rPr>
          <w:szCs w:val="28"/>
        </w:rPr>
        <w:t xml:space="preserve"> </w:t>
      </w:r>
      <w:proofErr w:type="spellStart"/>
      <w:r w:rsidRPr="00A41020">
        <w:rPr>
          <w:szCs w:val="28"/>
        </w:rPr>
        <w:t>công</w:t>
      </w:r>
      <w:proofErr w:type="spellEnd"/>
      <w:r w:rsidRPr="00A41020">
        <w:rPr>
          <w:szCs w:val="28"/>
        </w:rPr>
        <w:t xml:space="preserve"> </w:t>
      </w:r>
      <w:proofErr w:type="spellStart"/>
      <w:r w:rsidRPr="00A41020">
        <w:rPr>
          <w:szCs w:val="28"/>
        </w:rPr>
        <w:t>vụ</w:t>
      </w:r>
      <w:proofErr w:type="spellEnd"/>
      <w:r w:rsidRPr="00A41020">
        <w:rPr>
          <w:szCs w:val="28"/>
        </w:rPr>
        <w:t xml:space="preserve">, vi </w:t>
      </w:r>
      <w:proofErr w:type="spellStart"/>
      <w:r w:rsidRPr="00A41020">
        <w:rPr>
          <w:szCs w:val="28"/>
        </w:rPr>
        <w:t>phạm</w:t>
      </w:r>
      <w:proofErr w:type="spellEnd"/>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tham</w:t>
      </w:r>
      <w:proofErr w:type="spellEnd"/>
      <w:r w:rsidRPr="00A41020">
        <w:rPr>
          <w:szCs w:val="28"/>
        </w:rPr>
        <w:t xml:space="preserve"> </w:t>
      </w:r>
      <w:proofErr w:type="spellStart"/>
      <w:r w:rsidRPr="00A41020">
        <w:rPr>
          <w:szCs w:val="28"/>
        </w:rPr>
        <w:t>gia</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và</w:t>
      </w:r>
      <w:proofErr w:type="spellEnd"/>
      <w:r w:rsidRPr="00A41020">
        <w:rPr>
          <w:szCs w:val="28"/>
        </w:rPr>
        <w:t xml:space="preserve"> vi </w:t>
      </w:r>
      <w:proofErr w:type="spellStart"/>
      <w:r w:rsidRPr="00A41020">
        <w:rPr>
          <w:szCs w:val="28"/>
        </w:rPr>
        <w:t>phạm</w:t>
      </w:r>
      <w:proofErr w:type="spellEnd"/>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khiển</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tiện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thuỷ</w:t>
      </w:r>
      <w:proofErr w:type="spellEnd"/>
      <w:r w:rsidRPr="00A41020">
        <w:rPr>
          <w:szCs w:val="28"/>
        </w:rPr>
        <w:t xml:space="preserve">); </w:t>
      </w:r>
      <w:r w:rsidRPr="00A41020">
        <w:rPr>
          <w:b/>
          <w:i/>
          <w:szCs w:val="28"/>
        </w:rPr>
        <w:t xml:space="preserve">(2) </w:t>
      </w:r>
      <w:proofErr w:type="spellStart"/>
      <w:r w:rsidRPr="00A41020">
        <w:rPr>
          <w:szCs w:val="28"/>
        </w:rPr>
        <w:t>Từ</w:t>
      </w:r>
      <w:proofErr w:type="spellEnd"/>
      <w:r w:rsidRPr="00A41020">
        <w:rPr>
          <w:szCs w:val="28"/>
        </w:rPr>
        <w:t xml:space="preserve"> </w:t>
      </w:r>
      <w:proofErr w:type="spellStart"/>
      <w:r w:rsidRPr="00A41020">
        <w:rPr>
          <w:szCs w:val="28"/>
        </w:rPr>
        <w:t>năm</w:t>
      </w:r>
      <w:proofErr w:type="spellEnd"/>
      <w:r w:rsidRPr="00A41020">
        <w:rPr>
          <w:szCs w:val="28"/>
        </w:rPr>
        <w:t xml:space="preserve"> 2018 </w:t>
      </w:r>
      <w:proofErr w:type="spellStart"/>
      <w:r w:rsidRPr="00A41020">
        <w:rPr>
          <w:szCs w:val="28"/>
        </w:rPr>
        <w:t>đến</w:t>
      </w:r>
      <w:proofErr w:type="spellEnd"/>
      <w:r w:rsidRPr="00A41020">
        <w:rPr>
          <w:szCs w:val="28"/>
        </w:rPr>
        <w:t xml:space="preserve"> </w:t>
      </w:r>
      <w:proofErr w:type="spellStart"/>
      <w:r w:rsidRPr="00A41020">
        <w:rPr>
          <w:szCs w:val="28"/>
        </w:rPr>
        <w:t>năm</w:t>
      </w:r>
      <w:proofErr w:type="spellEnd"/>
      <w:r w:rsidRPr="00A41020">
        <w:rPr>
          <w:szCs w:val="28"/>
        </w:rPr>
        <w:t xml:space="preserve"> 2023, </w:t>
      </w:r>
      <w:proofErr w:type="spellStart"/>
      <w:r w:rsidRPr="00A41020">
        <w:rPr>
          <w:szCs w:val="28"/>
        </w:rPr>
        <w:t>tổng</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lượt</w:t>
      </w:r>
      <w:proofErr w:type="spellEnd"/>
      <w:r w:rsidRPr="00A41020">
        <w:rPr>
          <w:szCs w:val="28"/>
        </w:rPr>
        <w:t xml:space="preserve"> </w:t>
      </w:r>
      <w:proofErr w:type="spellStart"/>
      <w:r w:rsidRPr="00A41020">
        <w:rPr>
          <w:szCs w:val="28"/>
        </w:rPr>
        <w:t>nạn</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đến</w:t>
      </w:r>
      <w:proofErr w:type="spellEnd"/>
      <w:r w:rsidRPr="00A41020">
        <w:rPr>
          <w:szCs w:val="28"/>
        </w:rPr>
        <w:t xml:space="preserve"> </w:t>
      </w:r>
      <w:proofErr w:type="spellStart"/>
      <w:r w:rsidRPr="00A41020">
        <w:rPr>
          <w:szCs w:val="28"/>
        </w:rPr>
        <w:t>cấp</w:t>
      </w:r>
      <w:proofErr w:type="spellEnd"/>
      <w:r w:rsidRPr="00A41020">
        <w:rPr>
          <w:szCs w:val="28"/>
        </w:rPr>
        <w:t xml:space="preserve"> </w:t>
      </w:r>
      <w:proofErr w:type="spellStart"/>
      <w:r w:rsidRPr="00A41020">
        <w:rPr>
          <w:szCs w:val="28"/>
        </w:rPr>
        <w:t>cứu</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trị</w:t>
      </w:r>
      <w:proofErr w:type="spellEnd"/>
      <w:r w:rsidRPr="00A41020">
        <w:rPr>
          <w:szCs w:val="28"/>
        </w:rPr>
        <w:t xml:space="preserve"> </w:t>
      </w:r>
      <w:proofErr w:type="spellStart"/>
      <w:r w:rsidRPr="00A41020">
        <w:rPr>
          <w:szCs w:val="28"/>
        </w:rPr>
        <w:t>tại</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cơ</w:t>
      </w:r>
      <w:proofErr w:type="spellEnd"/>
      <w:r w:rsidRPr="00A41020">
        <w:rPr>
          <w:szCs w:val="28"/>
        </w:rPr>
        <w:t xml:space="preserve"> </w:t>
      </w:r>
      <w:proofErr w:type="spellStart"/>
      <w:r w:rsidRPr="00A41020">
        <w:rPr>
          <w:szCs w:val="28"/>
        </w:rPr>
        <w:t>sở</w:t>
      </w:r>
      <w:proofErr w:type="spellEnd"/>
      <w:r w:rsidRPr="00A41020">
        <w:rPr>
          <w:szCs w:val="28"/>
        </w:rPr>
        <w:t xml:space="preserve"> </w:t>
      </w:r>
      <w:proofErr w:type="spellStart"/>
      <w:r w:rsidRPr="00A41020">
        <w:rPr>
          <w:szCs w:val="28"/>
        </w:rPr>
        <w:t>khám</w:t>
      </w:r>
      <w:proofErr w:type="spellEnd"/>
      <w:r w:rsidRPr="00A41020">
        <w:rPr>
          <w:szCs w:val="28"/>
        </w:rPr>
        <w:t xml:space="preserve"> </w:t>
      </w:r>
      <w:proofErr w:type="spellStart"/>
      <w:r w:rsidRPr="00A41020">
        <w:rPr>
          <w:szCs w:val="28"/>
        </w:rPr>
        <w:t>bệnh</w:t>
      </w:r>
      <w:proofErr w:type="spellEnd"/>
      <w:r w:rsidRPr="00A41020">
        <w:rPr>
          <w:szCs w:val="28"/>
        </w:rPr>
        <w:t xml:space="preserve">, </w:t>
      </w:r>
      <w:proofErr w:type="spellStart"/>
      <w:r w:rsidRPr="00A41020">
        <w:rPr>
          <w:szCs w:val="28"/>
        </w:rPr>
        <w:t>chữa</w:t>
      </w:r>
      <w:proofErr w:type="spellEnd"/>
      <w:r w:rsidRPr="00A41020">
        <w:rPr>
          <w:szCs w:val="28"/>
        </w:rPr>
        <w:t xml:space="preserve"> </w:t>
      </w:r>
      <w:proofErr w:type="spellStart"/>
      <w:r w:rsidRPr="00A41020">
        <w:rPr>
          <w:szCs w:val="28"/>
        </w:rPr>
        <w:t>bệnh</w:t>
      </w:r>
      <w:proofErr w:type="spellEnd"/>
      <w:r w:rsidRPr="00A41020">
        <w:rPr>
          <w:szCs w:val="28"/>
        </w:rPr>
        <w:t xml:space="preserve"> do tai </w:t>
      </w:r>
      <w:proofErr w:type="spellStart"/>
      <w:r w:rsidRPr="00A41020">
        <w:rPr>
          <w:szCs w:val="28"/>
        </w:rPr>
        <w:t>nạn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ra</w:t>
      </w:r>
      <w:proofErr w:type="spellEnd"/>
      <w:r w:rsidRPr="00A41020">
        <w:rPr>
          <w:szCs w:val="28"/>
        </w:rPr>
        <w:t xml:space="preserve"> </w:t>
      </w:r>
      <w:proofErr w:type="spellStart"/>
      <w:r w:rsidRPr="00A41020">
        <w:rPr>
          <w:szCs w:val="28"/>
        </w:rPr>
        <w:t>là</w:t>
      </w:r>
      <w:proofErr w:type="spellEnd"/>
      <w:r w:rsidRPr="00A41020">
        <w:rPr>
          <w:szCs w:val="28"/>
        </w:rPr>
        <w:t xml:space="preserve"> 2.742.395 </w:t>
      </w:r>
      <w:proofErr w:type="spellStart"/>
      <w:r w:rsidRPr="00A41020">
        <w:rPr>
          <w:szCs w:val="28"/>
        </w:rPr>
        <w:t>lượt</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lượt</w:t>
      </w:r>
      <w:proofErr w:type="spellEnd"/>
      <w:r w:rsidRPr="00A41020">
        <w:rPr>
          <w:szCs w:val="28"/>
        </w:rPr>
        <w:t xml:space="preserve"> </w:t>
      </w:r>
      <w:proofErr w:type="spellStart"/>
      <w:r w:rsidRPr="00A41020">
        <w:rPr>
          <w:szCs w:val="28"/>
        </w:rPr>
        <w:t>nạn</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chấn</w:t>
      </w:r>
      <w:proofErr w:type="spellEnd"/>
      <w:r w:rsidRPr="00A41020">
        <w:rPr>
          <w:szCs w:val="28"/>
        </w:rPr>
        <w:t xml:space="preserve"> </w:t>
      </w:r>
      <w:proofErr w:type="spellStart"/>
      <w:r w:rsidRPr="00A41020">
        <w:rPr>
          <w:szCs w:val="28"/>
        </w:rPr>
        <w:t>tương</w:t>
      </w:r>
      <w:proofErr w:type="spellEnd"/>
      <w:r w:rsidRPr="00A41020">
        <w:rPr>
          <w:szCs w:val="28"/>
        </w:rPr>
        <w:t xml:space="preserve"> </w:t>
      </w:r>
      <w:proofErr w:type="spellStart"/>
      <w:r w:rsidRPr="00A41020">
        <w:rPr>
          <w:szCs w:val="28"/>
        </w:rPr>
        <w:t>sọ</w:t>
      </w:r>
      <w:proofErr w:type="spellEnd"/>
      <w:r w:rsidRPr="00A41020">
        <w:rPr>
          <w:szCs w:val="28"/>
        </w:rPr>
        <w:t xml:space="preserve"> </w:t>
      </w:r>
      <w:proofErr w:type="spellStart"/>
      <w:r w:rsidRPr="00A41020">
        <w:rPr>
          <w:szCs w:val="28"/>
        </w:rPr>
        <w:t>não</w:t>
      </w:r>
      <w:proofErr w:type="spellEnd"/>
      <w:r w:rsidRPr="00A41020">
        <w:rPr>
          <w:szCs w:val="28"/>
        </w:rPr>
        <w:t xml:space="preserve"> </w:t>
      </w:r>
      <w:proofErr w:type="spellStart"/>
      <w:r w:rsidRPr="00A41020">
        <w:rPr>
          <w:szCs w:val="28"/>
        </w:rPr>
        <w:t>là</w:t>
      </w:r>
      <w:proofErr w:type="spellEnd"/>
      <w:r w:rsidRPr="00A41020">
        <w:rPr>
          <w:szCs w:val="28"/>
        </w:rPr>
        <w:t xml:space="preserve"> 381.269 </w:t>
      </w:r>
      <w:proofErr w:type="spellStart"/>
      <w:r w:rsidRPr="00A41020">
        <w:rPr>
          <w:szCs w:val="28"/>
        </w:rPr>
        <w:t>lượt</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chiếm</w:t>
      </w:r>
      <w:proofErr w:type="spellEnd"/>
      <w:r w:rsidRPr="00A41020">
        <w:rPr>
          <w:szCs w:val="28"/>
        </w:rPr>
        <w:t xml:space="preserve"> 13,9%). Trong </w:t>
      </w:r>
      <w:proofErr w:type="spellStart"/>
      <w:r w:rsidRPr="00A41020">
        <w:rPr>
          <w:szCs w:val="28"/>
        </w:rPr>
        <w:t>đó</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nạn</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liên</w:t>
      </w:r>
      <w:proofErr w:type="spellEnd"/>
      <w:r w:rsidRPr="00A41020">
        <w:rPr>
          <w:szCs w:val="28"/>
        </w:rPr>
        <w:t xml:space="preserve"> </w:t>
      </w:r>
      <w:proofErr w:type="spellStart"/>
      <w:r w:rsidRPr="00A41020">
        <w:rPr>
          <w:szCs w:val="28"/>
        </w:rPr>
        <w:t>quan</w:t>
      </w:r>
      <w:proofErr w:type="spellEnd"/>
      <w:r w:rsidRPr="00A41020">
        <w:rPr>
          <w:szCs w:val="28"/>
        </w:rPr>
        <w:t xml:space="preserve"> </w:t>
      </w:r>
      <w:proofErr w:type="spellStart"/>
      <w:r w:rsidRPr="00A41020">
        <w:rPr>
          <w:szCs w:val="28"/>
        </w:rPr>
        <w:t>đến</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là</w:t>
      </w:r>
      <w:proofErr w:type="spellEnd"/>
      <w:r w:rsidRPr="00A41020">
        <w:rPr>
          <w:szCs w:val="28"/>
        </w:rPr>
        <w:t xml:space="preserve"> 425.619 </w:t>
      </w:r>
      <w:proofErr w:type="spellStart"/>
      <w:r w:rsidRPr="00A41020">
        <w:rPr>
          <w:szCs w:val="28"/>
        </w:rPr>
        <w:t>lượt</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lượt</w:t>
      </w:r>
      <w:proofErr w:type="spellEnd"/>
      <w:r w:rsidRPr="00A41020">
        <w:rPr>
          <w:szCs w:val="28"/>
        </w:rPr>
        <w:t xml:space="preserve"> </w:t>
      </w:r>
      <w:proofErr w:type="spellStart"/>
      <w:r w:rsidRPr="00A41020">
        <w:rPr>
          <w:szCs w:val="28"/>
        </w:rPr>
        <w:t>nạn</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chấn</w:t>
      </w:r>
      <w:proofErr w:type="spellEnd"/>
      <w:r w:rsidRPr="00A41020">
        <w:rPr>
          <w:szCs w:val="28"/>
        </w:rPr>
        <w:t xml:space="preserve"> </w:t>
      </w:r>
      <w:proofErr w:type="spellStart"/>
      <w:r w:rsidRPr="00A41020">
        <w:rPr>
          <w:szCs w:val="28"/>
        </w:rPr>
        <w:t>tương</w:t>
      </w:r>
      <w:proofErr w:type="spellEnd"/>
      <w:r w:rsidRPr="00A41020">
        <w:rPr>
          <w:szCs w:val="28"/>
        </w:rPr>
        <w:t xml:space="preserve"> </w:t>
      </w:r>
      <w:proofErr w:type="spellStart"/>
      <w:r w:rsidRPr="00A41020">
        <w:rPr>
          <w:szCs w:val="28"/>
        </w:rPr>
        <w:t>sọ</w:t>
      </w:r>
      <w:proofErr w:type="spellEnd"/>
      <w:r w:rsidRPr="00A41020">
        <w:rPr>
          <w:szCs w:val="28"/>
        </w:rPr>
        <w:t xml:space="preserve"> </w:t>
      </w:r>
      <w:proofErr w:type="spellStart"/>
      <w:r w:rsidRPr="00A41020">
        <w:rPr>
          <w:szCs w:val="28"/>
        </w:rPr>
        <w:t>não</w:t>
      </w:r>
      <w:proofErr w:type="spellEnd"/>
      <w:r w:rsidRPr="00A41020">
        <w:rPr>
          <w:szCs w:val="28"/>
        </w:rPr>
        <w:t xml:space="preserve"> </w:t>
      </w:r>
      <w:proofErr w:type="spellStart"/>
      <w:r w:rsidRPr="00A41020">
        <w:rPr>
          <w:szCs w:val="28"/>
        </w:rPr>
        <w:t>là</w:t>
      </w:r>
      <w:proofErr w:type="spellEnd"/>
      <w:r w:rsidRPr="00A41020">
        <w:rPr>
          <w:szCs w:val="28"/>
        </w:rPr>
        <w:t xml:space="preserve"> 70.522 </w:t>
      </w:r>
      <w:proofErr w:type="spellStart"/>
      <w:r w:rsidRPr="00A41020">
        <w:rPr>
          <w:szCs w:val="28"/>
        </w:rPr>
        <w:t>lượt</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chiếm</w:t>
      </w:r>
      <w:proofErr w:type="spellEnd"/>
      <w:r w:rsidRPr="00A41020">
        <w:rPr>
          <w:szCs w:val="28"/>
        </w:rPr>
        <w:t xml:space="preserve"> 16,6%). Như </w:t>
      </w:r>
      <w:proofErr w:type="spellStart"/>
      <w:r w:rsidRPr="00A41020">
        <w:rPr>
          <w:szCs w:val="28"/>
        </w:rPr>
        <w:t>vậy</w:t>
      </w:r>
      <w:proofErr w:type="spellEnd"/>
      <w:r w:rsidRPr="00A41020">
        <w:rPr>
          <w:szCs w:val="28"/>
        </w:rPr>
        <w:t xml:space="preserve">, </w:t>
      </w:r>
      <w:proofErr w:type="spellStart"/>
      <w:r w:rsidRPr="00A41020">
        <w:rPr>
          <w:szCs w:val="28"/>
        </w:rPr>
        <w:t>tỷ</w:t>
      </w:r>
      <w:proofErr w:type="spellEnd"/>
      <w:r w:rsidRPr="00A41020">
        <w:rPr>
          <w:szCs w:val="28"/>
        </w:rPr>
        <w:t xml:space="preserve"> </w:t>
      </w:r>
      <w:proofErr w:type="spellStart"/>
      <w:r w:rsidRPr="00A41020">
        <w:rPr>
          <w:szCs w:val="28"/>
        </w:rPr>
        <w:t>lệ</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lượt</w:t>
      </w:r>
      <w:proofErr w:type="spellEnd"/>
      <w:r w:rsidRPr="00A41020">
        <w:rPr>
          <w:szCs w:val="28"/>
        </w:rPr>
        <w:t xml:space="preserve"> </w:t>
      </w:r>
      <w:proofErr w:type="spellStart"/>
      <w:r w:rsidRPr="00A41020">
        <w:rPr>
          <w:szCs w:val="28"/>
        </w:rPr>
        <w:t>nạn</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chấn</w:t>
      </w:r>
      <w:proofErr w:type="spellEnd"/>
      <w:r w:rsidRPr="00A41020">
        <w:rPr>
          <w:szCs w:val="28"/>
        </w:rPr>
        <w:t xml:space="preserve"> </w:t>
      </w:r>
      <w:proofErr w:type="spellStart"/>
      <w:r w:rsidRPr="00A41020">
        <w:rPr>
          <w:szCs w:val="28"/>
        </w:rPr>
        <w:t>tương</w:t>
      </w:r>
      <w:proofErr w:type="spellEnd"/>
      <w:r w:rsidRPr="00A41020">
        <w:rPr>
          <w:szCs w:val="28"/>
        </w:rPr>
        <w:t xml:space="preserve"> </w:t>
      </w:r>
      <w:proofErr w:type="spellStart"/>
      <w:r w:rsidRPr="00A41020">
        <w:rPr>
          <w:szCs w:val="28"/>
        </w:rPr>
        <w:t>sọ</w:t>
      </w:r>
      <w:proofErr w:type="spellEnd"/>
      <w:r w:rsidRPr="00A41020">
        <w:rPr>
          <w:szCs w:val="28"/>
        </w:rPr>
        <w:t xml:space="preserve"> </w:t>
      </w:r>
      <w:proofErr w:type="spellStart"/>
      <w:r w:rsidRPr="00A41020">
        <w:rPr>
          <w:szCs w:val="28"/>
        </w:rPr>
        <w:t>não</w:t>
      </w:r>
      <w:proofErr w:type="spellEnd"/>
      <w:r w:rsidRPr="00A41020">
        <w:rPr>
          <w:szCs w:val="28"/>
        </w:rPr>
        <w:t xml:space="preserve"> </w:t>
      </w:r>
      <w:proofErr w:type="spellStart"/>
      <w:r w:rsidRPr="00A41020">
        <w:rPr>
          <w:szCs w:val="28"/>
        </w:rPr>
        <w:t>vì</w:t>
      </w:r>
      <w:proofErr w:type="spellEnd"/>
      <w:r w:rsidRPr="00A41020">
        <w:rPr>
          <w:szCs w:val="28"/>
        </w:rPr>
        <w:t xml:space="preserve"> tai </w:t>
      </w:r>
      <w:proofErr w:type="spellStart"/>
      <w:r w:rsidRPr="00A41020">
        <w:rPr>
          <w:szCs w:val="28"/>
        </w:rPr>
        <w:t>nạn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do </w:t>
      </w:r>
      <w:proofErr w:type="spellStart"/>
      <w:r w:rsidRPr="00A41020">
        <w:rPr>
          <w:szCs w:val="28"/>
        </w:rPr>
        <w:t>có</w:t>
      </w:r>
      <w:proofErr w:type="spellEnd"/>
      <w:r w:rsidRPr="00A41020">
        <w:rPr>
          <w:szCs w:val="28"/>
        </w:rPr>
        <w:t xml:space="preserve"> </w:t>
      </w:r>
      <w:proofErr w:type="spellStart"/>
      <w:r w:rsidRPr="00A41020">
        <w:rPr>
          <w:szCs w:val="28"/>
        </w:rPr>
        <w:t>liên</w:t>
      </w:r>
      <w:proofErr w:type="spellEnd"/>
      <w:r w:rsidRPr="00A41020">
        <w:rPr>
          <w:szCs w:val="28"/>
        </w:rPr>
        <w:t xml:space="preserve"> </w:t>
      </w:r>
      <w:proofErr w:type="spellStart"/>
      <w:r w:rsidRPr="00A41020">
        <w:rPr>
          <w:szCs w:val="28"/>
        </w:rPr>
        <w:t>quan</w:t>
      </w:r>
      <w:proofErr w:type="spellEnd"/>
      <w:r w:rsidRPr="00A41020">
        <w:rPr>
          <w:szCs w:val="28"/>
        </w:rPr>
        <w:t xml:space="preserve"> </w:t>
      </w:r>
      <w:proofErr w:type="spellStart"/>
      <w:r w:rsidRPr="00A41020">
        <w:rPr>
          <w:szCs w:val="28"/>
        </w:rPr>
        <w:t>đến</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cao</w:t>
      </w:r>
      <w:proofErr w:type="spellEnd"/>
      <w:r w:rsidRPr="00A41020">
        <w:rPr>
          <w:szCs w:val="28"/>
        </w:rPr>
        <w:t xml:space="preserve"> </w:t>
      </w:r>
      <w:proofErr w:type="spellStart"/>
      <w:r w:rsidRPr="00A41020">
        <w:rPr>
          <w:szCs w:val="28"/>
        </w:rPr>
        <w:t>hơn</w:t>
      </w:r>
      <w:proofErr w:type="spellEnd"/>
      <w:r w:rsidRPr="00A41020">
        <w:rPr>
          <w:szCs w:val="28"/>
        </w:rPr>
        <w:t xml:space="preserve"> </w:t>
      </w:r>
      <w:proofErr w:type="spellStart"/>
      <w:r w:rsidRPr="00A41020">
        <w:rPr>
          <w:szCs w:val="28"/>
        </w:rPr>
        <w:t>tỷ</w:t>
      </w:r>
      <w:proofErr w:type="spellEnd"/>
      <w:r w:rsidRPr="00A41020">
        <w:rPr>
          <w:szCs w:val="28"/>
        </w:rPr>
        <w:t xml:space="preserve"> </w:t>
      </w:r>
      <w:proofErr w:type="spellStart"/>
      <w:r w:rsidRPr="00A41020">
        <w:rPr>
          <w:szCs w:val="28"/>
        </w:rPr>
        <w:t>lệ</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lượt</w:t>
      </w:r>
      <w:proofErr w:type="spellEnd"/>
      <w:r w:rsidRPr="00A41020">
        <w:rPr>
          <w:szCs w:val="28"/>
        </w:rPr>
        <w:t xml:space="preserve"> </w:t>
      </w:r>
      <w:proofErr w:type="spellStart"/>
      <w:r w:rsidRPr="00A41020">
        <w:rPr>
          <w:szCs w:val="28"/>
        </w:rPr>
        <w:t>nạn</w:t>
      </w:r>
      <w:proofErr w:type="spellEnd"/>
      <w:r w:rsidRPr="00A41020">
        <w:rPr>
          <w:szCs w:val="28"/>
        </w:rPr>
        <w:t xml:space="preserve"> </w:t>
      </w:r>
      <w:proofErr w:type="spellStart"/>
      <w:r w:rsidRPr="00A41020">
        <w:rPr>
          <w:szCs w:val="28"/>
        </w:rPr>
        <w:t>nhân</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chấn</w:t>
      </w:r>
      <w:proofErr w:type="spellEnd"/>
      <w:r w:rsidRPr="00A41020">
        <w:rPr>
          <w:szCs w:val="28"/>
        </w:rPr>
        <w:t xml:space="preserve"> </w:t>
      </w:r>
      <w:proofErr w:type="spellStart"/>
      <w:r w:rsidRPr="00A41020">
        <w:rPr>
          <w:szCs w:val="28"/>
        </w:rPr>
        <w:t>tương</w:t>
      </w:r>
      <w:proofErr w:type="spellEnd"/>
      <w:r w:rsidRPr="00A41020">
        <w:rPr>
          <w:szCs w:val="28"/>
        </w:rPr>
        <w:t xml:space="preserve"> </w:t>
      </w:r>
      <w:proofErr w:type="spellStart"/>
      <w:r w:rsidRPr="00A41020">
        <w:rPr>
          <w:szCs w:val="28"/>
        </w:rPr>
        <w:t>sọ</w:t>
      </w:r>
      <w:proofErr w:type="spellEnd"/>
      <w:r w:rsidRPr="00A41020">
        <w:rPr>
          <w:szCs w:val="28"/>
        </w:rPr>
        <w:t xml:space="preserve"> </w:t>
      </w:r>
      <w:proofErr w:type="spellStart"/>
      <w:r w:rsidRPr="00A41020">
        <w:rPr>
          <w:szCs w:val="28"/>
        </w:rPr>
        <w:t>não</w:t>
      </w:r>
      <w:proofErr w:type="spellEnd"/>
      <w:r w:rsidRPr="00A41020">
        <w:rPr>
          <w:szCs w:val="28"/>
        </w:rPr>
        <w:t xml:space="preserve"> </w:t>
      </w:r>
      <w:proofErr w:type="spellStart"/>
      <w:r w:rsidRPr="00A41020">
        <w:rPr>
          <w:szCs w:val="28"/>
        </w:rPr>
        <w:t>nói</w:t>
      </w:r>
      <w:proofErr w:type="spellEnd"/>
      <w:r w:rsidRPr="00A41020">
        <w:rPr>
          <w:szCs w:val="28"/>
        </w:rPr>
        <w:t xml:space="preserve"> </w:t>
      </w:r>
      <w:proofErr w:type="spellStart"/>
      <w:r w:rsidRPr="00A41020">
        <w:rPr>
          <w:szCs w:val="28"/>
        </w:rPr>
        <w:t>chung</w:t>
      </w:r>
      <w:proofErr w:type="spellEnd"/>
      <w:r w:rsidRPr="00A41020">
        <w:rPr>
          <w:szCs w:val="28"/>
        </w:rPr>
        <w:t xml:space="preserve">; </w:t>
      </w:r>
      <w:r w:rsidRPr="00A41020">
        <w:rPr>
          <w:b/>
          <w:i/>
          <w:szCs w:val="28"/>
        </w:rPr>
        <w:t xml:space="preserve">(3) </w:t>
      </w:r>
      <w:proofErr w:type="spellStart"/>
      <w:r w:rsidRPr="00A41020">
        <w:rPr>
          <w:spacing w:val="-2"/>
          <w:szCs w:val="28"/>
        </w:rPr>
        <w:t>Việc</w:t>
      </w:r>
      <w:proofErr w:type="spellEnd"/>
      <w:r w:rsidRPr="00A41020">
        <w:rPr>
          <w:spacing w:val="-2"/>
          <w:szCs w:val="28"/>
        </w:rPr>
        <w:t xml:space="preserve"> </w:t>
      </w:r>
      <w:proofErr w:type="spellStart"/>
      <w:r w:rsidRPr="00A41020">
        <w:rPr>
          <w:spacing w:val="-2"/>
          <w:szCs w:val="28"/>
        </w:rPr>
        <w:t>kiểm</w:t>
      </w:r>
      <w:proofErr w:type="spellEnd"/>
      <w:r w:rsidRPr="00A41020">
        <w:rPr>
          <w:spacing w:val="-2"/>
          <w:szCs w:val="28"/>
        </w:rPr>
        <w:t xml:space="preserve"> </w:t>
      </w:r>
      <w:proofErr w:type="spellStart"/>
      <w:r w:rsidRPr="00A41020">
        <w:rPr>
          <w:spacing w:val="-2"/>
          <w:szCs w:val="28"/>
        </w:rPr>
        <w:t>soát</w:t>
      </w:r>
      <w:proofErr w:type="spellEnd"/>
      <w:r w:rsidRPr="00A41020">
        <w:rPr>
          <w:spacing w:val="-2"/>
          <w:szCs w:val="28"/>
        </w:rPr>
        <w:t xml:space="preserve"> vi </w:t>
      </w:r>
      <w:proofErr w:type="spellStart"/>
      <w:r w:rsidRPr="00A41020">
        <w:rPr>
          <w:spacing w:val="-2"/>
          <w:szCs w:val="28"/>
        </w:rPr>
        <w:t>phạm</w:t>
      </w:r>
      <w:proofErr w:type="spellEnd"/>
      <w:r w:rsidRPr="00A41020">
        <w:rPr>
          <w:spacing w:val="-2"/>
          <w:szCs w:val="28"/>
        </w:rPr>
        <w:t xml:space="preserve"> </w:t>
      </w:r>
      <w:proofErr w:type="spellStart"/>
      <w:r w:rsidRPr="00A41020">
        <w:rPr>
          <w:spacing w:val="-2"/>
          <w:szCs w:val="28"/>
        </w:rPr>
        <w:t>nồng</w:t>
      </w:r>
      <w:proofErr w:type="spellEnd"/>
      <w:r w:rsidRPr="00A41020">
        <w:rPr>
          <w:spacing w:val="-2"/>
          <w:szCs w:val="28"/>
        </w:rPr>
        <w:t xml:space="preserve"> </w:t>
      </w:r>
      <w:proofErr w:type="spellStart"/>
      <w:r w:rsidRPr="00A41020">
        <w:rPr>
          <w:spacing w:val="-2"/>
          <w:szCs w:val="28"/>
        </w:rPr>
        <w:t>độ</w:t>
      </w:r>
      <w:proofErr w:type="spellEnd"/>
      <w:r w:rsidRPr="00A41020">
        <w:rPr>
          <w:spacing w:val="-2"/>
          <w:szCs w:val="28"/>
        </w:rPr>
        <w:t xml:space="preserve"> </w:t>
      </w:r>
      <w:proofErr w:type="spellStart"/>
      <w:r w:rsidRPr="00A41020">
        <w:rPr>
          <w:spacing w:val="-2"/>
          <w:szCs w:val="28"/>
        </w:rPr>
        <w:t>cồn</w:t>
      </w:r>
      <w:proofErr w:type="spellEnd"/>
      <w:r w:rsidRPr="00A41020">
        <w:rPr>
          <w:spacing w:val="-2"/>
          <w:szCs w:val="28"/>
        </w:rPr>
        <w:t xml:space="preserve"> </w:t>
      </w:r>
      <w:proofErr w:type="spellStart"/>
      <w:r w:rsidRPr="00A41020">
        <w:rPr>
          <w:spacing w:val="-2"/>
          <w:szCs w:val="28"/>
        </w:rPr>
        <w:t>đối</w:t>
      </w:r>
      <w:proofErr w:type="spellEnd"/>
      <w:r w:rsidRPr="00A41020">
        <w:rPr>
          <w:spacing w:val="-2"/>
          <w:szCs w:val="28"/>
        </w:rPr>
        <w:t xml:space="preserve"> </w:t>
      </w:r>
      <w:proofErr w:type="spellStart"/>
      <w:r w:rsidRPr="00A41020">
        <w:rPr>
          <w:spacing w:val="-2"/>
          <w:szCs w:val="28"/>
        </w:rPr>
        <w:t>với</w:t>
      </w:r>
      <w:proofErr w:type="spellEnd"/>
      <w:r w:rsidRPr="00A41020">
        <w:rPr>
          <w:spacing w:val="-2"/>
          <w:szCs w:val="28"/>
        </w:rPr>
        <w:t xml:space="preserve"> </w:t>
      </w:r>
      <w:proofErr w:type="spellStart"/>
      <w:r w:rsidRPr="00A41020">
        <w:rPr>
          <w:spacing w:val="-2"/>
          <w:szCs w:val="28"/>
        </w:rPr>
        <w:t>lái</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w:t>
      </w:r>
      <w:proofErr w:type="spellStart"/>
      <w:r w:rsidRPr="00A41020">
        <w:rPr>
          <w:spacing w:val="-2"/>
          <w:szCs w:val="28"/>
        </w:rPr>
        <w:t>đang</w:t>
      </w:r>
      <w:proofErr w:type="spellEnd"/>
      <w:r w:rsidRPr="00A41020">
        <w:rPr>
          <w:spacing w:val="-2"/>
          <w:szCs w:val="28"/>
        </w:rPr>
        <w:t xml:space="preserve"> </w:t>
      </w:r>
      <w:proofErr w:type="spellStart"/>
      <w:r w:rsidRPr="00A41020">
        <w:rPr>
          <w:spacing w:val="-2"/>
          <w:szCs w:val="28"/>
        </w:rPr>
        <w:t>phát</w:t>
      </w:r>
      <w:proofErr w:type="spellEnd"/>
      <w:r w:rsidRPr="00A41020">
        <w:rPr>
          <w:spacing w:val="-2"/>
          <w:szCs w:val="28"/>
        </w:rPr>
        <w:t xml:space="preserve"> </w:t>
      </w:r>
      <w:proofErr w:type="spellStart"/>
      <w:r w:rsidRPr="00A41020">
        <w:rPr>
          <w:spacing w:val="-2"/>
          <w:szCs w:val="28"/>
        </w:rPr>
        <w:t>huy</w:t>
      </w:r>
      <w:proofErr w:type="spellEnd"/>
      <w:r w:rsidRPr="00A41020">
        <w:rPr>
          <w:spacing w:val="-2"/>
          <w:szCs w:val="28"/>
        </w:rPr>
        <w:t xml:space="preserve"> </w:t>
      </w:r>
      <w:proofErr w:type="spellStart"/>
      <w:r w:rsidRPr="00A41020">
        <w:rPr>
          <w:spacing w:val="-2"/>
          <w:szCs w:val="28"/>
        </w:rPr>
        <w:t>rất</w:t>
      </w:r>
      <w:proofErr w:type="spellEnd"/>
      <w:r w:rsidRPr="00A41020">
        <w:rPr>
          <w:spacing w:val="-2"/>
          <w:szCs w:val="28"/>
        </w:rPr>
        <w:t xml:space="preserve"> </w:t>
      </w:r>
      <w:proofErr w:type="spellStart"/>
      <w:r w:rsidRPr="00A41020">
        <w:rPr>
          <w:spacing w:val="-2"/>
          <w:szCs w:val="28"/>
        </w:rPr>
        <w:t>hiệu</w:t>
      </w:r>
      <w:proofErr w:type="spellEnd"/>
      <w:r w:rsidRPr="00A41020">
        <w:rPr>
          <w:spacing w:val="-2"/>
          <w:szCs w:val="28"/>
        </w:rPr>
        <w:t xml:space="preserve"> </w:t>
      </w:r>
      <w:proofErr w:type="spellStart"/>
      <w:r w:rsidRPr="00A41020">
        <w:rPr>
          <w:spacing w:val="-2"/>
          <w:szCs w:val="28"/>
        </w:rPr>
        <w:t>quả</w:t>
      </w:r>
      <w:proofErr w:type="spellEnd"/>
      <w:r w:rsidRPr="00A41020">
        <w:rPr>
          <w:spacing w:val="-2"/>
          <w:szCs w:val="28"/>
        </w:rPr>
        <w:t xml:space="preserve">. Trong </w:t>
      </w:r>
      <w:proofErr w:type="spellStart"/>
      <w:r w:rsidRPr="00A41020">
        <w:rPr>
          <w:spacing w:val="-2"/>
          <w:szCs w:val="28"/>
        </w:rPr>
        <w:t>năm</w:t>
      </w:r>
      <w:proofErr w:type="spellEnd"/>
      <w:r w:rsidRPr="00A41020">
        <w:rPr>
          <w:spacing w:val="-2"/>
          <w:szCs w:val="28"/>
        </w:rPr>
        <w:t xml:space="preserve"> 2023, </w:t>
      </w:r>
      <w:proofErr w:type="spellStart"/>
      <w:r w:rsidRPr="00A41020">
        <w:rPr>
          <w:spacing w:val="-2"/>
          <w:szCs w:val="28"/>
        </w:rPr>
        <w:t>sau</w:t>
      </w:r>
      <w:proofErr w:type="spellEnd"/>
      <w:r w:rsidRPr="00A41020">
        <w:rPr>
          <w:spacing w:val="-2"/>
          <w:szCs w:val="28"/>
        </w:rPr>
        <w:t xml:space="preserve"> </w:t>
      </w:r>
      <w:proofErr w:type="spellStart"/>
      <w:r w:rsidRPr="00A41020">
        <w:rPr>
          <w:spacing w:val="-2"/>
          <w:szCs w:val="28"/>
        </w:rPr>
        <w:t>khi</w:t>
      </w:r>
      <w:proofErr w:type="spellEnd"/>
      <w:r w:rsidRPr="00A41020">
        <w:rPr>
          <w:spacing w:val="-2"/>
          <w:szCs w:val="28"/>
        </w:rPr>
        <w:t xml:space="preserve"> </w:t>
      </w:r>
      <w:proofErr w:type="spellStart"/>
      <w:r w:rsidRPr="00A41020">
        <w:rPr>
          <w:spacing w:val="-2"/>
          <w:szCs w:val="28"/>
        </w:rPr>
        <w:t>lực</w:t>
      </w:r>
      <w:proofErr w:type="spellEnd"/>
      <w:r w:rsidRPr="00A41020">
        <w:rPr>
          <w:spacing w:val="-2"/>
          <w:szCs w:val="28"/>
        </w:rPr>
        <w:t xml:space="preserve"> </w:t>
      </w:r>
      <w:proofErr w:type="spellStart"/>
      <w:r w:rsidRPr="00A41020">
        <w:rPr>
          <w:spacing w:val="-2"/>
          <w:szCs w:val="28"/>
        </w:rPr>
        <w:t>lượng</w:t>
      </w:r>
      <w:proofErr w:type="spellEnd"/>
      <w:r w:rsidRPr="00A41020">
        <w:rPr>
          <w:spacing w:val="-2"/>
          <w:szCs w:val="28"/>
        </w:rPr>
        <w:t xml:space="preserve"> </w:t>
      </w:r>
      <w:proofErr w:type="spellStart"/>
      <w:r w:rsidRPr="00A41020">
        <w:rPr>
          <w:spacing w:val="-2"/>
          <w:szCs w:val="28"/>
        </w:rPr>
        <w:t>chức</w:t>
      </w:r>
      <w:proofErr w:type="spellEnd"/>
      <w:r w:rsidRPr="00A41020">
        <w:rPr>
          <w:spacing w:val="-2"/>
          <w:szCs w:val="28"/>
        </w:rPr>
        <w:t xml:space="preserve"> </w:t>
      </w:r>
      <w:proofErr w:type="spellStart"/>
      <w:r w:rsidRPr="00A41020">
        <w:rPr>
          <w:spacing w:val="-2"/>
          <w:szCs w:val="28"/>
        </w:rPr>
        <w:t>năng</w:t>
      </w:r>
      <w:proofErr w:type="spellEnd"/>
      <w:r w:rsidRPr="00A41020">
        <w:rPr>
          <w:spacing w:val="-2"/>
          <w:szCs w:val="28"/>
        </w:rPr>
        <w:t xml:space="preserve"> </w:t>
      </w:r>
      <w:proofErr w:type="spellStart"/>
      <w:r w:rsidRPr="00A41020">
        <w:rPr>
          <w:spacing w:val="-2"/>
          <w:szCs w:val="28"/>
        </w:rPr>
        <w:t>tăng</w:t>
      </w:r>
      <w:proofErr w:type="spellEnd"/>
      <w:r w:rsidRPr="00A41020">
        <w:rPr>
          <w:spacing w:val="-2"/>
          <w:szCs w:val="28"/>
        </w:rPr>
        <w:t xml:space="preserve"> </w:t>
      </w:r>
      <w:proofErr w:type="spellStart"/>
      <w:r w:rsidRPr="00A41020">
        <w:rPr>
          <w:spacing w:val="-2"/>
          <w:szCs w:val="28"/>
        </w:rPr>
        <w:t>cường</w:t>
      </w:r>
      <w:proofErr w:type="spellEnd"/>
      <w:r w:rsidRPr="00A41020">
        <w:rPr>
          <w:spacing w:val="-2"/>
          <w:szCs w:val="28"/>
        </w:rPr>
        <w:t xml:space="preserve"> </w:t>
      </w:r>
      <w:proofErr w:type="spellStart"/>
      <w:r w:rsidRPr="00A41020">
        <w:rPr>
          <w:spacing w:val="-2"/>
          <w:szCs w:val="28"/>
        </w:rPr>
        <w:t>xử</w:t>
      </w:r>
      <w:proofErr w:type="spellEnd"/>
      <w:r w:rsidRPr="00A41020">
        <w:rPr>
          <w:spacing w:val="-2"/>
          <w:szCs w:val="28"/>
        </w:rPr>
        <w:t xml:space="preserve"> </w:t>
      </w:r>
      <w:proofErr w:type="spellStart"/>
      <w:r w:rsidRPr="00A41020">
        <w:rPr>
          <w:spacing w:val="-2"/>
          <w:szCs w:val="28"/>
        </w:rPr>
        <w:t>lý</w:t>
      </w:r>
      <w:proofErr w:type="spellEnd"/>
      <w:r w:rsidRPr="00A41020">
        <w:rPr>
          <w:spacing w:val="-2"/>
          <w:szCs w:val="28"/>
        </w:rPr>
        <w:t xml:space="preserve"> </w:t>
      </w:r>
      <w:proofErr w:type="spellStart"/>
      <w:r w:rsidRPr="00A41020">
        <w:rPr>
          <w:spacing w:val="-2"/>
          <w:szCs w:val="28"/>
        </w:rPr>
        <w:t>đối</w:t>
      </w:r>
      <w:proofErr w:type="spellEnd"/>
      <w:r w:rsidRPr="00A41020">
        <w:rPr>
          <w:spacing w:val="-2"/>
          <w:szCs w:val="28"/>
        </w:rPr>
        <w:t xml:space="preserve"> </w:t>
      </w:r>
      <w:proofErr w:type="spellStart"/>
      <w:r w:rsidRPr="00A41020">
        <w:rPr>
          <w:spacing w:val="-2"/>
          <w:szCs w:val="28"/>
        </w:rPr>
        <w:t>với</w:t>
      </w:r>
      <w:proofErr w:type="spellEnd"/>
      <w:r w:rsidRPr="00A41020">
        <w:rPr>
          <w:spacing w:val="-2"/>
          <w:szCs w:val="28"/>
        </w:rPr>
        <w:t xml:space="preserve"> </w:t>
      </w:r>
      <w:proofErr w:type="spellStart"/>
      <w:r w:rsidRPr="00A41020">
        <w:rPr>
          <w:spacing w:val="-2"/>
          <w:szCs w:val="28"/>
        </w:rPr>
        <w:t>người</w:t>
      </w:r>
      <w:proofErr w:type="spellEnd"/>
      <w:r w:rsidRPr="00A41020">
        <w:rPr>
          <w:spacing w:val="-2"/>
          <w:szCs w:val="28"/>
        </w:rPr>
        <w:t xml:space="preserve"> </w:t>
      </w:r>
      <w:proofErr w:type="spellStart"/>
      <w:r w:rsidRPr="00A41020">
        <w:rPr>
          <w:spacing w:val="-2"/>
          <w:szCs w:val="28"/>
        </w:rPr>
        <w:t>điều</w:t>
      </w:r>
      <w:proofErr w:type="spellEnd"/>
      <w:r w:rsidRPr="00A41020">
        <w:rPr>
          <w:spacing w:val="-2"/>
          <w:szCs w:val="28"/>
        </w:rPr>
        <w:t xml:space="preserve"> </w:t>
      </w:r>
      <w:proofErr w:type="spellStart"/>
      <w:r w:rsidRPr="00A41020">
        <w:rPr>
          <w:spacing w:val="-2"/>
          <w:szCs w:val="28"/>
        </w:rPr>
        <w:t>khiển</w:t>
      </w:r>
      <w:proofErr w:type="spellEnd"/>
      <w:r w:rsidRPr="00A41020">
        <w:rPr>
          <w:spacing w:val="-2"/>
          <w:szCs w:val="28"/>
        </w:rPr>
        <w:t xml:space="preserve"> </w:t>
      </w:r>
      <w:proofErr w:type="spellStart"/>
      <w:r w:rsidRPr="00A41020">
        <w:rPr>
          <w:spacing w:val="-2"/>
          <w:szCs w:val="28"/>
        </w:rPr>
        <w:t>phương</w:t>
      </w:r>
      <w:proofErr w:type="spellEnd"/>
      <w:r w:rsidRPr="00A41020">
        <w:rPr>
          <w:spacing w:val="-2"/>
          <w:szCs w:val="28"/>
        </w:rPr>
        <w:t xml:space="preserve"> </w:t>
      </w:r>
      <w:proofErr w:type="spellStart"/>
      <w:r w:rsidRPr="00A41020">
        <w:rPr>
          <w:spacing w:val="-2"/>
          <w:szCs w:val="28"/>
        </w:rPr>
        <w:t>tiện</w:t>
      </w:r>
      <w:proofErr w:type="spellEnd"/>
      <w:r w:rsidRPr="00A41020">
        <w:rPr>
          <w:spacing w:val="-2"/>
          <w:szCs w:val="28"/>
        </w:rPr>
        <w:t xml:space="preserve"> vi </w:t>
      </w:r>
      <w:proofErr w:type="spellStart"/>
      <w:r w:rsidRPr="00A41020">
        <w:rPr>
          <w:spacing w:val="-2"/>
          <w:szCs w:val="28"/>
        </w:rPr>
        <w:t>phạm</w:t>
      </w:r>
      <w:proofErr w:type="spellEnd"/>
      <w:r w:rsidRPr="00A41020">
        <w:rPr>
          <w:spacing w:val="-2"/>
          <w:szCs w:val="28"/>
        </w:rPr>
        <w:t xml:space="preserve"> </w:t>
      </w:r>
      <w:proofErr w:type="spellStart"/>
      <w:r w:rsidRPr="00A41020">
        <w:rPr>
          <w:spacing w:val="-2"/>
          <w:szCs w:val="28"/>
        </w:rPr>
        <w:t>nồng</w:t>
      </w:r>
      <w:proofErr w:type="spellEnd"/>
      <w:r w:rsidRPr="00A41020">
        <w:rPr>
          <w:spacing w:val="-2"/>
          <w:szCs w:val="28"/>
        </w:rPr>
        <w:t xml:space="preserve"> </w:t>
      </w:r>
      <w:proofErr w:type="spellStart"/>
      <w:r w:rsidRPr="00A41020">
        <w:rPr>
          <w:spacing w:val="-2"/>
          <w:szCs w:val="28"/>
        </w:rPr>
        <w:t>độ</w:t>
      </w:r>
      <w:proofErr w:type="spellEnd"/>
      <w:r w:rsidRPr="00A41020">
        <w:rPr>
          <w:spacing w:val="-2"/>
          <w:szCs w:val="28"/>
        </w:rPr>
        <w:t xml:space="preserve">, </w:t>
      </w:r>
      <w:proofErr w:type="spellStart"/>
      <w:r w:rsidRPr="00A41020">
        <w:rPr>
          <w:spacing w:val="-2"/>
          <w:szCs w:val="28"/>
        </w:rPr>
        <w:t>số</w:t>
      </w:r>
      <w:proofErr w:type="spellEnd"/>
      <w:r w:rsidRPr="00A41020">
        <w:rPr>
          <w:spacing w:val="-2"/>
          <w:szCs w:val="28"/>
        </w:rPr>
        <w:t xml:space="preserve"> </w:t>
      </w:r>
      <w:proofErr w:type="spellStart"/>
      <w:r w:rsidRPr="00A41020">
        <w:rPr>
          <w:spacing w:val="-2"/>
          <w:szCs w:val="28"/>
        </w:rPr>
        <w:t>vụ</w:t>
      </w:r>
      <w:proofErr w:type="spellEnd"/>
      <w:r w:rsidRPr="00A41020">
        <w:rPr>
          <w:spacing w:val="-2"/>
          <w:szCs w:val="28"/>
        </w:rPr>
        <w:t xml:space="preserve"> tai </w:t>
      </w:r>
      <w:proofErr w:type="spellStart"/>
      <w:r w:rsidRPr="00A41020">
        <w:rPr>
          <w:spacing w:val="-2"/>
          <w:szCs w:val="28"/>
        </w:rPr>
        <w:t>nạn</w:t>
      </w:r>
      <w:proofErr w:type="spellEnd"/>
      <w:r w:rsidRPr="00A41020">
        <w:rPr>
          <w:spacing w:val="-2"/>
          <w:szCs w:val="28"/>
        </w:rPr>
        <w:t xml:space="preserve"> </w:t>
      </w:r>
      <w:proofErr w:type="spellStart"/>
      <w:r w:rsidRPr="00A41020">
        <w:rPr>
          <w:spacing w:val="-2"/>
          <w:szCs w:val="28"/>
        </w:rPr>
        <w:t>giao</w:t>
      </w:r>
      <w:proofErr w:type="spellEnd"/>
      <w:r w:rsidRPr="00A41020">
        <w:rPr>
          <w:spacing w:val="-2"/>
          <w:szCs w:val="28"/>
        </w:rPr>
        <w:t xml:space="preserve"> </w:t>
      </w:r>
      <w:proofErr w:type="spellStart"/>
      <w:r w:rsidRPr="00A41020">
        <w:rPr>
          <w:spacing w:val="-2"/>
          <w:szCs w:val="28"/>
        </w:rPr>
        <w:t>thông</w:t>
      </w:r>
      <w:proofErr w:type="spellEnd"/>
      <w:r w:rsidRPr="00A41020">
        <w:rPr>
          <w:spacing w:val="-2"/>
          <w:szCs w:val="28"/>
        </w:rPr>
        <w:t xml:space="preserve"> </w:t>
      </w:r>
      <w:proofErr w:type="spellStart"/>
      <w:r w:rsidRPr="00A41020">
        <w:rPr>
          <w:spacing w:val="-2"/>
          <w:szCs w:val="28"/>
        </w:rPr>
        <w:lastRenderedPageBreak/>
        <w:t>liên</w:t>
      </w:r>
      <w:proofErr w:type="spellEnd"/>
      <w:r w:rsidRPr="00A41020">
        <w:rPr>
          <w:spacing w:val="-2"/>
          <w:szCs w:val="28"/>
        </w:rPr>
        <w:t xml:space="preserve"> </w:t>
      </w:r>
      <w:proofErr w:type="spellStart"/>
      <w:r w:rsidRPr="00A41020">
        <w:rPr>
          <w:spacing w:val="-2"/>
          <w:szCs w:val="28"/>
        </w:rPr>
        <w:t>quan</w:t>
      </w:r>
      <w:proofErr w:type="spellEnd"/>
      <w:r w:rsidRPr="00A41020">
        <w:rPr>
          <w:spacing w:val="-2"/>
          <w:szCs w:val="28"/>
        </w:rPr>
        <w:t xml:space="preserve"> </w:t>
      </w:r>
      <w:proofErr w:type="spellStart"/>
      <w:r w:rsidRPr="00A41020">
        <w:rPr>
          <w:spacing w:val="-2"/>
          <w:szCs w:val="28"/>
        </w:rPr>
        <w:t>đến</w:t>
      </w:r>
      <w:proofErr w:type="spellEnd"/>
      <w:r w:rsidRPr="00A41020">
        <w:rPr>
          <w:spacing w:val="-2"/>
          <w:szCs w:val="28"/>
        </w:rPr>
        <w:t xml:space="preserve"> </w:t>
      </w:r>
      <w:proofErr w:type="spellStart"/>
      <w:r w:rsidRPr="00A41020">
        <w:rPr>
          <w:spacing w:val="-2"/>
          <w:szCs w:val="28"/>
        </w:rPr>
        <w:t>sử</w:t>
      </w:r>
      <w:proofErr w:type="spellEnd"/>
      <w:r w:rsidRPr="00A41020">
        <w:rPr>
          <w:spacing w:val="-2"/>
          <w:szCs w:val="28"/>
        </w:rPr>
        <w:t xml:space="preserve"> </w:t>
      </w:r>
      <w:proofErr w:type="spellStart"/>
      <w:r w:rsidRPr="00A41020">
        <w:rPr>
          <w:spacing w:val="-2"/>
          <w:szCs w:val="28"/>
        </w:rPr>
        <w:t>dụng</w:t>
      </w:r>
      <w:proofErr w:type="spellEnd"/>
      <w:r w:rsidRPr="00A41020">
        <w:rPr>
          <w:spacing w:val="-2"/>
          <w:szCs w:val="28"/>
        </w:rPr>
        <w:t xml:space="preserve"> </w:t>
      </w:r>
      <w:proofErr w:type="spellStart"/>
      <w:r w:rsidRPr="00A41020">
        <w:rPr>
          <w:spacing w:val="-2"/>
          <w:szCs w:val="28"/>
        </w:rPr>
        <w:t>rượu</w:t>
      </w:r>
      <w:proofErr w:type="spellEnd"/>
      <w:r w:rsidRPr="00A41020">
        <w:rPr>
          <w:spacing w:val="-2"/>
          <w:szCs w:val="28"/>
        </w:rPr>
        <w:t xml:space="preserve"> </w:t>
      </w:r>
      <w:proofErr w:type="spellStart"/>
      <w:r w:rsidRPr="00A41020">
        <w:rPr>
          <w:spacing w:val="-2"/>
          <w:szCs w:val="28"/>
        </w:rPr>
        <w:t>bia</w:t>
      </w:r>
      <w:proofErr w:type="spellEnd"/>
      <w:r w:rsidRPr="00A41020">
        <w:rPr>
          <w:spacing w:val="-2"/>
          <w:szCs w:val="28"/>
        </w:rPr>
        <w:t xml:space="preserve"> </w:t>
      </w:r>
      <w:proofErr w:type="spellStart"/>
      <w:r w:rsidRPr="00A41020">
        <w:rPr>
          <w:spacing w:val="-2"/>
          <w:szCs w:val="28"/>
        </w:rPr>
        <w:t>giảm</w:t>
      </w:r>
      <w:proofErr w:type="spellEnd"/>
      <w:r w:rsidRPr="00A41020">
        <w:rPr>
          <w:spacing w:val="-2"/>
          <w:szCs w:val="28"/>
        </w:rPr>
        <w:t xml:space="preserve"> 25% </w:t>
      </w:r>
      <w:proofErr w:type="spellStart"/>
      <w:r w:rsidRPr="00A41020">
        <w:rPr>
          <w:spacing w:val="-2"/>
          <w:szCs w:val="28"/>
        </w:rPr>
        <w:t>số</w:t>
      </w:r>
      <w:proofErr w:type="spellEnd"/>
      <w:r w:rsidRPr="00A41020">
        <w:rPr>
          <w:spacing w:val="-2"/>
          <w:szCs w:val="28"/>
        </w:rPr>
        <w:t xml:space="preserve"> </w:t>
      </w:r>
      <w:proofErr w:type="spellStart"/>
      <w:r w:rsidRPr="00A41020">
        <w:rPr>
          <w:spacing w:val="-2"/>
          <w:szCs w:val="28"/>
        </w:rPr>
        <w:t>vụ</w:t>
      </w:r>
      <w:proofErr w:type="spellEnd"/>
      <w:r w:rsidRPr="00A41020">
        <w:rPr>
          <w:spacing w:val="-2"/>
          <w:szCs w:val="28"/>
        </w:rPr>
        <w:t xml:space="preserve">, 50% </w:t>
      </w:r>
      <w:proofErr w:type="spellStart"/>
      <w:r w:rsidRPr="00A41020">
        <w:rPr>
          <w:spacing w:val="-2"/>
          <w:szCs w:val="28"/>
        </w:rPr>
        <w:t>số</w:t>
      </w:r>
      <w:proofErr w:type="spellEnd"/>
      <w:r w:rsidRPr="00A41020">
        <w:rPr>
          <w:spacing w:val="-2"/>
          <w:szCs w:val="28"/>
        </w:rPr>
        <w:t xml:space="preserve"> </w:t>
      </w:r>
      <w:proofErr w:type="spellStart"/>
      <w:r w:rsidRPr="00A41020">
        <w:rPr>
          <w:spacing w:val="-2"/>
          <w:szCs w:val="28"/>
        </w:rPr>
        <w:t>người</w:t>
      </w:r>
      <w:proofErr w:type="spellEnd"/>
      <w:r w:rsidRPr="00A41020">
        <w:rPr>
          <w:spacing w:val="-2"/>
          <w:szCs w:val="28"/>
        </w:rPr>
        <w:t xml:space="preserve"> </w:t>
      </w:r>
      <w:proofErr w:type="spellStart"/>
      <w:r w:rsidRPr="00A41020">
        <w:rPr>
          <w:spacing w:val="-2"/>
          <w:szCs w:val="28"/>
        </w:rPr>
        <w:t>chết</w:t>
      </w:r>
      <w:proofErr w:type="spellEnd"/>
      <w:r w:rsidRPr="00A41020">
        <w:rPr>
          <w:spacing w:val="-2"/>
          <w:szCs w:val="28"/>
        </w:rPr>
        <w:t xml:space="preserve">, 22% </w:t>
      </w:r>
      <w:proofErr w:type="spellStart"/>
      <w:r w:rsidRPr="00A41020">
        <w:rPr>
          <w:spacing w:val="-2"/>
          <w:szCs w:val="28"/>
        </w:rPr>
        <w:t>số</w:t>
      </w:r>
      <w:proofErr w:type="spellEnd"/>
      <w:r w:rsidRPr="00A41020">
        <w:rPr>
          <w:spacing w:val="-2"/>
          <w:szCs w:val="28"/>
        </w:rPr>
        <w:t xml:space="preserve"> </w:t>
      </w:r>
      <w:proofErr w:type="spellStart"/>
      <w:r w:rsidRPr="00A41020">
        <w:rPr>
          <w:spacing w:val="-2"/>
          <w:szCs w:val="28"/>
        </w:rPr>
        <w:t>người</w:t>
      </w:r>
      <w:proofErr w:type="spellEnd"/>
      <w:r w:rsidRPr="00A41020">
        <w:rPr>
          <w:spacing w:val="-2"/>
          <w:szCs w:val="28"/>
        </w:rPr>
        <w:t xml:space="preserve"> </w:t>
      </w:r>
      <w:proofErr w:type="spellStart"/>
      <w:r w:rsidRPr="00A41020">
        <w:rPr>
          <w:spacing w:val="-2"/>
          <w:szCs w:val="28"/>
        </w:rPr>
        <w:t>bị</w:t>
      </w:r>
      <w:proofErr w:type="spellEnd"/>
      <w:r w:rsidRPr="00A41020">
        <w:rPr>
          <w:spacing w:val="-2"/>
          <w:szCs w:val="28"/>
        </w:rPr>
        <w:t xml:space="preserve"> </w:t>
      </w:r>
      <w:proofErr w:type="spellStart"/>
      <w:r w:rsidRPr="00A41020">
        <w:rPr>
          <w:spacing w:val="-2"/>
          <w:szCs w:val="28"/>
        </w:rPr>
        <w:t>thương</w:t>
      </w:r>
      <w:proofErr w:type="spellEnd"/>
      <w:r w:rsidRPr="00A41020">
        <w:rPr>
          <w:spacing w:val="-2"/>
          <w:szCs w:val="28"/>
        </w:rPr>
        <w:t xml:space="preserve"> so </w:t>
      </w:r>
      <w:proofErr w:type="spellStart"/>
      <w:r w:rsidRPr="00A41020">
        <w:rPr>
          <w:spacing w:val="-2"/>
          <w:szCs w:val="28"/>
        </w:rPr>
        <w:t>với</w:t>
      </w:r>
      <w:proofErr w:type="spellEnd"/>
      <w:r w:rsidRPr="00A41020">
        <w:rPr>
          <w:spacing w:val="-2"/>
          <w:szCs w:val="28"/>
        </w:rPr>
        <w:t xml:space="preserve"> </w:t>
      </w:r>
      <w:proofErr w:type="spellStart"/>
      <w:r w:rsidRPr="00A41020">
        <w:rPr>
          <w:spacing w:val="-2"/>
          <w:szCs w:val="28"/>
        </w:rPr>
        <w:t>cùng</w:t>
      </w:r>
      <w:proofErr w:type="spellEnd"/>
      <w:r w:rsidRPr="00A41020">
        <w:rPr>
          <w:spacing w:val="-2"/>
          <w:szCs w:val="28"/>
        </w:rPr>
        <w:t xml:space="preserve"> </w:t>
      </w:r>
      <w:proofErr w:type="spellStart"/>
      <w:r w:rsidRPr="00A41020">
        <w:rPr>
          <w:spacing w:val="-2"/>
          <w:szCs w:val="28"/>
        </w:rPr>
        <w:t>kỳ</w:t>
      </w:r>
      <w:proofErr w:type="spellEnd"/>
      <w:r w:rsidRPr="00A41020">
        <w:rPr>
          <w:spacing w:val="-2"/>
          <w:szCs w:val="28"/>
        </w:rPr>
        <w:t xml:space="preserve"> </w:t>
      </w:r>
      <w:proofErr w:type="spellStart"/>
      <w:r w:rsidRPr="00A41020">
        <w:rPr>
          <w:spacing w:val="-2"/>
          <w:szCs w:val="28"/>
        </w:rPr>
        <w:t>năm</w:t>
      </w:r>
      <w:proofErr w:type="spellEnd"/>
      <w:r w:rsidRPr="00A41020">
        <w:rPr>
          <w:spacing w:val="-2"/>
          <w:szCs w:val="28"/>
        </w:rPr>
        <w:t xml:space="preserve"> 2022. Do </w:t>
      </w:r>
      <w:proofErr w:type="spellStart"/>
      <w:r w:rsidRPr="00A41020">
        <w:rPr>
          <w:spacing w:val="-2"/>
          <w:szCs w:val="28"/>
        </w:rPr>
        <w:t>đó</w:t>
      </w:r>
      <w:proofErr w:type="spellEnd"/>
      <w:r w:rsidRPr="00A41020">
        <w:rPr>
          <w:spacing w:val="-2"/>
          <w:szCs w:val="28"/>
        </w:rPr>
        <w:t xml:space="preserve">, </w:t>
      </w:r>
      <w:proofErr w:type="spellStart"/>
      <w:r w:rsidRPr="00A41020">
        <w:rPr>
          <w:spacing w:val="-2"/>
          <w:szCs w:val="28"/>
        </w:rPr>
        <w:t>cần</w:t>
      </w:r>
      <w:proofErr w:type="spellEnd"/>
      <w:r w:rsidRPr="00A41020">
        <w:rPr>
          <w:spacing w:val="-2"/>
          <w:szCs w:val="28"/>
        </w:rPr>
        <w:t xml:space="preserve"> </w:t>
      </w:r>
      <w:proofErr w:type="spellStart"/>
      <w:r w:rsidRPr="00A41020">
        <w:rPr>
          <w:spacing w:val="-2"/>
          <w:szCs w:val="28"/>
        </w:rPr>
        <w:t>tiếp</w:t>
      </w:r>
      <w:proofErr w:type="spellEnd"/>
      <w:r w:rsidRPr="00A41020">
        <w:rPr>
          <w:spacing w:val="-2"/>
          <w:szCs w:val="28"/>
        </w:rPr>
        <w:t xml:space="preserve"> </w:t>
      </w:r>
      <w:proofErr w:type="spellStart"/>
      <w:r w:rsidRPr="00A41020">
        <w:rPr>
          <w:spacing w:val="-2"/>
          <w:szCs w:val="28"/>
        </w:rPr>
        <w:t>tục</w:t>
      </w:r>
      <w:proofErr w:type="spellEnd"/>
      <w:r w:rsidRPr="00A41020">
        <w:rPr>
          <w:spacing w:val="-2"/>
          <w:szCs w:val="28"/>
        </w:rPr>
        <w:t xml:space="preserve"> </w:t>
      </w:r>
      <w:proofErr w:type="spellStart"/>
      <w:r w:rsidRPr="00A41020">
        <w:rPr>
          <w:spacing w:val="-2"/>
          <w:szCs w:val="28"/>
        </w:rPr>
        <w:t>duy</w:t>
      </w:r>
      <w:proofErr w:type="spellEnd"/>
      <w:r w:rsidRPr="00A41020">
        <w:rPr>
          <w:spacing w:val="-2"/>
          <w:szCs w:val="28"/>
        </w:rPr>
        <w:t xml:space="preserve"> </w:t>
      </w:r>
      <w:proofErr w:type="spellStart"/>
      <w:r w:rsidRPr="00A41020">
        <w:rPr>
          <w:spacing w:val="-2"/>
          <w:szCs w:val="28"/>
        </w:rPr>
        <w:t>trì</w:t>
      </w:r>
      <w:proofErr w:type="spellEnd"/>
      <w:r w:rsidRPr="00A41020">
        <w:rPr>
          <w:spacing w:val="-2"/>
          <w:szCs w:val="28"/>
        </w:rPr>
        <w:t xml:space="preserve"> </w:t>
      </w:r>
      <w:proofErr w:type="spellStart"/>
      <w:r w:rsidRPr="00A41020">
        <w:rPr>
          <w:spacing w:val="-2"/>
          <w:szCs w:val="28"/>
        </w:rPr>
        <w:t>việc</w:t>
      </w:r>
      <w:proofErr w:type="spellEnd"/>
      <w:r w:rsidRPr="00A41020">
        <w:rPr>
          <w:spacing w:val="-2"/>
          <w:szCs w:val="28"/>
        </w:rPr>
        <w:t xml:space="preserve"> </w:t>
      </w:r>
      <w:proofErr w:type="spellStart"/>
      <w:r w:rsidRPr="00A41020">
        <w:rPr>
          <w:spacing w:val="-2"/>
          <w:szCs w:val="28"/>
        </w:rPr>
        <w:t>kiểm</w:t>
      </w:r>
      <w:proofErr w:type="spellEnd"/>
      <w:r w:rsidRPr="00A41020">
        <w:rPr>
          <w:spacing w:val="-2"/>
          <w:szCs w:val="28"/>
        </w:rPr>
        <w:t xml:space="preserve"> </w:t>
      </w:r>
      <w:proofErr w:type="spellStart"/>
      <w:r w:rsidRPr="00A41020">
        <w:rPr>
          <w:spacing w:val="-2"/>
          <w:szCs w:val="28"/>
        </w:rPr>
        <w:t>soát</w:t>
      </w:r>
      <w:proofErr w:type="spellEnd"/>
      <w:r w:rsidRPr="00A41020">
        <w:rPr>
          <w:spacing w:val="-2"/>
          <w:szCs w:val="28"/>
        </w:rPr>
        <w:t xml:space="preserve">, </w:t>
      </w:r>
      <w:proofErr w:type="spellStart"/>
      <w:r w:rsidRPr="00A41020">
        <w:rPr>
          <w:spacing w:val="-2"/>
          <w:szCs w:val="28"/>
        </w:rPr>
        <w:t>xử</w:t>
      </w:r>
      <w:proofErr w:type="spellEnd"/>
      <w:r w:rsidRPr="00A41020">
        <w:rPr>
          <w:spacing w:val="-2"/>
          <w:szCs w:val="28"/>
        </w:rPr>
        <w:t xml:space="preserve"> </w:t>
      </w:r>
      <w:proofErr w:type="spellStart"/>
      <w:r w:rsidRPr="00A41020">
        <w:rPr>
          <w:spacing w:val="-2"/>
          <w:szCs w:val="28"/>
        </w:rPr>
        <w:t>lý</w:t>
      </w:r>
      <w:proofErr w:type="spellEnd"/>
      <w:r w:rsidRPr="00A41020">
        <w:rPr>
          <w:spacing w:val="-2"/>
          <w:szCs w:val="28"/>
        </w:rPr>
        <w:t xml:space="preserve"> </w:t>
      </w:r>
      <w:proofErr w:type="spellStart"/>
      <w:r w:rsidRPr="00A41020">
        <w:rPr>
          <w:spacing w:val="-2"/>
          <w:szCs w:val="28"/>
        </w:rPr>
        <w:t>quyết</w:t>
      </w:r>
      <w:proofErr w:type="spellEnd"/>
      <w:r w:rsidRPr="00A41020">
        <w:rPr>
          <w:spacing w:val="-2"/>
          <w:szCs w:val="28"/>
        </w:rPr>
        <w:t xml:space="preserve"> </w:t>
      </w:r>
      <w:proofErr w:type="spellStart"/>
      <w:r w:rsidRPr="00A41020">
        <w:rPr>
          <w:spacing w:val="-2"/>
          <w:szCs w:val="28"/>
        </w:rPr>
        <w:t>liệt</w:t>
      </w:r>
      <w:proofErr w:type="spellEnd"/>
      <w:r w:rsidRPr="00A41020">
        <w:rPr>
          <w:spacing w:val="-2"/>
          <w:szCs w:val="28"/>
        </w:rPr>
        <w:t xml:space="preserve">, </w:t>
      </w:r>
      <w:proofErr w:type="spellStart"/>
      <w:r w:rsidRPr="00A41020">
        <w:rPr>
          <w:spacing w:val="-2"/>
          <w:szCs w:val="28"/>
        </w:rPr>
        <w:t>phát</w:t>
      </w:r>
      <w:proofErr w:type="spellEnd"/>
      <w:r w:rsidRPr="00A41020">
        <w:rPr>
          <w:spacing w:val="-2"/>
          <w:szCs w:val="28"/>
        </w:rPr>
        <w:t xml:space="preserve"> </w:t>
      </w:r>
      <w:proofErr w:type="spellStart"/>
      <w:r w:rsidRPr="00A41020">
        <w:rPr>
          <w:spacing w:val="-2"/>
          <w:szCs w:val="28"/>
        </w:rPr>
        <w:t>huy</w:t>
      </w:r>
      <w:proofErr w:type="spellEnd"/>
      <w:r w:rsidRPr="00A41020">
        <w:rPr>
          <w:spacing w:val="-2"/>
          <w:szCs w:val="28"/>
        </w:rPr>
        <w:t xml:space="preserve"> </w:t>
      </w:r>
      <w:proofErr w:type="spellStart"/>
      <w:r w:rsidRPr="00A41020">
        <w:rPr>
          <w:spacing w:val="-2"/>
          <w:szCs w:val="28"/>
        </w:rPr>
        <w:t>hiệu</w:t>
      </w:r>
      <w:proofErr w:type="spellEnd"/>
      <w:r w:rsidRPr="00A41020">
        <w:rPr>
          <w:spacing w:val="-2"/>
          <w:szCs w:val="28"/>
        </w:rPr>
        <w:t xml:space="preserve"> </w:t>
      </w:r>
      <w:proofErr w:type="spellStart"/>
      <w:r w:rsidRPr="00A41020">
        <w:rPr>
          <w:spacing w:val="-2"/>
          <w:szCs w:val="28"/>
        </w:rPr>
        <w:t>quả</w:t>
      </w:r>
      <w:proofErr w:type="spellEnd"/>
      <w:r w:rsidRPr="00A41020">
        <w:rPr>
          <w:spacing w:val="-2"/>
          <w:szCs w:val="28"/>
        </w:rPr>
        <w:t xml:space="preserve"> </w:t>
      </w:r>
      <w:proofErr w:type="spellStart"/>
      <w:r w:rsidRPr="00A41020">
        <w:rPr>
          <w:spacing w:val="-2"/>
          <w:szCs w:val="28"/>
        </w:rPr>
        <w:t>hơn</w:t>
      </w:r>
      <w:proofErr w:type="spellEnd"/>
      <w:r w:rsidRPr="00A41020">
        <w:rPr>
          <w:spacing w:val="-2"/>
          <w:szCs w:val="28"/>
        </w:rPr>
        <w:t xml:space="preserve"> </w:t>
      </w:r>
      <w:proofErr w:type="spellStart"/>
      <w:r w:rsidRPr="00A41020">
        <w:rPr>
          <w:spacing w:val="-2"/>
          <w:szCs w:val="28"/>
        </w:rPr>
        <w:t>nữa</w:t>
      </w:r>
      <w:proofErr w:type="spellEnd"/>
      <w:r w:rsidRPr="00A41020">
        <w:rPr>
          <w:spacing w:val="-2"/>
          <w:szCs w:val="28"/>
        </w:rPr>
        <w:t xml:space="preserve"> </w:t>
      </w:r>
      <w:proofErr w:type="spellStart"/>
      <w:r w:rsidRPr="00A41020">
        <w:rPr>
          <w:spacing w:val="-2"/>
          <w:szCs w:val="28"/>
        </w:rPr>
        <w:t>của</w:t>
      </w:r>
      <w:proofErr w:type="spellEnd"/>
      <w:r w:rsidRPr="00A41020">
        <w:rPr>
          <w:spacing w:val="-2"/>
          <w:szCs w:val="28"/>
        </w:rPr>
        <w:t xml:space="preserve"> </w:t>
      </w:r>
      <w:proofErr w:type="spellStart"/>
      <w:r w:rsidRPr="00A41020">
        <w:rPr>
          <w:spacing w:val="-2"/>
          <w:szCs w:val="28"/>
        </w:rPr>
        <w:t>chủ</w:t>
      </w:r>
      <w:proofErr w:type="spellEnd"/>
      <w:r w:rsidRPr="00A41020">
        <w:rPr>
          <w:spacing w:val="-2"/>
          <w:szCs w:val="28"/>
        </w:rPr>
        <w:t xml:space="preserve"> </w:t>
      </w:r>
      <w:proofErr w:type="spellStart"/>
      <w:r w:rsidRPr="00A41020">
        <w:rPr>
          <w:spacing w:val="-2"/>
          <w:szCs w:val="28"/>
        </w:rPr>
        <w:t>trương</w:t>
      </w:r>
      <w:proofErr w:type="spellEnd"/>
      <w:r w:rsidRPr="00A41020">
        <w:rPr>
          <w:spacing w:val="-2"/>
          <w:szCs w:val="28"/>
        </w:rPr>
        <w:t xml:space="preserve"> </w:t>
      </w:r>
      <w:proofErr w:type="spellStart"/>
      <w:r w:rsidRPr="00A41020">
        <w:rPr>
          <w:spacing w:val="-2"/>
          <w:szCs w:val="28"/>
        </w:rPr>
        <w:t>này</w:t>
      </w:r>
      <w:proofErr w:type="spellEnd"/>
      <w:r w:rsidRPr="00A41020">
        <w:rPr>
          <w:spacing w:val="-2"/>
          <w:szCs w:val="28"/>
        </w:rPr>
        <w:t>.</w:t>
      </w:r>
    </w:p>
    <w:p w14:paraId="58B7E071" w14:textId="77777777" w:rsidR="00D0719C" w:rsidRPr="00A41020" w:rsidRDefault="00D0719C" w:rsidP="00A41020">
      <w:pPr>
        <w:pStyle w:val="content"/>
        <w:spacing w:before="80" w:beforeAutospacing="0" w:after="80" w:afterAutospacing="0"/>
        <w:ind w:firstLine="432"/>
        <w:jc w:val="both"/>
        <w:rPr>
          <w:rFonts w:ascii="Times New Roman" w:hAnsi="Times New Roman"/>
          <w:sz w:val="28"/>
          <w:szCs w:val="28"/>
        </w:rPr>
      </w:pPr>
      <w:r w:rsidRPr="00A41020">
        <w:rPr>
          <w:rFonts w:ascii="Times New Roman" w:hAnsi="Times New Roman"/>
          <w:sz w:val="28"/>
          <w:szCs w:val="28"/>
        </w:rPr>
        <w:t xml:space="preserve">+ </w:t>
      </w:r>
      <w:proofErr w:type="spellStart"/>
      <w:r w:rsidRPr="00A41020">
        <w:rPr>
          <w:rFonts w:ascii="Times New Roman" w:hAnsi="Times New Roman"/>
          <w:sz w:val="28"/>
          <w:szCs w:val="28"/>
        </w:rPr>
        <w:t>Sử</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dụng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rượu</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bia</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khi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lái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xe</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là</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vấn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đề</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xã</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hội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không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chỉ</w:t>
      </w:r>
      <w:proofErr w:type="spellEnd"/>
      <w:r w:rsidRPr="00A41020">
        <w:rPr>
          <w:rFonts w:ascii="Times New Roman" w:hAnsi="Times New Roman"/>
          <w:sz w:val="28"/>
          <w:szCs w:val="28"/>
        </w:rPr>
        <w:t xml:space="preserve"> ở Việt Nam </w:t>
      </w:r>
      <w:proofErr w:type="spellStart"/>
      <w:r w:rsidRPr="00A41020">
        <w:rPr>
          <w:rFonts w:ascii="Times New Roman" w:hAnsi="Times New Roman"/>
          <w:sz w:val="28"/>
          <w:szCs w:val="28"/>
        </w:rPr>
        <w:t>mà</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cả</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trên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thế</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giới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Hiện</w:t>
      </w:r>
      <w:proofErr w:type="spellEnd"/>
      <w:r w:rsidRPr="00A41020">
        <w:rPr>
          <w:rFonts w:ascii="Times New Roman" w:hAnsi="Times New Roman"/>
          <w:sz w:val="28"/>
          <w:szCs w:val="28"/>
        </w:rPr>
        <w:t xml:space="preserve"> nay, </w:t>
      </w:r>
      <w:proofErr w:type="spellStart"/>
      <w:r w:rsidRPr="00A41020">
        <w:rPr>
          <w:rFonts w:ascii="Times New Roman" w:hAnsi="Times New Roman"/>
          <w:sz w:val="28"/>
          <w:szCs w:val="28"/>
        </w:rPr>
        <w:t>các</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quốc</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gia</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trên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thế</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giới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quy</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định</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xử</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lý</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rất</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nghiêm</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khắc</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đối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với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người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điều</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khiển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phương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tiện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có</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nồng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độ</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cồn</w:t>
      </w:r>
      <w:proofErr w:type="spellEnd"/>
      <w:r w:rsidRPr="00A41020">
        <w:rPr>
          <w:rFonts w:ascii="Times New Roman" w:hAnsi="Times New Roman"/>
          <w:sz w:val="28"/>
          <w:szCs w:val="28"/>
        </w:rPr>
        <w:t xml:space="preserve">, chia </w:t>
      </w:r>
      <w:proofErr w:type="spellStart"/>
      <w:r w:rsidRPr="00A41020">
        <w:rPr>
          <w:rFonts w:ascii="Times New Roman" w:hAnsi="Times New Roman"/>
          <w:sz w:val="28"/>
          <w:szCs w:val="28"/>
        </w:rPr>
        <w:t>làm</w:t>
      </w:r>
      <w:proofErr w:type="spellEnd"/>
      <w:r w:rsidRPr="00A41020">
        <w:rPr>
          <w:rFonts w:ascii="Times New Roman" w:hAnsi="Times New Roman"/>
          <w:sz w:val="28"/>
          <w:szCs w:val="28"/>
        </w:rPr>
        <w:t xml:space="preserve"> 02 </w:t>
      </w:r>
      <w:proofErr w:type="spellStart"/>
      <w:r w:rsidRPr="00A41020">
        <w:rPr>
          <w:rFonts w:ascii="Times New Roman" w:hAnsi="Times New Roman"/>
          <w:sz w:val="28"/>
          <w:szCs w:val="28"/>
        </w:rPr>
        <w:t>nhóm</w:t>
      </w:r>
      <w:proofErr w:type="spellEnd"/>
      <w:r w:rsidRPr="00A41020">
        <w:rPr>
          <w:rFonts w:ascii="Times New Roman" w:hAnsi="Times New Roman"/>
          <w:sz w:val="28"/>
          <w:szCs w:val="28"/>
        </w:rPr>
        <w:t xml:space="preserve">: </w:t>
      </w:r>
      <w:proofErr w:type="spellStart"/>
      <w:r w:rsidRPr="00A41020">
        <w:rPr>
          <w:rFonts w:ascii="Times New Roman" w:hAnsi="Times New Roman"/>
          <w:i/>
          <w:sz w:val="28"/>
          <w:szCs w:val="28"/>
        </w:rPr>
        <w:t>Nhóm</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các</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quốc</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gia</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nghiêm</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cấm</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tuyệt</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đối</w:t>
      </w:r>
      <w:proofErr w:type="spellEnd"/>
      <w:r w:rsidRPr="00A41020">
        <w:rPr>
          <w:rFonts w:ascii="Times New Roman" w:hAnsi="Times New Roman"/>
          <w:i/>
          <w:sz w:val="28"/>
          <w:szCs w:val="28"/>
        </w:rPr>
        <w:t xml:space="preserve"> vi </w:t>
      </w:r>
      <w:proofErr w:type="spellStart"/>
      <w:r w:rsidRPr="00A41020">
        <w:rPr>
          <w:rFonts w:ascii="Times New Roman" w:hAnsi="Times New Roman"/>
          <w:i/>
          <w:sz w:val="28"/>
          <w:szCs w:val="28"/>
        </w:rPr>
        <w:t>phạm</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nồng</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độ</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cồn</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và</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Nhóm</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các</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quốc</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gia</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quy</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định</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về</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ngưỡng</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nồng</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độ</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cồn</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trong</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máu</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trong</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hơi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thở</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được</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phép</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đối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với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người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lái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xe</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theo</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đối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tượng</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Mức</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chuẩn</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Người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lái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xe</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thương</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mại</w:t>
      </w:r>
      <w:proofErr w:type="spellEnd"/>
      <w:r w:rsidRPr="00A41020">
        <w:rPr>
          <w:rFonts w:ascii="Times New Roman" w:hAnsi="Times New Roman"/>
          <w:i/>
          <w:sz w:val="28"/>
          <w:szCs w:val="28"/>
        </w:rPr>
        <w:t xml:space="preserve"> (taxi, </w:t>
      </w:r>
      <w:proofErr w:type="spellStart"/>
      <w:r w:rsidRPr="00A41020">
        <w:rPr>
          <w:rFonts w:ascii="Times New Roman" w:hAnsi="Times New Roman"/>
          <w:i/>
          <w:sz w:val="28"/>
          <w:szCs w:val="28"/>
        </w:rPr>
        <w:t>xe</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buýt</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lái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xe</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thuê</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và</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người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mới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lái</w:t>
      </w:r>
      <w:proofErr w:type="spellEnd"/>
      <w:r w:rsidRPr="00A41020">
        <w:rPr>
          <w:rFonts w:ascii="Times New Roman" w:hAnsi="Times New Roman"/>
          <w:i/>
          <w:sz w:val="28"/>
          <w:szCs w:val="28"/>
        </w:rPr>
        <w:t xml:space="preserve"> </w:t>
      </w:r>
      <w:proofErr w:type="spellStart"/>
      <w:r w:rsidRPr="00A41020">
        <w:rPr>
          <w:rFonts w:ascii="Times New Roman" w:hAnsi="Times New Roman"/>
          <w:i/>
          <w:sz w:val="28"/>
          <w:szCs w:val="28"/>
        </w:rPr>
        <w:t>xe</w:t>
      </w:r>
      <w:proofErr w:type="spellEnd"/>
      <w:r w:rsidRPr="00A41020">
        <w:rPr>
          <w:rFonts w:ascii="Times New Roman" w:hAnsi="Times New Roman"/>
          <w:i/>
          <w:sz w:val="28"/>
          <w:szCs w:val="28"/>
        </w:rPr>
        <w:t xml:space="preserve">. </w:t>
      </w:r>
      <w:r w:rsidRPr="00A41020">
        <w:rPr>
          <w:rFonts w:ascii="Times New Roman" w:hAnsi="Times New Roman"/>
          <w:sz w:val="28"/>
          <w:szCs w:val="28"/>
        </w:rPr>
        <w:t xml:space="preserve">Tuy </w:t>
      </w:r>
      <w:proofErr w:type="spellStart"/>
      <w:r w:rsidRPr="00A41020">
        <w:rPr>
          <w:rFonts w:ascii="Times New Roman" w:hAnsi="Times New Roman"/>
          <w:sz w:val="28"/>
          <w:szCs w:val="28"/>
        </w:rPr>
        <w:t>nhiên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trong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điều</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kiện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văn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hóa</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và</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giao</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thông</w:t>
      </w:r>
      <w:proofErr w:type="spellEnd"/>
      <w:r w:rsidRPr="00A41020">
        <w:rPr>
          <w:rFonts w:ascii="Times New Roman" w:hAnsi="Times New Roman"/>
          <w:sz w:val="28"/>
          <w:szCs w:val="28"/>
        </w:rPr>
        <w:t xml:space="preserve"> ở Việt Nam </w:t>
      </w:r>
      <w:proofErr w:type="spellStart"/>
      <w:r w:rsidRPr="00A41020">
        <w:rPr>
          <w:rFonts w:ascii="Times New Roman" w:hAnsi="Times New Roman"/>
          <w:sz w:val="28"/>
          <w:szCs w:val="28"/>
        </w:rPr>
        <w:t>hiện</w:t>
      </w:r>
      <w:proofErr w:type="spellEnd"/>
      <w:r w:rsidRPr="00A41020">
        <w:rPr>
          <w:rFonts w:ascii="Times New Roman" w:hAnsi="Times New Roman"/>
          <w:sz w:val="28"/>
          <w:szCs w:val="28"/>
        </w:rPr>
        <w:t xml:space="preserve"> nay </w:t>
      </w:r>
      <w:proofErr w:type="spellStart"/>
      <w:r w:rsidRPr="00A41020">
        <w:rPr>
          <w:rFonts w:ascii="Times New Roman" w:hAnsi="Times New Roman"/>
          <w:sz w:val="28"/>
          <w:szCs w:val="28"/>
        </w:rPr>
        <w:t>thực</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sự</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rất</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cần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nồng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độ</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cồn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bằng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không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khi</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điều</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khiển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phương</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tiện</w:t>
      </w:r>
      <w:proofErr w:type="spellEnd"/>
      <w:r w:rsidRPr="00A41020">
        <w:rPr>
          <w:rFonts w:ascii="Times New Roman" w:hAnsi="Times New Roman"/>
          <w:sz w:val="28"/>
          <w:szCs w:val="28"/>
        </w:rPr>
        <w:t xml:space="preserve">, </w:t>
      </w:r>
      <w:proofErr w:type="spellStart"/>
      <w:r w:rsidRPr="00A41020">
        <w:rPr>
          <w:rFonts w:ascii="Times New Roman" w:hAnsi="Times New Roman"/>
          <w:sz w:val="28"/>
          <w:szCs w:val="28"/>
        </w:rPr>
        <w:t>vì</w:t>
      </w:r>
      <w:proofErr w:type="spellEnd"/>
      <w:r w:rsidRPr="00A41020">
        <w:rPr>
          <w:rFonts w:ascii="Times New Roman" w:hAnsi="Times New Roman"/>
          <w:sz w:val="28"/>
          <w:szCs w:val="28"/>
        </w:rPr>
        <w:t>:</w:t>
      </w:r>
    </w:p>
    <w:p w14:paraId="212A27B1" w14:textId="77777777" w:rsidR="00D0719C" w:rsidRPr="00A41020" w:rsidRDefault="00D0719C" w:rsidP="00A41020">
      <w:pPr>
        <w:spacing w:before="80" w:after="80"/>
        <w:ind w:firstLine="432"/>
        <w:jc w:val="both"/>
        <w:rPr>
          <w:szCs w:val="28"/>
        </w:rPr>
      </w:pPr>
      <w:r w:rsidRPr="00A41020">
        <w:rPr>
          <w:szCs w:val="28"/>
          <w:lang w:val="vi-VN"/>
        </w:rPr>
        <w:t>(</w:t>
      </w:r>
      <w:r w:rsidRPr="00A41020">
        <w:rPr>
          <w:szCs w:val="28"/>
        </w:rPr>
        <w:t>+</w:t>
      </w:r>
      <w:r w:rsidRPr="00A41020">
        <w:rPr>
          <w:szCs w:val="28"/>
          <w:lang w:val="vi-VN"/>
        </w:rPr>
        <w:t>)</w:t>
      </w:r>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kiện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ở Việt Nam </w:t>
      </w:r>
      <w:proofErr w:type="spellStart"/>
      <w:r w:rsidRPr="00A41020">
        <w:rPr>
          <w:szCs w:val="28"/>
        </w:rPr>
        <w:t>hiện</w:t>
      </w:r>
      <w:proofErr w:type="spellEnd"/>
      <w:r w:rsidRPr="00A41020">
        <w:rPr>
          <w:szCs w:val="28"/>
        </w:rPr>
        <w:t xml:space="preserve"> nay </w:t>
      </w:r>
      <w:proofErr w:type="spellStart"/>
      <w:r w:rsidRPr="00A41020">
        <w:rPr>
          <w:szCs w:val="28"/>
        </w:rPr>
        <w:t>có</w:t>
      </w:r>
      <w:proofErr w:type="spellEnd"/>
      <w:r w:rsidRPr="00A41020">
        <w:rPr>
          <w:szCs w:val="28"/>
        </w:rPr>
        <w:t xml:space="preserve"> </w:t>
      </w:r>
      <w:proofErr w:type="spellStart"/>
      <w:r w:rsidRPr="00A41020">
        <w:rPr>
          <w:szCs w:val="28"/>
        </w:rPr>
        <w:t>nhiều</w:t>
      </w:r>
      <w:proofErr w:type="spellEnd"/>
      <w:r w:rsidRPr="00A41020">
        <w:rPr>
          <w:szCs w:val="28"/>
        </w:rPr>
        <w:t xml:space="preserve"> </w:t>
      </w:r>
      <w:proofErr w:type="spellStart"/>
      <w:r w:rsidRPr="00A41020">
        <w:rPr>
          <w:szCs w:val="28"/>
        </w:rPr>
        <w:t>đặc</w:t>
      </w:r>
      <w:proofErr w:type="spellEnd"/>
      <w:r w:rsidRPr="00A41020">
        <w:rPr>
          <w:szCs w:val="28"/>
        </w:rPr>
        <w:t xml:space="preserve"> </w:t>
      </w:r>
      <w:proofErr w:type="spellStart"/>
      <w:r w:rsidRPr="00A41020">
        <w:rPr>
          <w:szCs w:val="28"/>
        </w:rPr>
        <w:t>thù</w:t>
      </w:r>
      <w:proofErr w:type="spellEnd"/>
      <w:r w:rsidRPr="00A41020">
        <w:rPr>
          <w:szCs w:val="28"/>
        </w:rPr>
        <w:t xml:space="preserve">; ở </w:t>
      </w:r>
      <w:proofErr w:type="spellStart"/>
      <w:r w:rsidRPr="00A41020">
        <w:rPr>
          <w:szCs w:val="28"/>
        </w:rPr>
        <w:t>các</w:t>
      </w:r>
      <w:proofErr w:type="spellEnd"/>
      <w:r w:rsidRPr="00A41020">
        <w:rPr>
          <w:szCs w:val="28"/>
        </w:rPr>
        <w:t xml:space="preserve"> </w:t>
      </w:r>
      <w:proofErr w:type="spellStart"/>
      <w:r w:rsidRPr="00A41020">
        <w:rPr>
          <w:szCs w:val="28"/>
        </w:rPr>
        <w:t>nước</w:t>
      </w:r>
      <w:proofErr w:type="spellEnd"/>
      <w:r w:rsidRPr="00A41020">
        <w:rPr>
          <w:szCs w:val="28"/>
        </w:rPr>
        <w:t xml:space="preserve"> </w:t>
      </w:r>
      <w:proofErr w:type="spellStart"/>
      <w:r w:rsidRPr="00A41020">
        <w:rPr>
          <w:szCs w:val="28"/>
        </w:rPr>
        <w:t>phát</w:t>
      </w:r>
      <w:proofErr w:type="spellEnd"/>
      <w:r w:rsidRPr="00A41020">
        <w:rPr>
          <w:szCs w:val="28"/>
        </w:rPr>
        <w:t xml:space="preserve"> </w:t>
      </w:r>
      <w:proofErr w:type="spellStart"/>
      <w:r w:rsidRPr="00A41020">
        <w:rPr>
          <w:szCs w:val="28"/>
        </w:rPr>
        <w:t>triển</w:t>
      </w:r>
      <w:proofErr w:type="spellEnd"/>
      <w:r w:rsidRPr="00A41020">
        <w:rPr>
          <w:szCs w:val="28"/>
        </w:rPr>
        <w:t xml:space="preserve"> </w:t>
      </w:r>
      <w:proofErr w:type="spellStart"/>
      <w:r w:rsidRPr="00A41020">
        <w:rPr>
          <w:szCs w:val="28"/>
        </w:rPr>
        <w:t>chủ</w:t>
      </w:r>
      <w:proofErr w:type="spellEnd"/>
      <w:r w:rsidRPr="00A41020">
        <w:rPr>
          <w:szCs w:val="28"/>
        </w:rPr>
        <w:t xml:space="preserve"> </w:t>
      </w:r>
      <w:proofErr w:type="spellStart"/>
      <w:r w:rsidRPr="00A41020">
        <w:rPr>
          <w:szCs w:val="28"/>
        </w:rPr>
        <w:t>yếu</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ôtô</w:t>
      </w:r>
      <w:proofErr w:type="spellEnd"/>
      <w:r w:rsidRPr="00A41020">
        <w:rPr>
          <w:szCs w:val="28"/>
        </w:rPr>
        <w:t xml:space="preserve"> </w:t>
      </w:r>
      <w:proofErr w:type="spellStart"/>
      <w:r w:rsidRPr="00A41020">
        <w:rPr>
          <w:szCs w:val="28"/>
        </w:rPr>
        <w:t>đi</w:t>
      </w:r>
      <w:proofErr w:type="spellEnd"/>
      <w:r w:rsidRPr="00A41020">
        <w:rPr>
          <w:szCs w:val="28"/>
        </w:rPr>
        <w:t xml:space="preserve"> </w:t>
      </w:r>
      <w:proofErr w:type="spellStart"/>
      <w:r w:rsidRPr="00A41020">
        <w:rPr>
          <w:szCs w:val="28"/>
        </w:rPr>
        <w:t>đúng</w:t>
      </w:r>
      <w:proofErr w:type="spellEnd"/>
      <w:r w:rsidRPr="00A41020">
        <w:rPr>
          <w:szCs w:val="28"/>
        </w:rPr>
        <w:t xml:space="preserve"> </w:t>
      </w:r>
      <w:proofErr w:type="spellStart"/>
      <w:r w:rsidRPr="00A41020">
        <w:rPr>
          <w:szCs w:val="28"/>
        </w:rPr>
        <w:t>theo</w:t>
      </w:r>
      <w:proofErr w:type="spellEnd"/>
      <w:r w:rsidRPr="00A41020">
        <w:rPr>
          <w:szCs w:val="28"/>
        </w:rPr>
        <w:t xml:space="preserve"> </w:t>
      </w:r>
      <w:proofErr w:type="spellStart"/>
      <w:r w:rsidRPr="00A41020">
        <w:rPr>
          <w:szCs w:val="28"/>
        </w:rPr>
        <w:t>làn</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khoảng</w:t>
      </w:r>
      <w:proofErr w:type="spellEnd"/>
      <w:r w:rsidRPr="00A41020">
        <w:rPr>
          <w:szCs w:val="28"/>
        </w:rPr>
        <w:t xml:space="preserve"> </w:t>
      </w:r>
      <w:proofErr w:type="spellStart"/>
      <w:r w:rsidRPr="00A41020">
        <w:rPr>
          <w:szCs w:val="28"/>
        </w:rPr>
        <w:t>cách</w:t>
      </w:r>
      <w:proofErr w:type="spellEnd"/>
      <w:r w:rsidRPr="00A41020">
        <w:rPr>
          <w:szCs w:val="28"/>
        </w:rPr>
        <w:t xml:space="preserve"> </w:t>
      </w:r>
      <w:proofErr w:type="spellStart"/>
      <w:r w:rsidRPr="00A41020">
        <w:rPr>
          <w:szCs w:val="28"/>
        </w:rPr>
        <w:t>phù</w:t>
      </w:r>
      <w:proofErr w:type="spellEnd"/>
      <w:r w:rsidRPr="00A41020">
        <w:rPr>
          <w:szCs w:val="28"/>
        </w:rPr>
        <w:t xml:space="preserve"> </w:t>
      </w:r>
      <w:proofErr w:type="spellStart"/>
      <w:r w:rsidRPr="00A41020">
        <w:rPr>
          <w:szCs w:val="28"/>
        </w:rPr>
        <w:t>hợp</w:t>
      </w:r>
      <w:proofErr w:type="spellEnd"/>
      <w:r w:rsidRPr="00A41020">
        <w:rPr>
          <w:szCs w:val="28"/>
        </w:rPr>
        <w:t xml:space="preserve"> </w:t>
      </w:r>
      <w:proofErr w:type="spellStart"/>
      <w:r w:rsidRPr="00A41020">
        <w:rPr>
          <w:szCs w:val="28"/>
        </w:rPr>
        <w:t>với</w:t>
      </w:r>
      <w:proofErr w:type="spellEnd"/>
      <w:r w:rsidRPr="00A41020">
        <w:rPr>
          <w:szCs w:val="28"/>
        </w:rPr>
        <w:t xml:space="preserve"> </w:t>
      </w:r>
      <w:proofErr w:type="spellStart"/>
      <w:r w:rsidRPr="00A41020">
        <w:rPr>
          <w:szCs w:val="28"/>
        </w:rPr>
        <w:t>tốc</w:t>
      </w:r>
      <w:proofErr w:type="spellEnd"/>
      <w:r w:rsidRPr="00A41020">
        <w:rPr>
          <w:szCs w:val="28"/>
        </w:rPr>
        <w:t xml:space="preserve"> </w:t>
      </w:r>
      <w:proofErr w:type="spellStart"/>
      <w:r w:rsidRPr="00A41020">
        <w:rPr>
          <w:szCs w:val="28"/>
        </w:rPr>
        <w:t>độ</w:t>
      </w:r>
      <w:proofErr w:type="spellEnd"/>
      <w:r w:rsidRPr="00A41020">
        <w:rPr>
          <w:szCs w:val="28"/>
        </w:rPr>
        <w:t xml:space="preserve">, </w:t>
      </w:r>
      <w:proofErr w:type="spellStart"/>
      <w:r w:rsidRPr="00A41020">
        <w:rPr>
          <w:szCs w:val="28"/>
        </w:rPr>
        <w:t>như</w:t>
      </w:r>
      <w:proofErr w:type="spellEnd"/>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tại</w:t>
      </w:r>
      <w:proofErr w:type="spellEnd"/>
      <w:r w:rsidRPr="00A41020">
        <w:rPr>
          <w:szCs w:val="28"/>
        </w:rPr>
        <w:t xml:space="preserve"> Australia </w:t>
      </w:r>
      <w:proofErr w:type="spellStart"/>
      <w:r w:rsidRPr="00A41020">
        <w:rPr>
          <w:szCs w:val="28"/>
        </w:rPr>
        <w:t>xe</w:t>
      </w:r>
      <w:proofErr w:type="spellEnd"/>
      <w:r w:rsidRPr="00A41020">
        <w:rPr>
          <w:szCs w:val="28"/>
        </w:rPr>
        <w:t xml:space="preserve"> </w:t>
      </w:r>
      <w:proofErr w:type="spellStart"/>
      <w:r w:rsidRPr="00A41020">
        <w:rPr>
          <w:szCs w:val="28"/>
        </w:rPr>
        <w:t>sau</w:t>
      </w:r>
      <w:proofErr w:type="spellEnd"/>
      <w:r w:rsidRPr="00A41020">
        <w:rPr>
          <w:szCs w:val="28"/>
        </w:rPr>
        <w:t xml:space="preserve"> </w:t>
      </w:r>
      <w:proofErr w:type="spellStart"/>
      <w:r w:rsidRPr="00A41020">
        <w:rPr>
          <w:szCs w:val="28"/>
        </w:rPr>
        <w:t>cách</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trước</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khoảng</w:t>
      </w:r>
      <w:proofErr w:type="spellEnd"/>
      <w:r w:rsidRPr="00A41020">
        <w:rPr>
          <w:szCs w:val="28"/>
        </w:rPr>
        <w:t xml:space="preserve"> an </w:t>
      </w:r>
      <w:proofErr w:type="spellStart"/>
      <w:r w:rsidRPr="00A41020">
        <w:rPr>
          <w:szCs w:val="28"/>
        </w:rPr>
        <w:t>toàn</w:t>
      </w:r>
      <w:proofErr w:type="spellEnd"/>
      <w:r w:rsidRPr="00A41020">
        <w:rPr>
          <w:szCs w:val="28"/>
        </w:rPr>
        <w:t xml:space="preserve"> </w:t>
      </w:r>
      <w:proofErr w:type="spellStart"/>
      <w:r w:rsidRPr="00A41020">
        <w:rPr>
          <w:szCs w:val="28"/>
        </w:rPr>
        <w:t>hai</w:t>
      </w:r>
      <w:proofErr w:type="spellEnd"/>
      <w:r w:rsidRPr="00A41020">
        <w:rPr>
          <w:szCs w:val="28"/>
        </w:rPr>
        <w:t xml:space="preserve"> </w:t>
      </w:r>
      <w:proofErr w:type="spellStart"/>
      <w:r w:rsidRPr="00A41020">
        <w:rPr>
          <w:szCs w:val="28"/>
        </w:rPr>
        <w:t>giây</w:t>
      </w:r>
      <w:proofErr w:type="spellEnd"/>
      <w:r w:rsidRPr="00A41020">
        <w:rPr>
          <w:szCs w:val="28"/>
        </w:rPr>
        <w:t xml:space="preserve">. </w:t>
      </w:r>
      <w:proofErr w:type="spellStart"/>
      <w:r w:rsidRPr="00A41020">
        <w:rPr>
          <w:szCs w:val="28"/>
        </w:rPr>
        <w:t>Tức</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nếu</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trước</w:t>
      </w:r>
      <w:proofErr w:type="spellEnd"/>
      <w:r w:rsidRPr="00A41020">
        <w:rPr>
          <w:szCs w:val="28"/>
        </w:rPr>
        <w:t xml:space="preserve"> </w:t>
      </w:r>
      <w:proofErr w:type="spellStart"/>
      <w:r w:rsidRPr="00A41020">
        <w:rPr>
          <w:szCs w:val="28"/>
        </w:rPr>
        <w:t>đi</w:t>
      </w:r>
      <w:proofErr w:type="spellEnd"/>
      <w:r w:rsidRPr="00A41020">
        <w:rPr>
          <w:szCs w:val="28"/>
        </w:rPr>
        <w:t xml:space="preserve"> qua </w:t>
      </w:r>
      <w:proofErr w:type="spellStart"/>
      <w:r w:rsidRPr="00A41020">
        <w:rPr>
          <w:szCs w:val="28"/>
        </w:rPr>
        <w:t>một</w:t>
      </w:r>
      <w:proofErr w:type="spellEnd"/>
      <w:r w:rsidRPr="00A41020">
        <w:rPr>
          <w:szCs w:val="28"/>
        </w:rPr>
        <w:t xml:space="preserve"> </w:t>
      </w:r>
      <w:proofErr w:type="spellStart"/>
      <w:r w:rsidRPr="00A41020">
        <w:rPr>
          <w:szCs w:val="28"/>
        </w:rPr>
        <w:t>mốc</w:t>
      </w:r>
      <w:proofErr w:type="spellEnd"/>
      <w:r w:rsidRPr="00A41020">
        <w:rPr>
          <w:szCs w:val="28"/>
        </w:rPr>
        <w:t xml:space="preserve"> </w:t>
      </w:r>
      <w:proofErr w:type="spellStart"/>
      <w:r w:rsidRPr="00A41020">
        <w:rPr>
          <w:szCs w:val="28"/>
        </w:rPr>
        <w:t>nào</w:t>
      </w:r>
      <w:proofErr w:type="spellEnd"/>
      <w:r w:rsidRPr="00A41020">
        <w:rPr>
          <w:szCs w:val="28"/>
        </w:rPr>
        <w:t xml:space="preserve"> </w:t>
      </w:r>
      <w:proofErr w:type="spellStart"/>
      <w:r w:rsidRPr="00A41020">
        <w:rPr>
          <w:szCs w:val="28"/>
        </w:rPr>
        <w:t>đó</w:t>
      </w:r>
      <w:proofErr w:type="spellEnd"/>
      <w:r w:rsidRPr="00A41020">
        <w:rPr>
          <w:szCs w:val="28"/>
        </w:rPr>
        <w:t xml:space="preserve">, </w:t>
      </w:r>
      <w:proofErr w:type="spellStart"/>
      <w:r w:rsidRPr="00A41020">
        <w:rPr>
          <w:szCs w:val="28"/>
        </w:rPr>
        <w:t>thì</w:t>
      </w:r>
      <w:proofErr w:type="spellEnd"/>
      <w:r w:rsidRPr="00A41020">
        <w:rPr>
          <w:szCs w:val="28"/>
        </w:rPr>
        <w:t xml:space="preserve"> </w:t>
      </w:r>
      <w:proofErr w:type="spellStart"/>
      <w:r w:rsidRPr="00A41020">
        <w:rPr>
          <w:szCs w:val="28"/>
        </w:rPr>
        <w:t>ít</w:t>
      </w:r>
      <w:proofErr w:type="spellEnd"/>
      <w:r w:rsidRPr="00A41020">
        <w:rPr>
          <w:szCs w:val="28"/>
        </w:rPr>
        <w:t xml:space="preserve"> </w:t>
      </w:r>
      <w:proofErr w:type="spellStart"/>
      <w:r w:rsidRPr="00A41020">
        <w:rPr>
          <w:szCs w:val="28"/>
        </w:rPr>
        <w:t>nhất</w:t>
      </w:r>
      <w:proofErr w:type="spellEnd"/>
      <w:r w:rsidRPr="00A41020">
        <w:rPr>
          <w:szCs w:val="28"/>
        </w:rPr>
        <w:t xml:space="preserve"> </w:t>
      </w:r>
      <w:proofErr w:type="spellStart"/>
      <w:r w:rsidRPr="00A41020">
        <w:rPr>
          <w:szCs w:val="28"/>
        </w:rPr>
        <w:t>hai</w:t>
      </w:r>
      <w:proofErr w:type="spellEnd"/>
      <w:r w:rsidRPr="00A41020">
        <w:rPr>
          <w:szCs w:val="28"/>
        </w:rPr>
        <w:t xml:space="preserve"> </w:t>
      </w:r>
      <w:proofErr w:type="spellStart"/>
      <w:r w:rsidRPr="00A41020">
        <w:rPr>
          <w:szCs w:val="28"/>
        </w:rPr>
        <w:t>giây</w:t>
      </w:r>
      <w:proofErr w:type="spellEnd"/>
      <w:r w:rsidRPr="00A41020">
        <w:rPr>
          <w:szCs w:val="28"/>
        </w:rPr>
        <w:t xml:space="preserve"> </w:t>
      </w:r>
      <w:proofErr w:type="spellStart"/>
      <w:r w:rsidRPr="00A41020">
        <w:rPr>
          <w:szCs w:val="28"/>
        </w:rPr>
        <w:t>sau</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đi</w:t>
      </w:r>
      <w:proofErr w:type="spellEnd"/>
      <w:r w:rsidRPr="00A41020">
        <w:rPr>
          <w:szCs w:val="28"/>
        </w:rPr>
        <w:t xml:space="preserve"> </w:t>
      </w:r>
      <w:proofErr w:type="spellStart"/>
      <w:r w:rsidRPr="00A41020">
        <w:rPr>
          <w:szCs w:val="28"/>
        </w:rPr>
        <w:t>sau</w:t>
      </w:r>
      <w:proofErr w:type="spellEnd"/>
      <w:r w:rsidRPr="00A41020">
        <w:rPr>
          <w:szCs w:val="28"/>
        </w:rPr>
        <w:t xml:space="preserve"> </w:t>
      </w:r>
      <w:proofErr w:type="spellStart"/>
      <w:r w:rsidRPr="00A41020">
        <w:rPr>
          <w:szCs w:val="28"/>
        </w:rPr>
        <w:t>mới</w:t>
      </w:r>
      <w:proofErr w:type="spellEnd"/>
      <w:r w:rsidRPr="00A41020">
        <w:rPr>
          <w:szCs w:val="28"/>
        </w:rPr>
        <w:t xml:space="preserve"> </w:t>
      </w:r>
      <w:proofErr w:type="spellStart"/>
      <w:r w:rsidRPr="00A41020">
        <w:rPr>
          <w:szCs w:val="28"/>
        </w:rPr>
        <w:t>vượt</w:t>
      </w:r>
      <w:proofErr w:type="spellEnd"/>
      <w:r w:rsidRPr="00A41020">
        <w:rPr>
          <w:szCs w:val="28"/>
        </w:rPr>
        <w:t xml:space="preserve"> qua </w:t>
      </w:r>
      <w:proofErr w:type="spellStart"/>
      <w:r w:rsidRPr="00A41020">
        <w:rPr>
          <w:szCs w:val="28"/>
        </w:rPr>
        <w:t>mốc</w:t>
      </w:r>
      <w:proofErr w:type="spellEnd"/>
      <w:r w:rsidRPr="00A41020">
        <w:rPr>
          <w:szCs w:val="28"/>
        </w:rPr>
        <w:t xml:space="preserve"> </w:t>
      </w:r>
      <w:proofErr w:type="spellStart"/>
      <w:r w:rsidRPr="00A41020">
        <w:rPr>
          <w:szCs w:val="28"/>
        </w:rPr>
        <w:t>đó</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này</w:t>
      </w:r>
      <w:proofErr w:type="spellEnd"/>
      <w:r w:rsidRPr="00A41020">
        <w:rPr>
          <w:szCs w:val="28"/>
        </w:rPr>
        <w:t xml:space="preserve"> </w:t>
      </w:r>
      <w:proofErr w:type="spellStart"/>
      <w:r w:rsidRPr="00A41020">
        <w:rPr>
          <w:szCs w:val="28"/>
        </w:rPr>
        <w:t>cho</w:t>
      </w:r>
      <w:proofErr w:type="spellEnd"/>
      <w:r w:rsidRPr="00A41020">
        <w:rPr>
          <w:szCs w:val="28"/>
        </w:rPr>
        <w:t xml:space="preserve"> </w:t>
      </w:r>
      <w:proofErr w:type="spellStart"/>
      <w:r w:rsidRPr="00A41020">
        <w:rPr>
          <w:szCs w:val="28"/>
        </w:rPr>
        <w:t>phép</w:t>
      </w:r>
      <w:proofErr w:type="spellEnd"/>
      <w:r w:rsidRPr="00A41020">
        <w:rPr>
          <w:szCs w:val="28"/>
        </w:rPr>
        <w:t xml:space="preserve"> </w:t>
      </w:r>
      <w:proofErr w:type="spellStart"/>
      <w:r w:rsidRPr="00A41020">
        <w:rPr>
          <w:szCs w:val="28"/>
        </w:rPr>
        <w:t>lái</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khoảng</w:t>
      </w:r>
      <w:proofErr w:type="spellEnd"/>
      <w:r w:rsidRPr="00A41020">
        <w:rPr>
          <w:szCs w:val="28"/>
        </w:rPr>
        <w:t xml:space="preserve"> 0,5 </w:t>
      </w:r>
      <w:proofErr w:type="spellStart"/>
      <w:r w:rsidRPr="00A41020">
        <w:rPr>
          <w:szCs w:val="28"/>
        </w:rPr>
        <w:t>giây</w:t>
      </w:r>
      <w:proofErr w:type="spellEnd"/>
      <w:r w:rsidRPr="00A41020">
        <w:rPr>
          <w:szCs w:val="28"/>
        </w:rPr>
        <w:t xml:space="preserve"> </w:t>
      </w:r>
      <w:proofErr w:type="spellStart"/>
      <w:r w:rsidRPr="00A41020">
        <w:rPr>
          <w:szCs w:val="28"/>
        </w:rPr>
        <w:t>để</w:t>
      </w:r>
      <w:proofErr w:type="spellEnd"/>
      <w:r w:rsidRPr="00A41020">
        <w:rPr>
          <w:szCs w:val="28"/>
        </w:rPr>
        <w:t xml:space="preserve"> </w:t>
      </w:r>
      <w:proofErr w:type="spellStart"/>
      <w:r w:rsidRPr="00A41020">
        <w:rPr>
          <w:szCs w:val="28"/>
        </w:rPr>
        <w:t>nhận</w:t>
      </w:r>
      <w:proofErr w:type="spellEnd"/>
      <w:r w:rsidRPr="00A41020">
        <w:rPr>
          <w:szCs w:val="28"/>
        </w:rPr>
        <w:t xml:space="preserve"> </w:t>
      </w:r>
      <w:proofErr w:type="spellStart"/>
      <w:r w:rsidRPr="00A41020">
        <w:rPr>
          <w:szCs w:val="28"/>
        </w:rPr>
        <w:t>biết</w:t>
      </w:r>
      <w:proofErr w:type="spellEnd"/>
      <w:r w:rsidRPr="00A41020">
        <w:rPr>
          <w:szCs w:val="28"/>
        </w:rPr>
        <w:t xml:space="preserve"> </w:t>
      </w:r>
      <w:proofErr w:type="spellStart"/>
      <w:r w:rsidRPr="00A41020">
        <w:rPr>
          <w:szCs w:val="28"/>
        </w:rPr>
        <w:t>tình</w:t>
      </w:r>
      <w:proofErr w:type="spellEnd"/>
      <w:r w:rsidRPr="00A41020">
        <w:rPr>
          <w:szCs w:val="28"/>
        </w:rPr>
        <w:t xml:space="preserve"> </w:t>
      </w:r>
      <w:proofErr w:type="spellStart"/>
      <w:r w:rsidRPr="00A41020">
        <w:rPr>
          <w:szCs w:val="28"/>
        </w:rPr>
        <w:t>huống</w:t>
      </w:r>
      <w:proofErr w:type="spellEnd"/>
      <w:r w:rsidRPr="00A41020">
        <w:rPr>
          <w:szCs w:val="28"/>
        </w:rPr>
        <w:t xml:space="preserve"> </w:t>
      </w:r>
      <w:proofErr w:type="spellStart"/>
      <w:r w:rsidRPr="00A41020">
        <w:rPr>
          <w:szCs w:val="28"/>
        </w:rPr>
        <w:t>khẩn</w:t>
      </w:r>
      <w:proofErr w:type="spellEnd"/>
      <w:r w:rsidRPr="00A41020">
        <w:rPr>
          <w:szCs w:val="28"/>
        </w:rPr>
        <w:t xml:space="preserve"> </w:t>
      </w:r>
      <w:proofErr w:type="spellStart"/>
      <w:r w:rsidRPr="00A41020">
        <w:rPr>
          <w:szCs w:val="28"/>
        </w:rPr>
        <w:t>cấp</w:t>
      </w:r>
      <w:proofErr w:type="spellEnd"/>
      <w:r w:rsidRPr="00A41020">
        <w:rPr>
          <w:szCs w:val="28"/>
        </w:rPr>
        <w:t xml:space="preserve">, 0,5 </w:t>
      </w:r>
      <w:proofErr w:type="spellStart"/>
      <w:r w:rsidRPr="00A41020">
        <w:rPr>
          <w:szCs w:val="28"/>
        </w:rPr>
        <w:t>giây</w:t>
      </w:r>
      <w:proofErr w:type="spellEnd"/>
      <w:r w:rsidRPr="00A41020">
        <w:rPr>
          <w:szCs w:val="28"/>
        </w:rPr>
        <w:t xml:space="preserve"> </w:t>
      </w:r>
      <w:proofErr w:type="spellStart"/>
      <w:r w:rsidRPr="00A41020">
        <w:rPr>
          <w:szCs w:val="28"/>
        </w:rPr>
        <w:t>tiếp</w:t>
      </w:r>
      <w:proofErr w:type="spellEnd"/>
      <w:r w:rsidRPr="00A41020">
        <w:rPr>
          <w:szCs w:val="28"/>
        </w:rPr>
        <w:t xml:space="preserve"> </w:t>
      </w:r>
      <w:proofErr w:type="spellStart"/>
      <w:r w:rsidRPr="00A41020">
        <w:rPr>
          <w:szCs w:val="28"/>
        </w:rPr>
        <w:t>theo</w:t>
      </w:r>
      <w:proofErr w:type="spellEnd"/>
      <w:r w:rsidRPr="00A41020">
        <w:rPr>
          <w:szCs w:val="28"/>
        </w:rPr>
        <w:t xml:space="preserve"> </w:t>
      </w:r>
      <w:proofErr w:type="spellStart"/>
      <w:r w:rsidRPr="00A41020">
        <w:rPr>
          <w:szCs w:val="28"/>
        </w:rPr>
        <w:t>để</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phản</w:t>
      </w:r>
      <w:proofErr w:type="spellEnd"/>
      <w:r w:rsidRPr="00A41020">
        <w:rPr>
          <w:szCs w:val="28"/>
        </w:rPr>
        <w:t xml:space="preserve"> </w:t>
      </w:r>
      <w:proofErr w:type="spellStart"/>
      <w:r w:rsidRPr="00A41020">
        <w:rPr>
          <w:szCs w:val="28"/>
        </w:rPr>
        <w:t>xạ</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án</w:t>
      </w:r>
      <w:proofErr w:type="spellEnd"/>
      <w:r w:rsidRPr="00A41020">
        <w:rPr>
          <w:szCs w:val="28"/>
        </w:rPr>
        <w:t xml:space="preserve"> </w:t>
      </w:r>
      <w:proofErr w:type="spellStart"/>
      <w:r w:rsidRPr="00A41020">
        <w:rPr>
          <w:szCs w:val="28"/>
        </w:rPr>
        <w:t>phù</w:t>
      </w:r>
      <w:proofErr w:type="spellEnd"/>
      <w:r w:rsidRPr="00A41020">
        <w:rPr>
          <w:szCs w:val="28"/>
        </w:rPr>
        <w:t xml:space="preserve"> </w:t>
      </w:r>
      <w:proofErr w:type="spellStart"/>
      <w:r w:rsidRPr="00A41020">
        <w:rPr>
          <w:szCs w:val="28"/>
        </w:rPr>
        <w:t>hợp</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giây</w:t>
      </w:r>
      <w:proofErr w:type="spellEnd"/>
      <w:r w:rsidRPr="00A41020">
        <w:rPr>
          <w:szCs w:val="28"/>
        </w:rPr>
        <w:t xml:space="preserve"> </w:t>
      </w:r>
      <w:proofErr w:type="spellStart"/>
      <w:r w:rsidRPr="00A41020">
        <w:rPr>
          <w:szCs w:val="28"/>
        </w:rPr>
        <w:t>cuối</w:t>
      </w:r>
      <w:proofErr w:type="spellEnd"/>
      <w:r w:rsidRPr="00A41020">
        <w:rPr>
          <w:szCs w:val="28"/>
        </w:rPr>
        <w:t xml:space="preserve"> </w:t>
      </w:r>
      <w:proofErr w:type="spellStart"/>
      <w:r w:rsidRPr="00A41020">
        <w:rPr>
          <w:szCs w:val="28"/>
        </w:rPr>
        <w:t>cùng</w:t>
      </w:r>
      <w:proofErr w:type="spellEnd"/>
      <w:r w:rsidRPr="00A41020">
        <w:rPr>
          <w:szCs w:val="28"/>
        </w:rPr>
        <w:t xml:space="preserve"> </w:t>
      </w:r>
      <w:proofErr w:type="spellStart"/>
      <w:r w:rsidRPr="00A41020">
        <w:rPr>
          <w:szCs w:val="28"/>
        </w:rPr>
        <w:t>để</w:t>
      </w:r>
      <w:proofErr w:type="spellEnd"/>
      <w:r w:rsidRPr="00A41020">
        <w:rPr>
          <w:szCs w:val="28"/>
        </w:rPr>
        <w:t xml:space="preserve"> </w:t>
      </w:r>
      <w:proofErr w:type="spellStart"/>
      <w:r w:rsidRPr="00A41020">
        <w:rPr>
          <w:szCs w:val="28"/>
        </w:rPr>
        <w:t>thực</w:t>
      </w:r>
      <w:proofErr w:type="spellEnd"/>
      <w:r w:rsidRPr="00A41020">
        <w:rPr>
          <w:szCs w:val="28"/>
        </w:rPr>
        <w:t xml:space="preserve"> </w:t>
      </w:r>
      <w:proofErr w:type="spellStart"/>
      <w:r w:rsidRPr="00A41020">
        <w:rPr>
          <w:szCs w:val="28"/>
        </w:rPr>
        <w:t>hiện</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án</w:t>
      </w:r>
      <w:proofErr w:type="spellEnd"/>
      <w:r w:rsidRPr="00A41020">
        <w:rPr>
          <w:szCs w:val="28"/>
        </w:rPr>
        <w:t xml:space="preserve"> </w:t>
      </w:r>
      <w:proofErr w:type="spellStart"/>
      <w:r w:rsidRPr="00A41020">
        <w:rPr>
          <w:szCs w:val="28"/>
        </w:rPr>
        <w:t>như</w:t>
      </w:r>
      <w:proofErr w:type="spellEnd"/>
      <w:r w:rsidRPr="00A41020">
        <w:rPr>
          <w:szCs w:val="28"/>
        </w:rPr>
        <w:t xml:space="preserve"> </w:t>
      </w:r>
      <w:proofErr w:type="spellStart"/>
      <w:r w:rsidRPr="00A41020">
        <w:rPr>
          <w:szCs w:val="28"/>
        </w:rPr>
        <w:t>phanh</w:t>
      </w:r>
      <w:proofErr w:type="spellEnd"/>
      <w:r w:rsidRPr="00A41020">
        <w:rPr>
          <w:szCs w:val="28"/>
        </w:rPr>
        <w:t xml:space="preserve"> </w:t>
      </w:r>
      <w:proofErr w:type="spellStart"/>
      <w:r w:rsidRPr="00A41020">
        <w:rPr>
          <w:szCs w:val="28"/>
        </w:rPr>
        <w:t>gấp</w:t>
      </w:r>
      <w:proofErr w:type="spellEnd"/>
      <w:r w:rsidRPr="00A41020">
        <w:rPr>
          <w:szCs w:val="28"/>
        </w:rPr>
        <w:t xml:space="preserve"> hay </w:t>
      </w:r>
      <w:proofErr w:type="spellStart"/>
      <w:r w:rsidRPr="00A41020">
        <w:rPr>
          <w:szCs w:val="28"/>
        </w:rPr>
        <w:t>đánh</w:t>
      </w:r>
      <w:proofErr w:type="spellEnd"/>
      <w:r w:rsidRPr="00A41020">
        <w:rPr>
          <w:szCs w:val="28"/>
        </w:rPr>
        <w:t xml:space="preserve"> </w:t>
      </w:r>
      <w:proofErr w:type="spellStart"/>
      <w:r w:rsidRPr="00A41020">
        <w:rPr>
          <w:szCs w:val="28"/>
        </w:rPr>
        <w:t>lái</w:t>
      </w:r>
      <w:proofErr w:type="spellEnd"/>
      <w:r w:rsidRPr="00A41020">
        <w:rPr>
          <w:szCs w:val="28"/>
        </w:rPr>
        <w:t xml:space="preserve"> sang </w:t>
      </w:r>
      <w:proofErr w:type="spellStart"/>
      <w:r w:rsidRPr="00A41020">
        <w:rPr>
          <w:szCs w:val="28"/>
        </w:rPr>
        <w:t>làn</w:t>
      </w:r>
      <w:proofErr w:type="spellEnd"/>
      <w:r w:rsidRPr="00A41020">
        <w:rPr>
          <w:szCs w:val="28"/>
        </w:rPr>
        <w:t xml:space="preserve">. Như </w:t>
      </w:r>
      <w:proofErr w:type="spellStart"/>
      <w:r w:rsidRPr="00A41020">
        <w:rPr>
          <w:szCs w:val="28"/>
        </w:rPr>
        <w:t>vậy</w:t>
      </w:r>
      <w:proofErr w:type="spellEnd"/>
      <w:r w:rsidRPr="00A41020">
        <w:rPr>
          <w:szCs w:val="28"/>
        </w:rPr>
        <w:t xml:space="preserve"> </w:t>
      </w:r>
      <w:proofErr w:type="spellStart"/>
      <w:r w:rsidRPr="00A41020">
        <w:rPr>
          <w:szCs w:val="28"/>
        </w:rPr>
        <w:t>nếu</w:t>
      </w:r>
      <w:proofErr w:type="spellEnd"/>
      <w:r w:rsidRPr="00A41020">
        <w:rPr>
          <w:szCs w:val="28"/>
        </w:rPr>
        <w:t xml:space="preserve"> </w:t>
      </w:r>
      <w:proofErr w:type="spellStart"/>
      <w:r w:rsidRPr="00A41020">
        <w:rPr>
          <w:szCs w:val="28"/>
        </w:rPr>
        <w:t>có</w:t>
      </w:r>
      <w:proofErr w:type="spellEnd"/>
      <w:r w:rsidRPr="00A41020">
        <w:rPr>
          <w:szCs w:val="28"/>
        </w:rPr>
        <w:t xml:space="preserve"> vi </w:t>
      </w:r>
      <w:proofErr w:type="spellStart"/>
      <w:r w:rsidRPr="00A41020">
        <w:rPr>
          <w:szCs w:val="28"/>
        </w:rPr>
        <w:t>phạm</w:t>
      </w:r>
      <w:proofErr w:type="spellEnd"/>
      <w:r w:rsidRPr="00A41020">
        <w:rPr>
          <w:szCs w:val="28"/>
        </w:rPr>
        <w:t xml:space="preserve"> </w:t>
      </w:r>
      <w:proofErr w:type="spellStart"/>
      <w:r w:rsidRPr="00A41020">
        <w:rPr>
          <w:szCs w:val="28"/>
        </w:rPr>
        <w:t>xảy</w:t>
      </w:r>
      <w:proofErr w:type="spellEnd"/>
      <w:r w:rsidRPr="00A41020">
        <w:rPr>
          <w:szCs w:val="28"/>
        </w:rPr>
        <w:t xml:space="preserve"> </w:t>
      </w:r>
      <w:proofErr w:type="spellStart"/>
      <w:r w:rsidRPr="00A41020">
        <w:rPr>
          <w:szCs w:val="28"/>
        </w:rPr>
        <w:t>ra</w:t>
      </w:r>
      <w:proofErr w:type="spellEnd"/>
      <w:r w:rsidRPr="00A41020">
        <w:rPr>
          <w:szCs w:val="28"/>
        </w:rPr>
        <w:t xml:space="preserve"> tai </w:t>
      </w:r>
      <w:proofErr w:type="spellStart"/>
      <w:r w:rsidRPr="00A41020">
        <w:rPr>
          <w:szCs w:val="28"/>
        </w:rPr>
        <w:t>nạn</w:t>
      </w:r>
      <w:proofErr w:type="spellEnd"/>
      <w:r w:rsidRPr="00A41020">
        <w:rPr>
          <w:szCs w:val="28"/>
        </w:rPr>
        <w:t xml:space="preserve"> </w:t>
      </w:r>
      <w:proofErr w:type="spellStart"/>
      <w:r w:rsidRPr="00A41020">
        <w:rPr>
          <w:szCs w:val="28"/>
        </w:rPr>
        <w:t>thì</w:t>
      </w:r>
      <w:proofErr w:type="spellEnd"/>
      <w:r w:rsidRPr="00A41020">
        <w:rPr>
          <w:szCs w:val="28"/>
        </w:rPr>
        <w:t xml:space="preserve"> </w:t>
      </w:r>
      <w:proofErr w:type="spellStart"/>
      <w:r w:rsidRPr="00A41020">
        <w:rPr>
          <w:szCs w:val="28"/>
        </w:rPr>
        <w:t>cũng</w:t>
      </w:r>
      <w:proofErr w:type="spellEnd"/>
      <w:r w:rsidRPr="00A41020">
        <w:rPr>
          <w:szCs w:val="28"/>
        </w:rPr>
        <w:t xml:space="preserve"> </w:t>
      </w:r>
      <w:proofErr w:type="spellStart"/>
      <w:r w:rsidRPr="00A41020">
        <w:rPr>
          <w:szCs w:val="28"/>
        </w:rPr>
        <w:t>hạn</w:t>
      </w:r>
      <w:proofErr w:type="spellEnd"/>
      <w:r w:rsidRPr="00A41020">
        <w:rPr>
          <w:szCs w:val="28"/>
        </w:rPr>
        <w:t xml:space="preserve"> </w:t>
      </w:r>
      <w:proofErr w:type="spellStart"/>
      <w:r w:rsidRPr="00A41020">
        <w:rPr>
          <w:szCs w:val="28"/>
        </w:rPr>
        <w:t>chế</w:t>
      </w:r>
      <w:proofErr w:type="spellEnd"/>
      <w:r w:rsidRPr="00A41020">
        <w:rPr>
          <w:szCs w:val="28"/>
        </w:rPr>
        <w:t xml:space="preserve"> tai </w:t>
      </w:r>
      <w:proofErr w:type="spellStart"/>
      <w:r w:rsidRPr="00A41020">
        <w:rPr>
          <w:szCs w:val="28"/>
        </w:rPr>
        <w:t>nạn</w:t>
      </w:r>
      <w:proofErr w:type="spellEnd"/>
      <w:r w:rsidRPr="00A41020">
        <w:rPr>
          <w:szCs w:val="28"/>
        </w:rPr>
        <w:t xml:space="preserve"> </w:t>
      </w:r>
      <w:proofErr w:type="spellStart"/>
      <w:r w:rsidRPr="00A41020">
        <w:rPr>
          <w:szCs w:val="28"/>
        </w:rPr>
        <w:t>liên</w:t>
      </w:r>
      <w:proofErr w:type="spellEnd"/>
      <w:r w:rsidRPr="00A41020">
        <w:rPr>
          <w:szCs w:val="28"/>
        </w:rPr>
        <w:t xml:space="preserve"> </w:t>
      </w:r>
      <w:proofErr w:type="spellStart"/>
      <w:r w:rsidRPr="00A41020">
        <w:rPr>
          <w:szCs w:val="28"/>
        </w:rPr>
        <w:t>hoàn</w:t>
      </w:r>
      <w:proofErr w:type="spellEnd"/>
      <w:r w:rsidRPr="00A41020">
        <w:rPr>
          <w:szCs w:val="28"/>
        </w:rPr>
        <w:t xml:space="preserve">. Theo </w:t>
      </w:r>
      <w:proofErr w:type="spellStart"/>
      <w:r w:rsidRPr="00A41020">
        <w:rPr>
          <w:szCs w:val="28"/>
        </w:rPr>
        <w:t>khoảng</w:t>
      </w:r>
      <w:proofErr w:type="spellEnd"/>
      <w:r w:rsidRPr="00A41020">
        <w:rPr>
          <w:szCs w:val="28"/>
        </w:rPr>
        <w:t xml:space="preserve"> </w:t>
      </w:r>
      <w:proofErr w:type="spellStart"/>
      <w:r w:rsidRPr="00A41020">
        <w:rPr>
          <w:szCs w:val="28"/>
        </w:rPr>
        <w:t>cách</w:t>
      </w:r>
      <w:proofErr w:type="spellEnd"/>
      <w:r w:rsidRPr="00A41020">
        <w:rPr>
          <w:szCs w:val="28"/>
        </w:rPr>
        <w:t xml:space="preserve"> </w:t>
      </w:r>
      <w:proofErr w:type="spellStart"/>
      <w:r w:rsidRPr="00A41020">
        <w:rPr>
          <w:szCs w:val="28"/>
        </w:rPr>
        <w:t>này</w:t>
      </w:r>
      <w:proofErr w:type="spellEnd"/>
      <w:r w:rsidRPr="00A41020">
        <w:rPr>
          <w:szCs w:val="28"/>
        </w:rPr>
        <w:t xml:space="preserve">, </w:t>
      </w:r>
      <w:proofErr w:type="spellStart"/>
      <w:r w:rsidRPr="00A41020">
        <w:rPr>
          <w:szCs w:val="28"/>
        </w:rPr>
        <w:t>nếu</w:t>
      </w:r>
      <w:proofErr w:type="spellEnd"/>
      <w:r w:rsidRPr="00A41020">
        <w:rPr>
          <w:szCs w:val="28"/>
        </w:rPr>
        <w:t xml:space="preserve"> </w:t>
      </w:r>
      <w:proofErr w:type="spellStart"/>
      <w:r w:rsidRPr="00A41020">
        <w:rPr>
          <w:szCs w:val="28"/>
        </w:rPr>
        <w:t>ôtô</w:t>
      </w:r>
      <w:proofErr w:type="spellEnd"/>
      <w:r w:rsidRPr="00A41020">
        <w:rPr>
          <w:szCs w:val="28"/>
        </w:rPr>
        <w:t xml:space="preserve"> </w:t>
      </w:r>
      <w:proofErr w:type="spellStart"/>
      <w:r w:rsidRPr="00A41020">
        <w:rPr>
          <w:szCs w:val="28"/>
        </w:rPr>
        <w:t>đi</w:t>
      </w:r>
      <w:proofErr w:type="spellEnd"/>
      <w:r w:rsidRPr="00A41020">
        <w:rPr>
          <w:szCs w:val="28"/>
        </w:rPr>
        <w:t xml:space="preserve"> </w:t>
      </w:r>
      <w:proofErr w:type="spellStart"/>
      <w:r w:rsidRPr="00A41020">
        <w:rPr>
          <w:szCs w:val="28"/>
        </w:rPr>
        <w:t>với</w:t>
      </w:r>
      <w:proofErr w:type="spellEnd"/>
      <w:r w:rsidRPr="00A41020">
        <w:rPr>
          <w:szCs w:val="28"/>
        </w:rPr>
        <w:t xml:space="preserve"> </w:t>
      </w:r>
      <w:proofErr w:type="spellStart"/>
      <w:r w:rsidRPr="00A41020">
        <w:rPr>
          <w:szCs w:val="28"/>
        </w:rPr>
        <w:t>vận</w:t>
      </w:r>
      <w:proofErr w:type="spellEnd"/>
      <w:r w:rsidRPr="00A41020">
        <w:rPr>
          <w:szCs w:val="28"/>
        </w:rPr>
        <w:t xml:space="preserve"> </w:t>
      </w:r>
      <w:proofErr w:type="spellStart"/>
      <w:r w:rsidRPr="00A41020">
        <w:rPr>
          <w:szCs w:val="28"/>
        </w:rPr>
        <w:t>tốc</w:t>
      </w:r>
      <w:proofErr w:type="spellEnd"/>
      <w:r w:rsidRPr="00A41020">
        <w:rPr>
          <w:szCs w:val="28"/>
        </w:rPr>
        <w:t xml:space="preserve"> 40 km/h, </w:t>
      </w:r>
      <w:proofErr w:type="spellStart"/>
      <w:r w:rsidRPr="00A41020">
        <w:rPr>
          <w:szCs w:val="28"/>
        </w:rPr>
        <w:t>thì</w:t>
      </w:r>
      <w:proofErr w:type="spellEnd"/>
      <w:r w:rsidRPr="00A41020">
        <w:rPr>
          <w:szCs w:val="28"/>
        </w:rPr>
        <w:t xml:space="preserve"> </w:t>
      </w:r>
      <w:proofErr w:type="spellStart"/>
      <w:r w:rsidRPr="00A41020">
        <w:rPr>
          <w:szCs w:val="28"/>
        </w:rPr>
        <w:t>khoảng</w:t>
      </w:r>
      <w:proofErr w:type="spellEnd"/>
      <w:r w:rsidRPr="00A41020">
        <w:rPr>
          <w:szCs w:val="28"/>
        </w:rPr>
        <w:t xml:space="preserve"> </w:t>
      </w:r>
      <w:proofErr w:type="spellStart"/>
      <w:r w:rsidRPr="00A41020">
        <w:rPr>
          <w:szCs w:val="28"/>
        </w:rPr>
        <w:t>cách</w:t>
      </w:r>
      <w:proofErr w:type="spellEnd"/>
      <w:r w:rsidRPr="00A41020">
        <w:rPr>
          <w:szCs w:val="28"/>
        </w:rPr>
        <w:t xml:space="preserve"> </w:t>
      </w:r>
      <w:proofErr w:type="spellStart"/>
      <w:r w:rsidRPr="00A41020">
        <w:rPr>
          <w:szCs w:val="28"/>
        </w:rPr>
        <w:t>giữa</w:t>
      </w:r>
      <w:proofErr w:type="spellEnd"/>
      <w:r w:rsidRPr="00A41020">
        <w:rPr>
          <w:szCs w:val="28"/>
        </w:rPr>
        <w:t xml:space="preserve"> </w:t>
      </w:r>
      <w:proofErr w:type="spellStart"/>
      <w:r w:rsidRPr="00A41020">
        <w:rPr>
          <w:szCs w:val="28"/>
        </w:rPr>
        <w:t>hai</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hơn</w:t>
      </w:r>
      <w:proofErr w:type="spellEnd"/>
      <w:r w:rsidRPr="00A41020">
        <w:rPr>
          <w:szCs w:val="28"/>
        </w:rPr>
        <w:t xml:space="preserve"> 22 m. </w:t>
      </w:r>
      <w:proofErr w:type="spellStart"/>
      <w:r w:rsidRPr="00A41020">
        <w:rPr>
          <w:szCs w:val="28"/>
        </w:rPr>
        <w:t>Điều</w:t>
      </w:r>
      <w:proofErr w:type="spellEnd"/>
      <w:r w:rsidRPr="00A41020">
        <w:rPr>
          <w:szCs w:val="28"/>
        </w:rPr>
        <w:t xml:space="preserve"> </w:t>
      </w:r>
      <w:proofErr w:type="spellStart"/>
      <w:r w:rsidRPr="00A41020">
        <w:rPr>
          <w:szCs w:val="28"/>
        </w:rPr>
        <w:t>này</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không</w:t>
      </w:r>
      <w:proofErr w:type="spellEnd"/>
      <w:r w:rsidRPr="00A41020">
        <w:rPr>
          <w:szCs w:val="28"/>
        </w:rPr>
        <w:t xml:space="preserve"> </w:t>
      </w:r>
      <w:proofErr w:type="spellStart"/>
      <w:r w:rsidRPr="00A41020">
        <w:rPr>
          <w:szCs w:val="28"/>
        </w:rPr>
        <w:t>tưởng</w:t>
      </w:r>
      <w:proofErr w:type="spellEnd"/>
      <w:r w:rsidRPr="00A41020">
        <w:rPr>
          <w:szCs w:val="28"/>
        </w:rPr>
        <w:t xml:space="preserve"> ở Việt Nam, </w:t>
      </w:r>
      <w:proofErr w:type="spellStart"/>
      <w:r w:rsidRPr="00A41020">
        <w:rPr>
          <w:szCs w:val="28"/>
        </w:rPr>
        <w:t>nơi</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chỉ</w:t>
      </w:r>
      <w:proofErr w:type="spellEnd"/>
      <w:r w:rsidRPr="00A41020">
        <w:rPr>
          <w:szCs w:val="28"/>
        </w:rPr>
        <w:t xml:space="preserve"> </w:t>
      </w:r>
      <w:proofErr w:type="spellStart"/>
      <w:r w:rsidRPr="00A41020">
        <w:rPr>
          <w:szCs w:val="28"/>
        </w:rPr>
        <w:t>cách</w:t>
      </w:r>
      <w:proofErr w:type="spellEnd"/>
      <w:r w:rsidRPr="00A41020">
        <w:rPr>
          <w:szCs w:val="28"/>
        </w:rPr>
        <w:t xml:space="preserve"> </w:t>
      </w:r>
      <w:proofErr w:type="spellStart"/>
      <w:r w:rsidRPr="00A41020">
        <w:rPr>
          <w:szCs w:val="28"/>
        </w:rPr>
        <w:t>nhau</w:t>
      </w:r>
      <w:proofErr w:type="spellEnd"/>
      <w:r w:rsidRPr="00A41020">
        <w:rPr>
          <w:szCs w:val="28"/>
        </w:rPr>
        <w:t xml:space="preserve"> </w:t>
      </w:r>
      <w:proofErr w:type="spellStart"/>
      <w:r w:rsidRPr="00A41020">
        <w:rPr>
          <w:szCs w:val="28"/>
        </w:rPr>
        <w:t>khoảng</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vài</w:t>
      </w:r>
      <w:proofErr w:type="spellEnd"/>
      <w:r w:rsidRPr="00A41020">
        <w:rPr>
          <w:szCs w:val="28"/>
        </w:rPr>
        <w:t xml:space="preserve"> </w:t>
      </w:r>
      <w:proofErr w:type="spellStart"/>
      <w:r w:rsidRPr="00A41020">
        <w:rPr>
          <w:szCs w:val="28"/>
        </w:rPr>
        <w:t>mét</w:t>
      </w:r>
      <w:proofErr w:type="spellEnd"/>
      <w:r w:rsidRPr="00A41020">
        <w:rPr>
          <w:szCs w:val="28"/>
        </w:rPr>
        <w:t xml:space="preserve">, </w:t>
      </w:r>
      <w:proofErr w:type="spellStart"/>
      <w:r w:rsidRPr="00A41020">
        <w:rPr>
          <w:szCs w:val="28"/>
        </w:rPr>
        <w:t>dù</w:t>
      </w:r>
      <w:proofErr w:type="spellEnd"/>
      <w:r w:rsidRPr="00A41020">
        <w:rPr>
          <w:szCs w:val="28"/>
        </w:rPr>
        <w:t xml:space="preserve"> </w:t>
      </w:r>
      <w:proofErr w:type="spellStart"/>
      <w:r w:rsidRPr="00A41020">
        <w:rPr>
          <w:szCs w:val="28"/>
        </w:rPr>
        <w:t>vẫn</w:t>
      </w:r>
      <w:proofErr w:type="spellEnd"/>
      <w:r w:rsidRPr="00A41020">
        <w:rPr>
          <w:szCs w:val="28"/>
        </w:rPr>
        <w:t xml:space="preserve"> di </w:t>
      </w:r>
      <w:proofErr w:type="spellStart"/>
      <w:r w:rsidRPr="00A41020">
        <w:rPr>
          <w:szCs w:val="28"/>
        </w:rPr>
        <w:t>chuyển</w:t>
      </w:r>
      <w:proofErr w:type="spellEnd"/>
      <w:r w:rsidRPr="00A41020">
        <w:rPr>
          <w:szCs w:val="28"/>
        </w:rPr>
        <w:t xml:space="preserve"> </w:t>
      </w:r>
      <w:proofErr w:type="spellStart"/>
      <w:r w:rsidRPr="00A41020">
        <w:rPr>
          <w:szCs w:val="28"/>
        </w:rPr>
        <w:t>với</w:t>
      </w:r>
      <w:proofErr w:type="spellEnd"/>
      <w:r w:rsidRPr="00A41020">
        <w:rPr>
          <w:szCs w:val="28"/>
        </w:rPr>
        <w:t xml:space="preserve"> </w:t>
      </w:r>
      <w:proofErr w:type="spellStart"/>
      <w:r w:rsidRPr="00A41020">
        <w:rPr>
          <w:szCs w:val="28"/>
        </w:rPr>
        <w:t>vận</w:t>
      </w:r>
      <w:proofErr w:type="spellEnd"/>
      <w:r w:rsidRPr="00A41020">
        <w:rPr>
          <w:szCs w:val="28"/>
        </w:rPr>
        <w:t xml:space="preserve"> </w:t>
      </w:r>
      <w:proofErr w:type="spellStart"/>
      <w:r w:rsidRPr="00A41020">
        <w:rPr>
          <w:szCs w:val="28"/>
        </w:rPr>
        <w:t>tốc</w:t>
      </w:r>
      <w:proofErr w:type="spellEnd"/>
      <w:r w:rsidRPr="00A41020">
        <w:rPr>
          <w:szCs w:val="28"/>
        </w:rPr>
        <w:t xml:space="preserve"> 40 km/h. Giao </w:t>
      </w:r>
      <w:proofErr w:type="spellStart"/>
      <w:r w:rsidRPr="00A41020">
        <w:rPr>
          <w:szCs w:val="28"/>
        </w:rPr>
        <w:t>thông</w:t>
      </w:r>
      <w:proofErr w:type="spellEnd"/>
      <w:r w:rsidRPr="00A41020">
        <w:rPr>
          <w:szCs w:val="28"/>
        </w:rPr>
        <w:t xml:space="preserve"> </w:t>
      </w:r>
      <w:proofErr w:type="spellStart"/>
      <w:r w:rsidRPr="00A41020">
        <w:rPr>
          <w:szCs w:val="28"/>
        </w:rPr>
        <w:t>trên</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tại</w:t>
      </w:r>
      <w:proofErr w:type="spellEnd"/>
      <w:r w:rsidRPr="00A41020">
        <w:rPr>
          <w:szCs w:val="28"/>
        </w:rPr>
        <w:t xml:space="preserve"> Việt Nam </w:t>
      </w:r>
      <w:proofErr w:type="spellStart"/>
      <w:r w:rsidRPr="00A41020">
        <w:rPr>
          <w:szCs w:val="28"/>
        </w:rPr>
        <w:t>đòi</w:t>
      </w:r>
      <w:proofErr w:type="spellEnd"/>
      <w:r w:rsidRPr="00A41020">
        <w:rPr>
          <w:szCs w:val="28"/>
        </w:rPr>
        <w:t xml:space="preserve"> </w:t>
      </w:r>
      <w:proofErr w:type="spellStart"/>
      <w:r w:rsidRPr="00A41020">
        <w:rPr>
          <w:szCs w:val="28"/>
        </w:rPr>
        <w:t>hỏi</w:t>
      </w:r>
      <w:proofErr w:type="spellEnd"/>
      <w:r w:rsidRPr="00A41020">
        <w:rPr>
          <w:szCs w:val="28"/>
        </w:rPr>
        <w:t xml:space="preserve"> </w:t>
      </w:r>
      <w:proofErr w:type="spellStart"/>
      <w:r w:rsidRPr="00A41020">
        <w:rPr>
          <w:szCs w:val="28"/>
        </w:rPr>
        <w:t>tài</w:t>
      </w:r>
      <w:proofErr w:type="spellEnd"/>
      <w:r w:rsidRPr="00A41020">
        <w:rPr>
          <w:szCs w:val="28"/>
        </w:rPr>
        <w:t xml:space="preserve"> </w:t>
      </w:r>
      <w:proofErr w:type="spellStart"/>
      <w:r w:rsidRPr="00A41020">
        <w:rPr>
          <w:szCs w:val="28"/>
        </w:rPr>
        <w:t>xế</w:t>
      </w:r>
      <w:proofErr w:type="spellEnd"/>
      <w:r w:rsidRPr="00A41020">
        <w:rPr>
          <w:szCs w:val="28"/>
        </w:rPr>
        <w:t xml:space="preserve"> </w:t>
      </w:r>
      <w:proofErr w:type="spellStart"/>
      <w:r w:rsidRPr="00A41020">
        <w:rPr>
          <w:szCs w:val="28"/>
        </w:rPr>
        <w:t>phải</w:t>
      </w:r>
      <w:proofErr w:type="spellEnd"/>
      <w:r w:rsidRPr="00A41020">
        <w:rPr>
          <w:szCs w:val="28"/>
        </w:rPr>
        <w:t xml:space="preserve"> </w:t>
      </w:r>
      <w:proofErr w:type="spellStart"/>
      <w:r w:rsidRPr="00A41020">
        <w:rPr>
          <w:szCs w:val="28"/>
        </w:rPr>
        <w:t>duy</w:t>
      </w:r>
      <w:proofErr w:type="spellEnd"/>
      <w:r w:rsidRPr="00A41020">
        <w:rPr>
          <w:szCs w:val="28"/>
        </w:rPr>
        <w:t xml:space="preserve"> </w:t>
      </w:r>
      <w:proofErr w:type="spellStart"/>
      <w:r w:rsidRPr="00A41020">
        <w:rPr>
          <w:szCs w:val="28"/>
        </w:rPr>
        <w:t>trì</w:t>
      </w:r>
      <w:proofErr w:type="spellEnd"/>
      <w:r w:rsidRPr="00A41020">
        <w:rPr>
          <w:szCs w:val="28"/>
        </w:rPr>
        <w:t xml:space="preserve"> </w:t>
      </w:r>
      <w:proofErr w:type="spellStart"/>
      <w:r w:rsidRPr="00A41020">
        <w:rPr>
          <w:szCs w:val="28"/>
        </w:rPr>
        <w:t>sự</w:t>
      </w:r>
      <w:proofErr w:type="spellEnd"/>
      <w:r w:rsidRPr="00A41020">
        <w:rPr>
          <w:szCs w:val="28"/>
        </w:rPr>
        <w:t xml:space="preserve"> </w:t>
      </w:r>
      <w:proofErr w:type="spellStart"/>
      <w:r w:rsidRPr="00A41020">
        <w:rPr>
          <w:szCs w:val="28"/>
        </w:rPr>
        <w:t>tỉnh</w:t>
      </w:r>
      <w:proofErr w:type="spellEnd"/>
      <w:r w:rsidRPr="00A41020">
        <w:rPr>
          <w:szCs w:val="28"/>
        </w:rPr>
        <w:t xml:space="preserve"> </w:t>
      </w:r>
      <w:proofErr w:type="spellStart"/>
      <w:r w:rsidRPr="00A41020">
        <w:rPr>
          <w:szCs w:val="28"/>
        </w:rPr>
        <w:t>táo</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phản</w:t>
      </w:r>
      <w:proofErr w:type="spellEnd"/>
      <w:r w:rsidRPr="00A41020">
        <w:rPr>
          <w:szCs w:val="28"/>
        </w:rPr>
        <w:t xml:space="preserve"> </w:t>
      </w:r>
      <w:proofErr w:type="spellStart"/>
      <w:r w:rsidRPr="00A41020">
        <w:rPr>
          <w:szCs w:val="28"/>
        </w:rPr>
        <w:t>xạ</w:t>
      </w:r>
      <w:proofErr w:type="spellEnd"/>
      <w:r w:rsidRPr="00A41020">
        <w:rPr>
          <w:szCs w:val="28"/>
        </w:rPr>
        <w:t xml:space="preserve"> </w:t>
      </w:r>
      <w:proofErr w:type="spellStart"/>
      <w:r w:rsidRPr="00A41020">
        <w:rPr>
          <w:szCs w:val="28"/>
        </w:rPr>
        <w:t>nhanh</w:t>
      </w:r>
      <w:proofErr w:type="spellEnd"/>
      <w:r w:rsidRPr="00A41020">
        <w:rPr>
          <w:szCs w:val="28"/>
        </w:rPr>
        <w:t xml:space="preserve"> </w:t>
      </w:r>
      <w:proofErr w:type="spellStart"/>
      <w:r w:rsidRPr="00A41020">
        <w:rPr>
          <w:szCs w:val="28"/>
        </w:rPr>
        <w:t>hơn</w:t>
      </w:r>
      <w:proofErr w:type="spellEnd"/>
      <w:r w:rsidRPr="00A41020">
        <w:rPr>
          <w:szCs w:val="28"/>
        </w:rPr>
        <w:t xml:space="preserve"> </w:t>
      </w:r>
      <w:proofErr w:type="spellStart"/>
      <w:r w:rsidRPr="00A41020">
        <w:rPr>
          <w:szCs w:val="28"/>
        </w:rPr>
        <w:t>rất</w:t>
      </w:r>
      <w:proofErr w:type="spellEnd"/>
      <w:r w:rsidRPr="00A41020">
        <w:rPr>
          <w:szCs w:val="28"/>
        </w:rPr>
        <w:t xml:space="preserve"> </w:t>
      </w:r>
      <w:proofErr w:type="spellStart"/>
      <w:r w:rsidRPr="00A41020">
        <w:rPr>
          <w:szCs w:val="28"/>
        </w:rPr>
        <w:t>nhiều</w:t>
      </w:r>
      <w:proofErr w:type="spellEnd"/>
      <w:r w:rsidRPr="00A41020">
        <w:rPr>
          <w:szCs w:val="28"/>
        </w:rPr>
        <w:t xml:space="preserve"> </w:t>
      </w:r>
      <w:proofErr w:type="spellStart"/>
      <w:r w:rsidRPr="00A41020">
        <w:rPr>
          <w:szCs w:val="28"/>
        </w:rPr>
        <w:t>lần</w:t>
      </w:r>
      <w:proofErr w:type="spellEnd"/>
      <w:r w:rsidRPr="00A41020">
        <w:rPr>
          <w:szCs w:val="28"/>
        </w:rPr>
        <w:t xml:space="preserve"> </w:t>
      </w:r>
      <w:proofErr w:type="spellStart"/>
      <w:r w:rsidRPr="00A41020">
        <w:rPr>
          <w:szCs w:val="28"/>
        </w:rPr>
        <w:t>nếu</w:t>
      </w:r>
      <w:proofErr w:type="spellEnd"/>
      <w:r w:rsidRPr="00A41020">
        <w:rPr>
          <w:szCs w:val="28"/>
        </w:rPr>
        <w:t xml:space="preserve"> </w:t>
      </w:r>
      <w:proofErr w:type="spellStart"/>
      <w:r w:rsidRPr="00A41020">
        <w:rPr>
          <w:szCs w:val="28"/>
        </w:rPr>
        <w:t>tình</w:t>
      </w:r>
      <w:proofErr w:type="spellEnd"/>
      <w:r w:rsidRPr="00A41020">
        <w:rPr>
          <w:szCs w:val="28"/>
        </w:rPr>
        <w:t xml:space="preserve"> </w:t>
      </w:r>
      <w:proofErr w:type="spellStart"/>
      <w:r w:rsidRPr="00A41020">
        <w:rPr>
          <w:szCs w:val="28"/>
        </w:rPr>
        <w:t>huống</w:t>
      </w:r>
      <w:proofErr w:type="spellEnd"/>
      <w:r w:rsidRPr="00A41020">
        <w:rPr>
          <w:szCs w:val="28"/>
        </w:rPr>
        <w:t xml:space="preserve"> </w:t>
      </w:r>
      <w:proofErr w:type="spellStart"/>
      <w:r w:rsidRPr="00A41020">
        <w:rPr>
          <w:szCs w:val="28"/>
        </w:rPr>
        <w:t>bất</w:t>
      </w:r>
      <w:proofErr w:type="spellEnd"/>
      <w:r w:rsidRPr="00A41020">
        <w:rPr>
          <w:szCs w:val="28"/>
        </w:rPr>
        <w:t xml:space="preserve"> </w:t>
      </w:r>
      <w:proofErr w:type="spellStart"/>
      <w:r w:rsidRPr="00A41020">
        <w:rPr>
          <w:szCs w:val="28"/>
        </w:rPr>
        <w:t>ngờ</w:t>
      </w:r>
      <w:proofErr w:type="spellEnd"/>
      <w:r w:rsidRPr="00A41020">
        <w:rPr>
          <w:szCs w:val="28"/>
        </w:rPr>
        <w:t xml:space="preserve"> </w:t>
      </w:r>
      <w:proofErr w:type="spellStart"/>
      <w:r w:rsidRPr="00A41020">
        <w:rPr>
          <w:szCs w:val="28"/>
        </w:rPr>
        <w:t>xảy</w:t>
      </w:r>
      <w:proofErr w:type="spellEnd"/>
      <w:r w:rsidRPr="00A41020">
        <w:rPr>
          <w:szCs w:val="28"/>
        </w:rPr>
        <w:t xml:space="preserve"> </w:t>
      </w:r>
      <w:proofErr w:type="spellStart"/>
      <w:r w:rsidRPr="00A41020">
        <w:rPr>
          <w:szCs w:val="28"/>
        </w:rPr>
        <w:t>ra.</w:t>
      </w:r>
      <w:proofErr w:type="spellEnd"/>
    </w:p>
    <w:p w14:paraId="69418691" w14:textId="77777777" w:rsidR="00D0719C" w:rsidRPr="00A41020" w:rsidRDefault="00D0719C" w:rsidP="00A41020">
      <w:pPr>
        <w:spacing w:before="80" w:after="80"/>
        <w:ind w:firstLine="432"/>
        <w:jc w:val="both"/>
        <w:rPr>
          <w:szCs w:val="28"/>
        </w:rPr>
      </w:pPr>
      <w:r w:rsidRPr="00A41020">
        <w:rPr>
          <w:szCs w:val="28"/>
          <w:lang w:val="vi-VN"/>
        </w:rPr>
        <w:t>(</w:t>
      </w:r>
      <w:r w:rsidRPr="00A41020">
        <w:rPr>
          <w:szCs w:val="28"/>
        </w:rPr>
        <w:t>+</w:t>
      </w:r>
      <w:r w:rsidRPr="00A41020">
        <w:rPr>
          <w:szCs w:val="28"/>
          <w:lang w:val="vi-VN"/>
        </w:rPr>
        <w:t>)</w:t>
      </w:r>
      <w:r w:rsidRPr="00A41020">
        <w:rPr>
          <w:szCs w:val="28"/>
        </w:rPr>
        <w:t xml:space="preserve"> Theo </w:t>
      </w:r>
      <w:proofErr w:type="spellStart"/>
      <w:r w:rsidRPr="00A41020">
        <w:rPr>
          <w:szCs w:val="28"/>
        </w:rPr>
        <w:t>khảo</w:t>
      </w:r>
      <w:proofErr w:type="spellEnd"/>
      <w:r w:rsidRPr="00A41020">
        <w:rPr>
          <w:szCs w:val="28"/>
        </w:rPr>
        <w:t xml:space="preserve"> </w:t>
      </w:r>
      <w:proofErr w:type="spellStart"/>
      <w:r w:rsidRPr="00A41020">
        <w:rPr>
          <w:szCs w:val="28"/>
        </w:rPr>
        <w:t>sát</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Tổ</w:t>
      </w:r>
      <w:proofErr w:type="spellEnd"/>
      <w:r w:rsidRPr="00A41020">
        <w:rPr>
          <w:szCs w:val="28"/>
        </w:rPr>
        <w:t xml:space="preserve"> </w:t>
      </w:r>
      <w:proofErr w:type="spellStart"/>
      <w:r w:rsidRPr="00A41020">
        <w:rPr>
          <w:szCs w:val="28"/>
        </w:rPr>
        <w:t>chức</w:t>
      </w:r>
      <w:proofErr w:type="spellEnd"/>
      <w:r w:rsidRPr="00A41020">
        <w:rPr>
          <w:szCs w:val="28"/>
        </w:rPr>
        <w:t xml:space="preserve"> </w:t>
      </w:r>
      <w:proofErr w:type="spellStart"/>
      <w:r w:rsidRPr="00A41020">
        <w:rPr>
          <w:szCs w:val="28"/>
        </w:rPr>
        <w:t>quốc</w:t>
      </w:r>
      <w:proofErr w:type="spellEnd"/>
      <w:r w:rsidRPr="00A41020">
        <w:rPr>
          <w:szCs w:val="28"/>
        </w:rPr>
        <w:t xml:space="preserve"> </w:t>
      </w:r>
      <w:proofErr w:type="spellStart"/>
      <w:r w:rsidRPr="00A41020">
        <w:rPr>
          <w:szCs w:val="28"/>
        </w:rPr>
        <w:t>tế</w:t>
      </w:r>
      <w:proofErr w:type="spellEnd"/>
      <w:r w:rsidRPr="00A41020">
        <w:rPr>
          <w:szCs w:val="28"/>
        </w:rPr>
        <w:t xml:space="preserve">, Việt Nam </w:t>
      </w:r>
      <w:proofErr w:type="spellStart"/>
      <w:r w:rsidRPr="00A41020">
        <w:rPr>
          <w:szCs w:val="28"/>
        </w:rPr>
        <w:t>là</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trong</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nước</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mức</w:t>
      </w:r>
      <w:proofErr w:type="spellEnd"/>
      <w:r w:rsidRPr="00A41020">
        <w:rPr>
          <w:szCs w:val="28"/>
        </w:rPr>
        <w:t xml:space="preserve"> </w:t>
      </w:r>
      <w:proofErr w:type="spellStart"/>
      <w:r w:rsidRPr="00A41020">
        <w:rPr>
          <w:szCs w:val="28"/>
        </w:rPr>
        <w:t>tiêu</w:t>
      </w:r>
      <w:proofErr w:type="spellEnd"/>
      <w:r w:rsidRPr="00A41020">
        <w:rPr>
          <w:szCs w:val="28"/>
        </w:rPr>
        <w:t xml:space="preserve"> </w:t>
      </w:r>
      <w:proofErr w:type="spellStart"/>
      <w:r w:rsidRPr="00A41020">
        <w:rPr>
          <w:szCs w:val="28"/>
        </w:rPr>
        <w:t>thụ</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đồ</w:t>
      </w:r>
      <w:proofErr w:type="spellEnd"/>
      <w:r w:rsidRPr="00A41020">
        <w:rPr>
          <w:szCs w:val="28"/>
        </w:rPr>
        <w:t xml:space="preserve"> </w:t>
      </w:r>
      <w:proofErr w:type="spellStart"/>
      <w:r w:rsidRPr="00A41020">
        <w:rPr>
          <w:szCs w:val="28"/>
        </w:rPr>
        <w:t>uống</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cồn</w:t>
      </w:r>
      <w:proofErr w:type="spellEnd"/>
      <w:r w:rsidRPr="00A41020">
        <w:rPr>
          <w:szCs w:val="28"/>
        </w:rPr>
        <w:t xml:space="preserve"> </w:t>
      </w:r>
      <w:proofErr w:type="spellStart"/>
      <w:r w:rsidRPr="00A41020">
        <w:rPr>
          <w:szCs w:val="28"/>
        </w:rPr>
        <w:t>đứng</w:t>
      </w:r>
      <w:proofErr w:type="spellEnd"/>
      <w:r w:rsidRPr="00A41020">
        <w:rPr>
          <w:szCs w:val="28"/>
        </w:rPr>
        <w:t xml:space="preserve"> </w:t>
      </w:r>
      <w:proofErr w:type="spellStart"/>
      <w:r w:rsidRPr="00A41020">
        <w:rPr>
          <w:szCs w:val="28"/>
        </w:rPr>
        <w:t>vào</w:t>
      </w:r>
      <w:proofErr w:type="spellEnd"/>
      <w:r w:rsidRPr="00A41020">
        <w:rPr>
          <w:szCs w:val="28"/>
        </w:rPr>
        <w:t xml:space="preserve"> </w:t>
      </w:r>
      <w:proofErr w:type="spellStart"/>
      <w:r w:rsidRPr="00A41020">
        <w:rPr>
          <w:szCs w:val="28"/>
        </w:rPr>
        <w:t>loại</w:t>
      </w:r>
      <w:proofErr w:type="spellEnd"/>
      <w:r w:rsidRPr="00A41020">
        <w:rPr>
          <w:szCs w:val="28"/>
        </w:rPr>
        <w:t xml:space="preserve"> </w:t>
      </w:r>
      <w:proofErr w:type="spellStart"/>
      <w:r w:rsidRPr="00A41020">
        <w:rPr>
          <w:szCs w:val="28"/>
        </w:rPr>
        <w:t>cao</w:t>
      </w:r>
      <w:proofErr w:type="spellEnd"/>
      <w:r w:rsidRPr="00A41020">
        <w:rPr>
          <w:szCs w:val="28"/>
        </w:rPr>
        <w:t xml:space="preserve"> </w:t>
      </w:r>
      <w:proofErr w:type="spellStart"/>
      <w:r w:rsidRPr="00A41020">
        <w:rPr>
          <w:szCs w:val="28"/>
        </w:rPr>
        <w:t>trên</w:t>
      </w:r>
      <w:proofErr w:type="spellEnd"/>
      <w:r w:rsidRPr="00A41020">
        <w:rPr>
          <w:szCs w:val="28"/>
        </w:rPr>
        <w:t xml:space="preserve"> </w:t>
      </w:r>
      <w:proofErr w:type="spellStart"/>
      <w:r w:rsidRPr="00A41020">
        <w:rPr>
          <w:szCs w:val="28"/>
        </w:rPr>
        <w:t>thế</w:t>
      </w:r>
      <w:proofErr w:type="spellEnd"/>
      <w:r w:rsidRPr="00A41020">
        <w:rPr>
          <w:szCs w:val="28"/>
        </w:rPr>
        <w:t xml:space="preserve"> </w:t>
      </w:r>
      <w:proofErr w:type="spellStart"/>
      <w:r w:rsidRPr="00A41020">
        <w:rPr>
          <w:szCs w:val="28"/>
        </w:rPr>
        <w:t>giới</w:t>
      </w:r>
      <w:proofErr w:type="spellEnd"/>
      <w:r w:rsidRPr="00A41020">
        <w:rPr>
          <w:szCs w:val="28"/>
        </w:rPr>
        <w:t xml:space="preserve"> </w:t>
      </w:r>
      <w:r w:rsidRPr="00A41020">
        <w:rPr>
          <w:i/>
          <w:iCs/>
          <w:szCs w:val="28"/>
        </w:rPr>
        <w:t>(</w:t>
      </w:r>
      <w:proofErr w:type="spellStart"/>
      <w:r w:rsidRPr="00A41020">
        <w:rPr>
          <w:i/>
          <w:iCs/>
          <w:szCs w:val="28"/>
        </w:rPr>
        <w:t>thứ</w:t>
      </w:r>
      <w:proofErr w:type="spellEnd"/>
      <w:r w:rsidRPr="00A41020">
        <w:rPr>
          <w:i/>
          <w:iCs/>
          <w:szCs w:val="28"/>
        </w:rPr>
        <w:t xml:space="preserve"> </w:t>
      </w:r>
      <w:proofErr w:type="spellStart"/>
      <w:r w:rsidRPr="00A41020">
        <w:rPr>
          <w:i/>
          <w:iCs/>
          <w:szCs w:val="28"/>
        </w:rPr>
        <w:t>hai</w:t>
      </w:r>
      <w:proofErr w:type="spellEnd"/>
      <w:r w:rsidRPr="00A41020">
        <w:rPr>
          <w:i/>
          <w:iCs/>
          <w:szCs w:val="28"/>
        </w:rPr>
        <w:t xml:space="preserve"> </w:t>
      </w:r>
      <w:proofErr w:type="spellStart"/>
      <w:r w:rsidRPr="00A41020">
        <w:rPr>
          <w:i/>
          <w:iCs/>
          <w:szCs w:val="28"/>
        </w:rPr>
        <w:t>trong</w:t>
      </w:r>
      <w:proofErr w:type="spellEnd"/>
      <w:r w:rsidRPr="00A41020">
        <w:rPr>
          <w:i/>
          <w:iCs/>
          <w:szCs w:val="28"/>
        </w:rPr>
        <w:t xml:space="preserve"> </w:t>
      </w:r>
      <w:proofErr w:type="spellStart"/>
      <w:r w:rsidRPr="00A41020">
        <w:rPr>
          <w:i/>
          <w:iCs/>
          <w:szCs w:val="28"/>
        </w:rPr>
        <w:t>khu</w:t>
      </w:r>
      <w:proofErr w:type="spellEnd"/>
      <w:r w:rsidRPr="00A41020">
        <w:rPr>
          <w:i/>
          <w:iCs/>
          <w:szCs w:val="28"/>
        </w:rPr>
        <w:t xml:space="preserve"> </w:t>
      </w:r>
      <w:proofErr w:type="spellStart"/>
      <w:r w:rsidRPr="00A41020">
        <w:rPr>
          <w:i/>
          <w:iCs/>
          <w:szCs w:val="28"/>
        </w:rPr>
        <w:t>vực</w:t>
      </w:r>
      <w:proofErr w:type="spellEnd"/>
      <w:r w:rsidRPr="00A41020">
        <w:rPr>
          <w:i/>
          <w:iCs/>
          <w:szCs w:val="28"/>
        </w:rPr>
        <w:t xml:space="preserve"> Đông Nam Á, </w:t>
      </w:r>
      <w:proofErr w:type="spellStart"/>
      <w:r w:rsidRPr="00A41020">
        <w:rPr>
          <w:i/>
          <w:iCs/>
          <w:szCs w:val="28"/>
        </w:rPr>
        <w:t>thứ</w:t>
      </w:r>
      <w:proofErr w:type="spellEnd"/>
      <w:r w:rsidRPr="00A41020">
        <w:rPr>
          <w:i/>
          <w:iCs/>
          <w:szCs w:val="28"/>
        </w:rPr>
        <w:t xml:space="preserve"> 10 </w:t>
      </w:r>
      <w:proofErr w:type="spellStart"/>
      <w:r w:rsidRPr="00A41020">
        <w:rPr>
          <w:i/>
          <w:iCs/>
          <w:szCs w:val="28"/>
        </w:rPr>
        <w:t>châu</w:t>
      </w:r>
      <w:proofErr w:type="spellEnd"/>
      <w:r w:rsidRPr="00A41020">
        <w:rPr>
          <w:i/>
          <w:iCs/>
          <w:szCs w:val="28"/>
        </w:rPr>
        <w:t xml:space="preserve"> Á </w:t>
      </w:r>
      <w:proofErr w:type="spellStart"/>
      <w:r w:rsidRPr="00A41020">
        <w:rPr>
          <w:i/>
          <w:iCs/>
          <w:szCs w:val="28"/>
        </w:rPr>
        <w:t>và</w:t>
      </w:r>
      <w:proofErr w:type="spellEnd"/>
      <w:r w:rsidRPr="00A41020">
        <w:rPr>
          <w:i/>
          <w:iCs/>
          <w:szCs w:val="28"/>
        </w:rPr>
        <w:t xml:space="preserve"> </w:t>
      </w:r>
      <w:proofErr w:type="spellStart"/>
      <w:r w:rsidRPr="00A41020">
        <w:rPr>
          <w:i/>
          <w:iCs/>
          <w:szCs w:val="28"/>
        </w:rPr>
        <w:t>thứ</w:t>
      </w:r>
      <w:proofErr w:type="spellEnd"/>
      <w:r w:rsidRPr="00A41020">
        <w:rPr>
          <w:i/>
          <w:iCs/>
          <w:szCs w:val="28"/>
        </w:rPr>
        <w:t xml:space="preserve"> 29 </w:t>
      </w:r>
      <w:proofErr w:type="spellStart"/>
      <w:r w:rsidRPr="00A41020">
        <w:rPr>
          <w:i/>
          <w:iCs/>
          <w:szCs w:val="28"/>
        </w:rPr>
        <w:t>trên</w:t>
      </w:r>
      <w:proofErr w:type="spellEnd"/>
      <w:r w:rsidRPr="00A41020">
        <w:rPr>
          <w:i/>
          <w:iCs/>
          <w:szCs w:val="28"/>
        </w:rPr>
        <w:t xml:space="preserve"> </w:t>
      </w:r>
      <w:proofErr w:type="spellStart"/>
      <w:r w:rsidRPr="00A41020">
        <w:rPr>
          <w:i/>
          <w:iCs/>
          <w:szCs w:val="28"/>
        </w:rPr>
        <w:t>thế</w:t>
      </w:r>
      <w:proofErr w:type="spellEnd"/>
      <w:r w:rsidRPr="00A41020">
        <w:rPr>
          <w:i/>
          <w:iCs/>
          <w:szCs w:val="28"/>
        </w:rPr>
        <w:t xml:space="preserve"> </w:t>
      </w:r>
      <w:proofErr w:type="spellStart"/>
      <w:r w:rsidRPr="00A41020">
        <w:rPr>
          <w:i/>
          <w:iCs/>
          <w:szCs w:val="28"/>
        </w:rPr>
        <w:t>giới</w:t>
      </w:r>
      <w:proofErr w:type="spellEnd"/>
      <w:r w:rsidRPr="00A41020">
        <w:rPr>
          <w:i/>
          <w:iCs/>
          <w:szCs w:val="28"/>
        </w:rPr>
        <w:t xml:space="preserve"> </w:t>
      </w:r>
      <w:proofErr w:type="spellStart"/>
      <w:r w:rsidRPr="00A41020">
        <w:rPr>
          <w:i/>
          <w:iCs/>
          <w:szCs w:val="28"/>
        </w:rPr>
        <w:t>về</w:t>
      </w:r>
      <w:proofErr w:type="spellEnd"/>
      <w:r w:rsidRPr="00A41020">
        <w:rPr>
          <w:i/>
          <w:iCs/>
          <w:szCs w:val="28"/>
        </w:rPr>
        <w:t xml:space="preserve"> </w:t>
      </w:r>
      <w:proofErr w:type="spellStart"/>
      <w:r w:rsidRPr="00A41020">
        <w:rPr>
          <w:i/>
          <w:iCs/>
          <w:szCs w:val="28"/>
        </w:rPr>
        <w:t>tiêu</w:t>
      </w:r>
      <w:proofErr w:type="spellEnd"/>
      <w:r w:rsidRPr="00A41020">
        <w:rPr>
          <w:i/>
          <w:iCs/>
          <w:szCs w:val="28"/>
        </w:rPr>
        <w:t xml:space="preserve"> </w:t>
      </w:r>
      <w:proofErr w:type="spellStart"/>
      <w:r w:rsidRPr="00A41020">
        <w:rPr>
          <w:i/>
          <w:iCs/>
          <w:szCs w:val="28"/>
        </w:rPr>
        <w:t>thụ</w:t>
      </w:r>
      <w:proofErr w:type="spellEnd"/>
      <w:r w:rsidRPr="00A41020">
        <w:rPr>
          <w:i/>
          <w:iCs/>
          <w:szCs w:val="28"/>
        </w:rPr>
        <w:t xml:space="preserve"> </w:t>
      </w:r>
      <w:proofErr w:type="spellStart"/>
      <w:r w:rsidRPr="00A41020">
        <w:rPr>
          <w:i/>
          <w:iCs/>
          <w:szCs w:val="28"/>
        </w:rPr>
        <w:t>rượu</w:t>
      </w:r>
      <w:proofErr w:type="spellEnd"/>
      <w:r w:rsidRPr="00A41020">
        <w:rPr>
          <w:i/>
          <w:iCs/>
          <w:szCs w:val="28"/>
        </w:rPr>
        <w:t xml:space="preserve">, </w:t>
      </w:r>
      <w:proofErr w:type="spellStart"/>
      <w:r w:rsidRPr="00A41020">
        <w:rPr>
          <w:i/>
          <w:iCs/>
          <w:szCs w:val="28"/>
        </w:rPr>
        <w:t>bia</w:t>
      </w:r>
      <w:proofErr w:type="spellEnd"/>
      <w:r w:rsidRPr="00A41020">
        <w:rPr>
          <w:i/>
          <w:iCs/>
          <w:szCs w:val="28"/>
        </w:rPr>
        <w:t>)</w:t>
      </w:r>
      <w:r w:rsidRPr="00A41020">
        <w:rPr>
          <w:szCs w:val="28"/>
        </w:rPr>
        <w:t xml:space="preserve">, </w:t>
      </w:r>
      <w:proofErr w:type="spellStart"/>
      <w:r w:rsidRPr="00A41020">
        <w:rPr>
          <w:szCs w:val="28"/>
        </w:rPr>
        <w:t>đây</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tỷ</w:t>
      </w:r>
      <w:proofErr w:type="spellEnd"/>
      <w:r w:rsidRPr="00A41020">
        <w:rPr>
          <w:szCs w:val="28"/>
        </w:rPr>
        <w:t xml:space="preserve"> </w:t>
      </w:r>
      <w:proofErr w:type="spellStart"/>
      <w:r w:rsidRPr="00A41020">
        <w:rPr>
          <w:szCs w:val="28"/>
        </w:rPr>
        <w:t>lệ</w:t>
      </w:r>
      <w:proofErr w:type="spellEnd"/>
      <w:r w:rsidRPr="00A41020">
        <w:rPr>
          <w:szCs w:val="28"/>
        </w:rPr>
        <w:t xml:space="preserve"> </w:t>
      </w:r>
      <w:proofErr w:type="spellStart"/>
      <w:r w:rsidRPr="00A41020">
        <w:rPr>
          <w:szCs w:val="28"/>
        </w:rPr>
        <w:t>rất</w:t>
      </w:r>
      <w:proofErr w:type="spellEnd"/>
      <w:r w:rsidRPr="00A41020">
        <w:rPr>
          <w:szCs w:val="28"/>
        </w:rPr>
        <w:t xml:space="preserve"> </w:t>
      </w:r>
      <w:proofErr w:type="spellStart"/>
      <w:r w:rsidRPr="00A41020">
        <w:rPr>
          <w:szCs w:val="28"/>
        </w:rPr>
        <w:t>đáng</w:t>
      </w:r>
      <w:proofErr w:type="spellEnd"/>
      <w:r w:rsidRPr="00A41020">
        <w:rPr>
          <w:szCs w:val="28"/>
        </w:rPr>
        <w:t xml:space="preserve"> </w:t>
      </w:r>
      <w:proofErr w:type="spellStart"/>
      <w:r w:rsidRPr="00A41020">
        <w:rPr>
          <w:szCs w:val="28"/>
        </w:rPr>
        <w:t>báo</w:t>
      </w:r>
      <w:proofErr w:type="spellEnd"/>
      <w:r w:rsidRPr="00A41020">
        <w:rPr>
          <w:szCs w:val="28"/>
        </w:rPr>
        <w:t xml:space="preserve"> </w:t>
      </w:r>
      <w:proofErr w:type="spellStart"/>
      <w:r w:rsidRPr="00A41020">
        <w:rPr>
          <w:szCs w:val="28"/>
        </w:rPr>
        <w:t>động</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trong</w:t>
      </w:r>
      <w:proofErr w:type="spellEnd"/>
      <w:r w:rsidRPr="00A41020">
        <w:rPr>
          <w:szCs w:val="28"/>
        </w:rPr>
        <w:t xml:space="preserve"> </w:t>
      </w:r>
      <w:proofErr w:type="spellStart"/>
      <w:r w:rsidRPr="00A41020">
        <w:rPr>
          <w:szCs w:val="28"/>
        </w:rPr>
        <w:t>những</w:t>
      </w:r>
      <w:proofErr w:type="spellEnd"/>
      <w:r w:rsidRPr="00A41020">
        <w:rPr>
          <w:szCs w:val="28"/>
        </w:rPr>
        <w:t xml:space="preserve"> </w:t>
      </w:r>
      <w:proofErr w:type="spellStart"/>
      <w:r w:rsidRPr="00A41020">
        <w:rPr>
          <w:szCs w:val="28"/>
        </w:rPr>
        <w:t>nguy</w:t>
      </w:r>
      <w:proofErr w:type="spellEnd"/>
      <w:r w:rsidRPr="00A41020">
        <w:rPr>
          <w:szCs w:val="28"/>
        </w:rPr>
        <w:t xml:space="preserve"> </w:t>
      </w:r>
      <w:proofErr w:type="spellStart"/>
      <w:r w:rsidRPr="00A41020">
        <w:rPr>
          <w:szCs w:val="28"/>
        </w:rPr>
        <w:t>cơ</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tàn</w:t>
      </w:r>
      <w:proofErr w:type="spellEnd"/>
      <w:r w:rsidRPr="00A41020">
        <w:rPr>
          <w:szCs w:val="28"/>
        </w:rPr>
        <w:t xml:space="preserve"> </w:t>
      </w:r>
      <w:proofErr w:type="spellStart"/>
      <w:r w:rsidRPr="00A41020">
        <w:rPr>
          <w:szCs w:val="28"/>
        </w:rPr>
        <w:t>tật</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tử</w:t>
      </w:r>
      <w:proofErr w:type="spellEnd"/>
      <w:r w:rsidRPr="00A41020">
        <w:rPr>
          <w:szCs w:val="28"/>
        </w:rPr>
        <w:t xml:space="preserve"> </w:t>
      </w:r>
      <w:proofErr w:type="spellStart"/>
      <w:r w:rsidRPr="00A41020">
        <w:rPr>
          <w:szCs w:val="28"/>
        </w:rPr>
        <w:t>vong</w:t>
      </w:r>
      <w:proofErr w:type="spellEnd"/>
      <w:r w:rsidRPr="00A41020">
        <w:rPr>
          <w:szCs w:val="28"/>
        </w:rPr>
        <w:t xml:space="preserve"> </w:t>
      </w:r>
      <w:proofErr w:type="spellStart"/>
      <w:r w:rsidRPr="00A41020">
        <w:rPr>
          <w:szCs w:val="28"/>
        </w:rPr>
        <w:t>hàng</w:t>
      </w:r>
      <w:proofErr w:type="spellEnd"/>
      <w:r w:rsidRPr="00A41020">
        <w:rPr>
          <w:szCs w:val="28"/>
        </w:rPr>
        <w:t xml:space="preserve"> </w:t>
      </w:r>
      <w:proofErr w:type="spellStart"/>
      <w:r w:rsidRPr="00A41020">
        <w:rPr>
          <w:szCs w:val="28"/>
        </w:rPr>
        <w:t>đầu</w:t>
      </w:r>
      <w:proofErr w:type="spellEnd"/>
      <w:r w:rsidRPr="00A41020">
        <w:rPr>
          <w:szCs w:val="28"/>
        </w:rPr>
        <w:t xml:space="preserve"> </w:t>
      </w:r>
      <w:proofErr w:type="spellStart"/>
      <w:r w:rsidRPr="00A41020">
        <w:rPr>
          <w:szCs w:val="28"/>
        </w:rPr>
        <w:t>tại</w:t>
      </w:r>
      <w:proofErr w:type="spellEnd"/>
      <w:r w:rsidRPr="00A41020">
        <w:rPr>
          <w:szCs w:val="28"/>
        </w:rPr>
        <w:t xml:space="preserve"> Việt Nam,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đang</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nên</w:t>
      </w:r>
      <w:proofErr w:type="spellEnd"/>
      <w:r w:rsidRPr="00A41020">
        <w:rPr>
          <w:szCs w:val="28"/>
        </w:rPr>
        <w:t xml:space="preserve"> </w:t>
      </w:r>
      <w:proofErr w:type="spellStart"/>
      <w:r w:rsidRPr="00A41020">
        <w:rPr>
          <w:szCs w:val="28"/>
        </w:rPr>
        <w:t>gánh</w:t>
      </w:r>
      <w:proofErr w:type="spellEnd"/>
      <w:r w:rsidRPr="00A41020">
        <w:rPr>
          <w:szCs w:val="28"/>
        </w:rPr>
        <w:t xml:space="preserve"> </w:t>
      </w:r>
      <w:proofErr w:type="spellStart"/>
      <w:r w:rsidRPr="00A41020">
        <w:rPr>
          <w:szCs w:val="28"/>
        </w:rPr>
        <w:t>nặng</w:t>
      </w:r>
      <w:proofErr w:type="spellEnd"/>
      <w:r w:rsidRPr="00A41020">
        <w:rPr>
          <w:szCs w:val="28"/>
        </w:rPr>
        <w:t xml:space="preserve"> </w:t>
      </w:r>
      <w:proofErr w:type="spellStart"/>
      <w:r w:rsidRPr="00A41020">
        <w:rPr>
          <w:szCs w:val="28"/>
        </w:rPr>
        <w:t>đối</w:t>
      </w:r>
      <w:proofErr w:type="spellEnd"/>
      <w:r w:rsidRPr="00A41020">
        <w:rPr>
          <w:szCs w:val="28"/>
        </w:rPr>
        <w:t xml:space="preserve"> </w:t>
      </w:r>
      <w:proofErr w:type="spellStart"/>
      <w:r w:rsidRPr="00A41020">
        <w:rPr>
          <w:szCs w:val="28"/>
        </w:rPr>
        <w:t>với</w:t>
      </w:r>
      <w:proofErr w:type="spellEnd"/>
      <w:r w:rsidRPr="00A41020">
        <w:rPr>
          <w:szCs w:val="28"/>
        </w:rPr>
        <w:t xml:space="preserve"> y </w:t>
      </w:r>
      <w:proofErr w:type="spellStart"/>
      <w:r w:rsidRPr="00A41020">
        <w:rPr>
          <w:szCs w:val="28"/>
        </w:rPr>
        <w:t>tế</w:t>
      </w:r>
      <w:proofErr w:type="spellEnd"/>
      <w:r w:rsidRPr="00A41020">
        <w:rPr>
          <w:szCs w:val="28"/>
        </w:rPr>
        <w:t xml:space="preserve">, </w:t>
      </w:r>
      <w:proofErr w:type="spellStart"/>
      <w:r w:rsidRPr="00A41020">
        <w:rPr>
          <w:szCs w:val="28"/>
        </w:rPr>
        <w:t>kinh</w:t>
      </w:r>
      <w:proofErr w:type="spellEnd"/>
      <w:r w:rsidRPr="00A41020">
        <w:rPr>
          <w:szCs w:val="28"/>
        </w:rPr>
        <w:t xml:space="preserve"> </w:t>
      </w:r>
      <w:proofErr w:type="spellStart"/>
      <w:r w:rsidRPr="00A41020">
        <w:rPr>
          <w:szCs w:val="28"/>
        </w:rPr>
        <w:t>tế</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gia</w:t>
      </w:r>
      <w:proofErr w:type="spellEnd"/>
      <w:r w:rsidRPr="00A41020">
        <w:rPr>
          <w:szCs w:val="28"/>
        </w:rPr>
        <w:t xml:space="preserve"> </w:t>
      </w:r>
      <w:proofErr w:type="spellStart"/>
      <w:r w:rsidRPr="00A41020">
        <w:rPr>
          <w:szCs w:val="28"/>
        </w:rPr>
        <w:t>tăng</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vấn</w:t>
      </w:r>
      <w:proofErr w:type="spellEnd"/>
      <w:r w:rsidRPr="00A41020">
        <w:rPr>
          <w:szCs w:val="28"/>
        </w:rPr>
        <w:t xml:space="preserve"> </w:t>
      </w:r>
      <w:proofErr w:type="spellStart"/>
      <w:r w:rsidRPr="00A41020">
        <w:rPr>
          <w:szCs w:val="28"/>
        </w:rPr>
        <w:t>đề</w:t>
      </w:r>
      <w:proofErr w:type="spellEnd"/>
      <w:r w:rsidRPr="00A41020">
        <w:rPr>
          <w:szCs w:val="28"/>
        </w:rPr>
        <w:t xml:space="preserve"> </w:t>
      </w:r>
      <w:proofErr w:type="spellStart"/>
      <w:r w:rsidRPr="00A41020">
        <w:rPr>
          <w:szCs w:val="28"/>
        </w:rPr>
        <w:t>xã</w:t>
      </w:r>
      <w:proofErr w:type="spellEnd"/>
      <w:r w:rsidRPr="00A41020">
        <w:rPr>
          <w:szCs w:val="28"/>
        </w:rPr>
        <w:t xml:space="preserve"> </w:t>
      </w:r>
      <w:proofErr w:type="spellStart"/>
      <w:r w:rsidRPr="00A41020">
        <w:rPr>
          <w:szCs w:val="28"/>
        </w:rPr>
        <w:t>hội</w:t>
      </w:r>
      <w:proofErr w:type="spellEnd"/>
      <w:r w:rsidRPr="00A41020">
        <w:rPr>
          <w:szCs w:val="28"/>
        </w:rPr>
        <w:t xml:space="preserve"> </w:t>
      </w:r>
      <w:r w:rsidRPr="00A41020">
        <w:rPr>
          <w:i/>
          <w:szCs w:val="28"/>
        </w:rPr>
        <w:t>(</w:t>
      </w:r>
      <w:proofErr w:type="spellStart"/>
      <w:r w:rsidRPr="00A41020">
        <w:rPr>
          <w:i/>
          <w:szCs w:val="28"/>
        </w:rPr>
        <w:t>hơn</w:t>
      </w:r>
      <w:proofErr w:type="spellEnd"/>
      <w:r w:rsidRPr="00A41020">
        <w:rPr>
          <w:i/>
          <w:szCs w:val="28"/>
        </w:rPr>
        <w:t xml:space="preserve"> 50% </w:t>
      </w:r>
      <w:proofErr w:type="spellStart"/>
      <w:r w:rsidRPr="00A41020">
        <w:rPr>
          <w:i/>
          <w:szCs w:val="28"/>
        </w:rPr>
        <w:t>các</w:t>
      </w:r>
      <w:proofErr w:type="spellEnd"/>
      <w:r w:rsidRPr="00A41020">
        <w:rPr>
          <w:i/>
          <w:szCs w:val="28"/>
        </w:rPr>
        <w:t xml:space="preserve"> </w:t>
      </w:r>
      <w:proofErr w:type="spellStart"/>
      <w:r w:rsidRPr="00A41020">
        <w:rPr>
          <w:i/>
          <w:szCs w:val="28"/>
        </w:rPr>
        <w:t>vụ</w:t>
      </w:r>
      <w:proofErr w:type="spellEnd"/>
      <w:r w:rsidRPr="00A41020">
        <w:rPr>
          <w:i/>
          <w:szCs w:val="28"/>
        </w:rPr>
        <w:t xml:space="preserve"> </w:t>
      </w:r>
      <w:proofErr w:type="spellStart"/>
      <w:r w:rsidRPr="00A41020">
        <w:rPr>
          <w:i/>
          <w:szCs w:val="28"/>
        </w:rPr>
        <w:t>án</w:t>
      </w:r>
      <w:proofErr w:type="spellEnd"/>
      <w:r w:rsidRPr="00A41020">
        <w:rPr>
          <w:i/>
          <w:szCs w:val="28"/>
        </w:rPr>
        <w:t xml:space="preserve"> </w:t>
      </w:r>
      <w:proofErr w:type="spellStart"/>
      <w:r w:rsidRPr="00A41020">
        <w:rPr>
          <w:i/>
          <w:szCs w:val="28"/>
        </w:rPr>
        <w:t>giết</w:t>
      </w:r>
      <w:proofErr w:type="spellEnd"/>
      <w:r w:rsidRPr="00A41020">
        <w:rPr>
          <w:i/>
          <w:szCs w:val="28"/>
        </w:rPr>
        <w:t xml:space="preserve"> </w:t>
      </w:r>
      <w:proofErr w:type="spellStart"/>
      <w:r w:rsidRPr="00A41020">
        <w:rPr>
          <w:i/>
          <w:szCs w:val="28"/>
        </w:rPr>
        <w:t>người</w:t>
      </w:r>
      <w:proofErr w:type="spellEnd"/>
      <w:r w:rsidRPr="00A41020">
        <w:rPr>
          <w:i/>
          <w:szCs w:val="28"/>
        </w:rPr>
        <w:t xml:space="preserve">; </w:t>
      </w:r>
      <w:proofErr w:type="spellStart"/>
      <w:r w:rsidRPr="00A41020">
        <w:rPr>
          <w:i/>
          <w:szCs w:val="28"/>
        </w:rPr>
        <w:t>gây</w:t>
      </w:r>
      <w:proofErr w:type="spellEnd"/>
      <w:r w:rsidRPr="00A41020">
        <w:rPr>
          <w:i/>
          <w:szCs w:val="28"/>
        </w:rPr>
        <w:t xml:space="preserve"> </w:t>
      </w:r>
      <w:proofErr w:type="spellStart"/>
      <w:r w:rsidRPr="00A41020">
        <w:rPr>
          <w:i/>
          <w:szCs w:val="28"/>
        </w:rPr>
        <w:t>rối</w:t>
      </w:r>
      <w:proofErr w:type="spellEnd"/>
      <w:r w:rsidRPr="00A41020">
        <w:rPr>
          <w:i/>
          <w:szCs w:val="28"/>
        </w:rPr>
        <w:t xml:space="preserve"> </w:t>
      </w:r>
      <w:proofErr w:type="spellStart"/>
      <w:r w:rsidRPr="00A41020">
        <w:rPr>
          <w:i/>
          <w:szCs w:val="28"/>
        </w:rPr>
        <w:t>trật</w:t>
      </w:r>
      <w:proofErr w:type="spellEnd"/>
      <w:r w:rsidRPr="00A41020">
        <w:rPr>
          <w:i/>
          <w:szCs w:val="28"/>
        </w:rPr>
        <w:t xml:space="preserve"> </w:t>
      </w:r>
      <w:proofErr w:type="spellStart"/>
      <w:r w:rsidRPr="00A41020">
        <w:rPr>
          <w:i/>
          <w:szCs w:val="28"/>
        </w:rPr>
        <w:t>tự</w:t>
      </w:r>
      <w:proofErr w:type="spellEnd"/>
      <w:r w:rsidRPr="00A41020">
        <w:rPr>
          <w:i/>
          <w:szCs w:val="28"/>
        </w:rPr>
        <w:t xml:space="preserve"> </w:t>
      </w:r>
      <w:proofErr w:type="spellStart"/>
      <w:r w:rsidRPr="00A41020">
        <w:rPr>
          <w:i/>
          <w:szCs w:val="28"/>
        </w:rPr>
        <w:t>công</w:t>
      </w:r>
      <w:proofErr w:type="spellEnd"/>
      <w:r w:rsidRPr="00A41020">
        <w:rPr>
          <w:i/>
          <w:szCs w:val="28"/>
        </w:rPr>
        <w:t xml:space="preserve"> </w:t>
      </w:r>
      <w:proofErr w:type="spellStart"/>
      <w:r w:rsidRPr="00A41020">
        <w:rPr>
          <w:i/>
          <w:szCs w:val="28"/>
        </w:rPr>
        <w:t>cộng</w:t>
      </w:r>
      <w:proofErr w:type="spellEnd"/>
      <w:r w:rsidRPr="00A41020">
        <w:rPr>
          <w:i/>
          <w:szCs w:val="28"/>
        </w:rPr>
        <w:t xml:space="preserve">; </w:t>
      </w:r>
      <w:proofErr w:type="spellStart"/>
      <w:r w:rsidRPr="00A41020">
        <w:rPr>
          <w:i/>
          <w:szCs w:val="28"/>
        </w:rPr>
        <w:t>hiếp</w:t>
      </w:r>
      <w:proofErr w:type="spellEnd"/>
      <w:r w:rsidRPr="00A41020">
        <w:rPr>
          <w:i/>
          <w:szCs w:val="28"/>
        </w:rPr>
        <w:t xml:space="preserve"> </w:t>
      </w:r>
      <w:proofErr w:type="spellStart"/>
      <w:r w:rsidRPr="00A41020">
        <w:rPr>
          <w:i/>
          <w:szCs w:val="28"/>
        </w:rPr>
        <w:t>dâm</w:t>
      </w:r>
      <w:proofErr w:type="spellEnd"/>
      <w:r w:rsidRPr="00A41020">
        <w:rPr>
          <w:i/>
          <w:szCs w:val="28"/>
        </w:rPr>
        <w:t xml:space="preserve">; vi </w:t>
      </w:r>
      <w:proofErr w:type="spellStart"/>
      <w:r w:rsidRPr="00A41020">
        <w:rPr>
          <w:i/>
          <w:szCs w:val="28"/>
        </w:rPr>
        <w:t>phạm</w:t>
      </w:r>
      <w:proofErr w:type="spellEnd"/>
      <w:r w:rsidRPr="00A41020">
        <w:rPr>
          <w:i/>
          <w:szCs w:val="28"/>
        </w:rPr>
        <w:t xml:space="preserve"> </w:t>
      </w:r>
      <w:proofErr w:type="spellStart"/>
      <w:r w:rsidRPr="00A41020">
        <w:rPr>
          <w:i/>
          <w:szCs w:val="28"/>
        </w:rPr>
        <w:t>quy</w:t>
      </w:r>
      <w:proofErr w:type="spellEnd"/>
      <w:r w:rsidRPr="00A41020">
        <w:rPr>
          <w:i/>
          <w:szCs w:val="28"/>
        </w:rPr>
        <w:t xml:space="preserve"> </w:t>
      </w:r>
      <w:proofErr w:type="spellStart"/>
      <w:r w:rsidRPr="00A41020">
        <w:rPr>
          <w:i/>
          <w:szCs w:val="28"/>
        </w:rPr>
        <w:t>định</w:t>
      </w:r>
      <w:proofErr w:type="spellEnd"/>
      <w:r w:rsidRPr="00A41020">
        <w:rPr>
          <w:i/>
          <w:szCs w:val="28"/>
        </w:rPr>
        <w:t xml:space="preserve"> </w:t>
      </w:r>
      <w:proofErr w:type="spellStart"/>
      <w:r w:rsidRPr="00A41020">
        <w:rPr>
          <w:i/>
          <w:szCs w:val="28"/>
        </w:rPr>
        <w:t>về</w:t>
      </w:r>
      <w:proofErr w:type="spellEnd"/>
      <w:r w:rsidRPr="00A41020">
        <w:rPr>
          <w:i/>
          <w:szCs w:val="28"/>
        </w:rPr>
        <w:t xml:space="preserve"> </w:t>
      </w:r>
      <w:proofErr w:type="spellStart"/>
      <w:r w:rsidRPr="00A41020">
        <w:rPr>
          <w:i/>
          <w:szCs w:val="28"/>
        </w:rPr>
        <w:t>điều</w:t>
      </w:r>
      <w:proofErr w:type="spellEnd"/>
      <w:r w:rsidRPr="00A41020">
        <w:rPr>
          <w:i/>
          <w:szCs w:val="28"/>
        </w:rPr>
        <w:t xml:space="preserve"> </w:t>
      </w:r>
      <w:proofErr w:type="spellStart"/>
      <w:r w:rsidRPr="00A41020">
        <w:rPr>
          <w:i/>
          <w:szCs w:val="28"/>
        </w:rPr>
        <w:t>khiển</w:t>
      </w:r>
      <w:proofErr w:type="spellEnd"/>
      <w:r w:rsidRPr="00A41020">
        <w:rPr>
          <w:i/>
          <w:szCs w:val="28"/>
        </w:rPr>
        <w:t xml:space="preserve"> </w:t>
      </w:r>
      <w:proofErr w:type="spellStart"/>
      <w:r w:rsidRPr="00A41020">
        <w:rPr>
          <w:i/>
          <w:szCs w:val="28"/>
        </w:rPr>
        <w:t>phương</w:t>
      </w:r>
      <w:proofErr w:type="spellEnd"/>
      <w:r w:rsidRPr="00A41020">
        <w:rPr>
          <w:i/>
          <w:szCs w:val="28"/>
        </w:rPr>
        <w:t xml:space="preserve"> </w:t>
      </w:r>
      <w:proofErr w:type="spellStart"/>
      <w:r w:rsidRPr="00A41020">
        <w:rPr>
          <w:i/>
          <w:szCs w:val="28"/>
        </w:rPr>
        <w:t>tiện</w:t>
      </w:r>
      <w:proofErr w:type="spellEnd"/>
      <w:r w:rsidRPr="00A41020">
        <w:rPr>
          <w:i/>
          <w:szCs w:val="28"/>
        </w:rPr>
        <w:t xml:space="preserve"> </w:t>
      </w:r>
      <w:proofErr w:type="spellStart"/>
      <w:r w:rsidRPr="00A41020">
        <w:rPr>
          <w:i/>
          <w:szCs w:val="28"/>
        </w:rPr>
        <w:t>giao</w:t>
      </w:r>
      <w:proofErr w:type="spellEnd"/>
      <w:r w:rsidRPr="00A41020">
        <w:rPr>
          <w:i/>
          <w:szCs w:val="28"/>
        </w:rPr>
        <w:t xml:space="preserve"> </w:t>
      </w:r>
      <w:proofErr w:type="spellStart"/>
      <w:r w:rsidRPr="00A41020">
        <w:rPr>
          <w:i/>
          <w:szCs w:val="28"/>
        </w:rPr>
        <w:t>thông</w:t>
      </w:r>
      <w:proofErr w:type="spellEnd"/>
      <w:r w:rsidRPr="00A41020">
        <w:rPr>
          <w:i/>
          <w:szCs w:val="28"/>
        </w:rPr>
        <w:t xml:space="preserve"> </w:t>
      </w:r>
      <w:proofErr w:type="spellStart"/>
      <w:r w:rsidRPr="00A41020">
        <w:rPr>
          <w:i/>
          <w:szCs w:val="28"/>
        </w:rPr>
        <w:t>đường</w:t>
      </w:r>
      <w:proofErr w:type="spellEnd"/>
      <w:r w:rsidRPr="00A41020">
        <w:rPr>
          <w:i/>
          <w:szCs w:val="28"/>
        </w:rPr>
        <w:t xml:space="preserve"> </w:t>
      </w:r>
      <w:proofErr w:type="spellStart"/>
      <w:r w:rsidRPr="00A41020">
        <w:rPr>
          <w:i/>
          <w:szCs w:val="28"/>
        </w:rPr>
        <w:t>bộ</w:t>
      </w:r>
      <w:proofErr w:type="spellEnd"/>
      <w:r w:rsidRPr="00A41020">
        <w:rPr>
          <w:i/>
          <w:szCs w:val="28"/>
        </w:rPr>
        <w:t xml:space="preserve">, </w:t>
      </w:r>
      <w:proofErr w:type="spellStart"/>
      <w:r w:rsidRPr="00A41020">
        <w:rPr>
          <w:i/>
          <w:szCs w:val="28"/>
        </w:rPr>
        <w:t>người</w:t>
      </w:r>
      <w:proofErr w:type="spellEnd"/>
      <w:r w:rsidRPr="00A41020">
        <w:rPr>
          <w:i/>
          <w:szCs w:val="28"/>
        </w:rPr>
        <w:t xml:space="preserve"> </w:t>
      </w:r>
      <w:proofErr w:type="spellStart"/>
      <w:r w:rsidRPr="00A41020">
        <w:rPr>
          <w:i/>
          <w:szCs w:val="28"/>
        </w:rPr>
        <w:t>phạm</w:t>
      </w:r>
      <w:proofErr w:type="spellEnd"/>
      <w:r w:rsidRPr="00A41020">
        <w:rPr>
          <w:i/>
          <w:szCs w:val="28"/>
        </w:rPr>
        <w:t xml:space="preserve"> </w:t>
      </w:r>
      <w:proofErr w:type="spellStart"/>
      <w:r w:rsidRPr="00A41020">
        <w:rPr>
          <w:i/>
          <w:szCs w:val="28"/>
        </w:rPr>
        <w:t>tội</w:t>
      </w:r>
      <w:proofErr w:type="spellEnd"/>
      <w:r w:rsidRPr="00A41020">
        <w:rPr>
          <w:i/>
          <w:szCs w:val="28"/>
        </w:rPr>
        <w:t xml:space="preserve"> </w:t>
      </w:r>
      <w:proofErr w:type="spellStart"/>
      <w:r w:rsidRPr="00A41020">
        <w:rPr>
          <w:i/>
          <w:szCs w:val="28"/>
        </w:rPr>
        <w:t>trước</w:t>
      </w:r>
      <w:proofErr w:type="spellEnd"/>
      <w:r w:rsidRPr="00A41020">
        <w:rPr>
          <w:i/>
          <w:szCs w:val="28"/>
        </w:rPr>
        <w:t xml:space="preserve"> </w:t>
      </w:r>
      <w:proofErr w:type="spellStart"/>
      <w:r w:rsidRPr="00A41020">
        <w:rPr>
          <w:i/>
          <w:szCs w:val="28"/>
        </w:rPr>
        <w:t>khi</w:t>
      </w:r>
      <w:proofErr w:type="spellEnd"/>
      <w:r w:rsidRPr="00A41020">
        <w:rPr>
          <w:i/>
          <w:szCs w:val="28"/>
        </w:rPr>
        <w:t xml:space="preserve"> </w:t>
      </w:r>
      <w:proofErr w:type="spellStart"/>
      <w:r w:rsidRPr="00A41020">
        <w:rPr>
          <w:i/>
          <w:szCs w:val="28"/>
        </w:rPr>
        <w:t>gây</w:t>
      </w:r>
      <w:proofErr w:type="spellEnd"/>
      <w:r w:rsidRPr="00A41020">
        <w:rPr>
          <w:i/>
          <w:szCs w:val="28"/>
        </w:rPr>
        <w:t xml:space="preserve"> </w:t>
      </w:r>
      <w:proofErr w:type="spellStart"/>
      <w:r w:rsidRPr="00A41020">
        <w:rPr>
          <w:i/>
          <w:szCs w:val="28"/>
        </w:rPr>
        <w:t>án</w:t>
      </w:r>
      <w:proofErr w:type="spellEnd"/>
      <w:r w:rsidRPr="00A41020">
        <w:rPr>
          <w:i/>
          <w:szCs w:val="28"/>
        </w:rPr>
        <w:t xml:space="preserve"> </w:t>
      </w:r>
      <w:proofErr w:type="spellStart"/>
      <w:r w:rsidRPr="00A41020">
        <w:rPr>
          <w:i/>
          <w:szCs w:val="28"/>
        </w:rPr>
        <w:t>có</w:t>
      </w:r>
      <w:proofErr w:type="spellEnd"/>
      <w:r w:rsidRPr="00A41020">
        <w:rPr>
          <w:i/>
          <w:szCs w:val="28"/>
        </w:rPr>
        <w:t xml:space="preserve"> </w:t>
      </w:r>
      <w:proofErr w:type="spellStart"/>
      <w:r w:rsidRPr="00A41020">
        <w:rPr>
          <w:i/>
          <w:szCs w:val="28"/>
        </w:rPr>
        <w:t>sử</w:t>
      </w:r>
      <w:proofErr w:type="spellEnd"/>
      <w:r w:rsidRPr="00A41020">
        <w:rPr>
          <w:i/>
          <w:szCs w:val="28"/>
        </w:rPr>
        <w:t xml:space="preserve"> </w:t>
      </w:r>
      <w:proofErr w:type="spellStart"/>
      <w:r w:rsidRPr="00A41020">
        <w:rPr>
          <w:i/>
          <w:szCs w:val="28"/>
        </w:rPr>
        <w:t>dụng</w:t>
      </w:r>
      <w:proofErr w:type="spellEnd"/>
      <w:r w:rsidRPr="00A41020">
        <w:rPr>
          <w:i/>
          <w:szCs w:val="28"/>
        </w:rPr>
        <w:t xml:space="preserve"> </w:t>
      </w:r>
      <w:proofErr w:type="spellStart"/>
      <w:r w:rsidRPr="00A41020">
        <w:rPr>
          <w:i/>
          <w:szCs w:val="28"/>
        </w:rPr>
        <w:t>rượu</w:t>
      </w:r>
      <w:proofErr w:type="spellEnd"/>
      <w:r w:rsidRPr="00A41020">
        <w:rPr>
          <w:i/>
          <w:szCs w:val="28"/>
        </w:rPr>
        <w:t xml:space="preserve"> </w:t>
      </w:r>
      <w:proofErr w:type="spellStart"/>
      <w:r w:rsidRPr="00A41020">
        <w:rPr>
          <w:i/>
          <w:szCs w:val="28"/>
        </w:rPr>
        <w:t>bia</w:t>
      </w:r>
      <w:proofErr w:type="spellEnd"/>
      <w:r w:rsidRPr="00A41020">
        <w:rPr>
          <w:i/>
          <w:szCs w:val="28"/>
        </w:rPr>
        <w:t xml:space="preserve">, </w:t>
      </w:r>
      <w:proofErr w:type="spellStart"/>
      <w:r w:rsidRPr="00A41020">
        <w:rPr>
          <w:i/>
          <w:szCs w:val="28"/>
        </w:rPr>
        <w:t>hơn</w:t>
      </w:r>
      <w:proofErr w:type="spellEnd"/>
      <w:r w:rsidRPr="00A41020">
        <w:rPr>
          <w:i/>
          <w:szCs w:val="28"/>
        </w:rPr>
        <w:t xml:space="preserve"> 30% </w:t>
      </w:r>
      <w:proofErr w:type="spellStart"/>
      <w:r w:rsidRPr="00A41020">
        <w:rPr>
          <w:i/>
          <w:szCs w:val="28"/>
        </w:rPr>
        <w:t>các</w:t>
      </w:r>
      <w:proofErr w:type="spellEnd"/>
      <w:r w:rsidRPr="00A41020">
        <w:rPr>
          <w:i/>
          <w:szCs w:val="28"/>
        </w:rPr>
        <w:t xml:space="preserve"> </w:t>
      </w:r>
      <w:proofErr w:type="spellStart"/>
      <w:r w:rsidRPr="00A41020">
        <w:rPr>
          <w:i/>
          <w:szCs w:val="28"/>
        </w:rPr>
        <w:t>vụ</w:t>
      </w:r>
      <w:proofErr w:type="spellEnd"/>
      <w:r w:rsidRPr="00A41020">
        <w:rPr>
          <w:i/>
          <w:szCs w:val="28"/>
        </w:rPr>
        <w:t xml:space="preserve"> </w:t>
      </w:r>
      <w:proofErr w:type="spellStart"/>
      <w:r w:rsidRPr="00A41020">
        <w:rPr>
          <w:i/>
          <w:szCs w:val="28"/>
        </w:rPr>
        <w:t>bạo</w:t>
      </w:r>
      <w:proofErr w:type="spellEnd"/>
      <w:r w:rsidRPr="00A41020">
        <w:rPr>
          <w:i/>
          <w:szCs w:val="28"/>
        </w:rPr>
        <w:t xml:space="preserve"> </w:t>
      </w:r>
      <w:proofErr w:type="spellStart"/>
      <w:r w:rsidRPr="00A41020">
        <w:rPr>
          <w:i/>
          <w:szCs w:val="28"/>
        </w:rPr>
        <w:t>lực</w:t>
      </w:r>
      <w:proofErr w:type="spellEnd"/>
      <w:r w:rsidRPr="00A41020">
        <w:rPr>
          <w:i/>
          <w:szCs w:val="28"/>
        </w:rPr>
        <w:t xml:space="preserve"> </w:t>
      </w:r>
      <w:proofErr w:type="spellStart"/>
      <w:r w:rsidRPr="00A41020">
        <w:rPr>
          <w:i/>
          <w:szCs w:val="28"/>
        </w:rPr>
        <w:t>gia</w:t>
      </w:r>
      <w:proofErr w:type="spellEnd"/>
      <w:r w:rsidRPr="00A41020">
        <w:rPr>
          <w:i/>
          <w:szCs w:val="28"/>
        </w:rPr>
        <w:t xml:space="preserve"> </w:t>
      </w:r>
      <w:proofErr w:type="spellStart"/>
      <w:r w:rsidRPr="00A41020">
        <w:rPr>
          <w:i/>
          <w:szCs w:val="28"/>
        </w:rPr>
        <w:t>đình</w:t>
      </w:r>
      <w:proofErr w:type="spellEnd"/>
      <w:r w:rsidRPr="00A41020">
        <w:rPr>
          <w:i/>
          <w:szCs w:val="28"/>
        </w:rPr>
        <w:t xml:space="preserve"> ở Việt Nam </w:t>
      </w:r>
      <w:proofErr w:type="spellStart"/>
      <w:r w:rsidRPr="00A41020">
        <w:rPr>
          <w:i/>
          <w:szCs w:val="28"/>
        </w:rPr>
        <w:t>có</w:t>
      </w:r>
      <w:proofErr w:type="spellEnd"/>
      <w:r w:rsidRPr="00A41020">
        <w:rPr>
          <w:i/>
          <w:szCs w:val="28"/>
        </w:rPr>
        <w:t xml:space="preserve"> </w:t>
      </w:r>
      <w:proofErr w:type="spellStart"/>
      <w:r w:rsidRPr="00A41020">
        <w:rPr>
          <w:i/>
          <w:szCs w:val="28"/>
        </w:rPr>
        <w:t>liên</w:t>
      </w:r>
      <w:proofErr w:type="spellEnd"/>
      <w:r w:rsidRPr="00A41020">
        <w:rPr>
          <w:i/>
          <w:szCs w:val="28"/>
        </w:rPr>
        <w:t xml:space="preserve"> </w:t>
      </w:r>
      <w:proofErr w:type="spellStart"/>
      <w:r w:rsidRPr="00A41020">
        <w:rPr>
          <w:i/>
          <w:szCs w:val="28"/>
        </w:rPr>
        <w:t>quan</w:t>
      </w:r>
      <w:proofErr w:type="spellEnd"/>
      <w:r w:rsidRPr="00A41020">
        <w:rPr>
          <w:i/>
          <w:szCs w:val="28"/>
        </w:rPr>
        <w:t xml:space="preserve"> </w:t>
      </w:r>
      <w:proofErr w:type="spellStart"/>
      <w:r w:rsidRPr="00A41020">
        <w:rPr>
          <w:i/>
          <w:szCs w:val="28"/>
        </w:rPr>
        <w:t>đến</w:t>
      </w:r>
      <w:proofErr w:type="spellEnd"/>
      <w:r w:rsidRPr="00A41020">
        <w:rPr>
          <w:i/>
          <w:szCs w:val="28"/>
        </w:rPr>
        <w:t xml:space="preserve"> </w:t>
      </w:r>
      <w:proofErr w:type="spellStart"/>
      <w:r w:rsidRPr="00A41020">
        <w:rPr>
          <w:i/>
          <w:szCs w:val="28"/>
        </w:rPr>
        <w:t>sử</w:t>
      </w:r>
      <w:proofErr w:type="spellEnd"/>
      <w:r w:rsidRPr="00A41020">
        <w:rPr>
          <w:i/>
          <w:szCs w:val="28"/>
        </w:rPr>
        <w:t xml:space="preserve"> </w:t>
      </w:r>
      <w:proofErr w:type="spellStart"/>
      <w:r w:rsidRPr="00A41020">
        <w:rPr>
          <w:i/>
          <w:szCs w:val="28"/>
        </w:rPr>
        <w:t>dụng</w:t>
      </w:r>
      <w:proofErr w:type="spellEnd"/>
      <w:r w:rsidRPr="00A41020">
        <w:rPr>
          <w:i/>
          <w:szCs w:val="28"/>
        </w:rPr>
        <w:t xml:space="preserve"> </w:t>
      </w:r>
      <w:proofErr w:type="spellStart"/>
      <w:r w:rsidRPr="00A41020">
        <w:rPr>
          <w:i/>
          <w:szCs w:val="28"/>
        </w:rPr>
        <w:t>rượu</w:t>
      </w:r>
      <w:proofErr w:type="spellEnd"/>
      <w:r w:rsidRPr="00A41020">
        <w:rPr>
          <w:i/>
          <w:szCs w:val="28"/>
        </w:rPr>
        <w:t xml:space="preserve"> </w:t>
      </w:r>
      <w:proofErr w:type="spellStart"/>
      <w:r w:rsidRPr="00A41020">
        <w:rPr>
          <w:i/>
          <w:szCs w:val="28"/>
        </w:rPr>
        <w:t>bia</w:t>
      </w:r>
      <w:proofErr w:type="spellEnd"/>
      <w:r w:rsidRPr="00A41020">
        <w:rPr>
          <w:i/>
          <w:szCs w:val="28"/>
        </w:rPr>
        <w:t xml:space="preserve">). </w:t>
      </w:r>
      <w:r w:rsidRPr="00A41020">
        <w:rPr>
          <w:szCs w:val="28"/>
        </w:rPr>
        <w:t xml:space="preserve">Do </w:t>
      </w:r>
      <w:proofErr w:type="spellStart"/>
      <w:r w:rsidRPr="00A41020">
        <w:rPr>
          <w:szCs w:val="28"/>
        </w:rPr>
        <w:t>đó</w:t>
      </w:r>
      <w:proofErr w:type="spellEnd"/>
      <w:r w:rsidRPr="00A41020">
        <w:rPr>
          <w:szCs w:val="28"/>
        </w:rPr>
        <w:t xml:space="preserve">, </w:t>
      </w:r>
      <w:proofErr w:type="spellStart"/>
      <w:r w:rsidRPr="00A41020">
        <w:rPr>
          <w:szCs w:val="28"/>
        </w:rPr>
        <w:t>việc</w:t>
      </w:r>
      <w:proofErr w:type="spellEnd"/>
      <w:r w:rsidRPr="00A41020">
        <w:rPr>
          <w:szCs w:val="28"/>
        </w:rPr>
        <w:t xml:space="preserve"> </w:t>
      </w:r>
      <w:proofErr w:type="spellStart"/>
      <w:r w:rsidRPr="00A41020">
        <w:rPr>
          <w:szCs w:val="28"/>
        </w:rPr>
        <w:t>kiểm</w:t>
      </w:r>
      <w:proofErr w:type="spellEnd"/>
      <w:r w:rsidRPr="00A41020">
        <w:rPr>
          <w:szCs w:val="28"/>
        </w:rPr>
        <w:t xml:space="preserve"> </w:t>
      </w:r>
      <w:proofErr w:type="spellStart"/>
      <w:r w:rsidRPr="00A41020">
        <w:rPr>
          <w:szCs w:val="28"/>
        </w:rPr>
        <w:t>soát</w:t>
      </w:r>
      <w:proofErr w:type="spellEnd"/>
      <w:r w:rsidRPr="00A41020">
        <w:rPr>
          <w:szCs w:val="28"/>
        </w:rPr>
        <w:t xml:space="preserve"> </w:t>
      </w:r>
      <w:proofErr w:type="spellStart"/>
      <w:r w:rsidRPr="00A41020">
        <w:rPr>
          <w:szCs w:val="28"/>
        </w:rPr>
        <w:t>chặt</w:t>
      </w:r>
      <w:proofErr w:type="spellEnd"/>
      <w:r w:rsidRPr="00A41020">
        <w:rPr>
          <w:szCs w:val="28"/>
        </w:rPr>
        <w:t xml:space="preserve"> </w:t>
      </w:r>
      <w:proofErr w:type="spellStart"/>
      <w:r w:rsidRPr="00A41020">
        <w:rPr>
          <w:szCs w:val="28"/>
        </w:rPr>
        <w:t>chẽ</w:t>
      </w:r>
      <w:proofErr w:type="spellEnd"/>
      <w:r w:rsidRPr="00A41020">
        <w:rPr>
          <w:szCs w:val="28"/>
        </w:rPr>
        <w:t xml:space="preserve"> </w:t>
      </w:r>
      <w:proofErr w:type="spellStart"/>
      <w:r w:rsidRPr="00A41020">
        <w:rPr>
          <w:szCs w:val="28"/>
        </w:rPr>
        <w:t>nồng</w:t>
      </w:r>
      <w:proofErr w:type="spellEnd"/>
      <w:r w:rsidRPr="00A41020">
        <w:rPr>
          <w:szCs w:val="28"/>
        </w:rPr>
        <w:t xml:space="preserve"> </w:t>
      </w:r>
      <w:proofErr w:type="spellStart"/>
      <w:r w:rsidRPr="00A41020">
        <w:rPr>
          <w:szCs w:val="28"/>
        </w:rPr>
        <w:t>độ</w:t>
      </w:r>
      <w:proofErr w:type="spellEnd"/>
      <w:r w:rsidRPr="00A41020">
        <w:rPr>
          <w:szCs w:val="28"/>
        </w:rPr>
        <w:t xml:space="preserve"> </w:t>
      </w:r>
      <w:proofErr w:type="spellStart"/>
      <w:r w:rsidRPr="00A41020">
        <w:rPr>
          <w:szCs w:val="28"/>
        </w:rPr>
        <w:t>cồn</w:t>
      </w:r>
      <w:proofErr w:type="spellEnd"/>
      <w:r w:rsidRPr="00A41020">
        <w:rPr>
          <w:szCs w:val="28"/>
        </w:rPr>
        <w:t xml:space="preserve"> </w:t>
      </w:r>
      <w:proofErr w:type="spellStart"/>
      <w:r w:rsidRPr="00A41020">
        <w:rPr>
          <w:szCs w:val="28"/>
        </w:rPr>
        <w:t>ngoài</w:t>
      </w:r>
      <w:proofErr w:type="spellEnd"/>
      <w:r w:rsidRPr="00A41020">
        <w:rPr>
          <w:szCs w:val="28"/>
        </w:rPr>
        <w:t xml:space="preserve"> ý </w:t>
      </w:r>
      <w:proofErr w:type="spellStart"/>
      <w:r w:rsidRPr="00A41020">
        <w:rPr>
          <w:szCs w:val="28"/>
        </w:rPr>
        <w:t>nghĩa</w:t>
      </w:r>
      <w:proofErr w:type="spellEnd"/>
      <w:r w:rsidRPr="00A41020">
        <w:rPr>
          <w:szCs w:val="28"/>
        </w:rPr>
        <w:t xml:space="preserve"> </w:t>
      </w:r>
      <w:proofErr w:type="spellStart"/>
      <w:r w:rsidRPr="00A41020">
        <w:rPr>
          <w:szCs w:val="28"/>
        </w:rPr>
        <w:t>đối</w:t>
      </w:r>
      <w:proofErr w:type="spellEnd"/>
      <w:r w:rsidRPr="00A41020">
        <w:rPr>
          <w:szCs w:val="28"/>
        </w:rPr>
        <w:t xml:space="preserve"> </w:t>
      </w:r>
      <w:proofErr w:type="spellStart"/>
      <w:r w:rsidRPr="00A41020">
        <w:rPr>
          <w:szCs w:val="28"/>
        </w:rPr>
        <w:t>với</w:t>
      </w:r>
      <w:proofErr w:type="spellEnd"/>
      <w:r w:rsidRPr="00A41020">
        <w:rPr>
          <w:szCs w:val="28"/>
        </w:rPr>
        <w:t xml:space="preserve"> </w:t>
      </w:r>
      <w:proofErr w:type="spellStart"/>
      <w:r w:rsidRPr="00A41020">
        <w:rPr>
          <w:szCs w:val="28"/>
        </w:rPr>
        <w:t>công</w:t>
      </w:r>
      <w:proofErr w:type="spellEnd"/>
      <w:r w:rsidRPr="00A41020">
        <w:rPr>
          <w:szCs w:val="28"/>
        </w:rPr>
        <w:t xml:space="preserve"> </w:t>
      </w:r>
      <w:proofErr w:type="spellStart"/>
      <w:r w:rsidRPr="00A41020">
        <w:rPr>
          <w:szCs w:val="28"/>
        </w:rPr>
        <w:t>tác</w:t>
      </w:r>
      <w:proofErr w:type="spellEnd"/>
      <w:r w:rsidRPr="00A41020">
        <w:rPr>
          <w:szCs w:val="28"/>
        </w:rPr>
        <w:t xml:space="preserve"> </w:t>
      </w:r>
      <w:proofErr w:type="spellStart"/>
      <w:r w:rsidRPr="00A41020">
        <w:rPr>
          <w:szCs w:val="28"/>
        </w:rPr>
        <w:t>bảo</w:t>
      </w:r>
      <w:proofErr w:type="spellEnd"/>
      <w:r w:rsidRPr="00A41020">
        <w:rPr>
          <w:szCs w:val="28"/>
        </w:rPr>
        <w:t xml:space="preserve"> </w:t>
      </w:r>
      <w:proofErr w:type="spellStart"/>
      <w:r w:rsidRPr="00A41020">
        <w:rPr>
          <w:szCs w:val="28"/>
        </w:rPr>
        <w:t>đảm</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w:t>
      </w:r>
      <w:proofErr w:type="gramStart"/>
      <w:r w:rsidRPr="00A41020">
        <w:rPr>
          <w:szCs w:val="28"/>
        </w:rPr>
        <w:t>an</w:t>
      </w:r>
      <w:proofErr w:type="gramEnd"/>
      <w:r w:rsidRPr="00A41020">
        <w:rPr>
          <w:szCs w:val="28"/>
        </w:rPr>
        <w:t xml:space="preserve"> </w:t>
      </w:r>
      <w:proofErr w:type="spellStart"/>
      <w:r w:rsidRPr="00A41020">
        <w:rPr>
          <w:szCs w:val="28"/>
        </w:rPr>
        <w:t>toàn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còn</w:t>
      </w:r>
      <w:proofErr w:type="spellEnd"/>
      <w:r w:rsidRPr="00A41020">
        <w:rPr>
          <w:szCs w:val="28"/>
        </w:rPr>
        <w:t xml:space="preserve"> </w:t>
      </w:r>
      <w:proofErr w:type="spellStart"/>
      <w:r w:rsidRPr="00A41020">
        <w:rPr>
          <w:szCs w:val="28"/>
        </w:rPr>
        <w:t>có</w:t>
      </w:r>
      <w:proofErr w:type="spellEnd"/>
      <w:r w:rsidRPr="00A41020">
        <w:rPr>
          <w:szCs w:val="28"/>
        </w:rPr>
        <w:t xml:space="preserve"> ý </w:t>
      </w:r>
      <w:proofErr w:type="spellStart"/>
      <w:r w:rsidRPr="00A41020">
        <w:rPr>
          <w:szCs w:val="28"/>
        </w:rPr>
        <w:t>nghĩa</w:t>
      </w:r>
      <w:proofErr w:type="spellEnd"/>
      <w:r w:rsidRPr="00A41020">
        <w:rPr>
          <w:szCs w:val="28"/>
        </w:rPr>
        <w:t xml:space="preserve"> </w:t>
      </w:r>
      <w:proofErr w:type="spellStart"/>
      <w:r w:rsidRPr="00A41020">
        <w:rPr>
          <w:szCs w:val="28"/>
        </w:rPr>
        <w:t>xã</w:t>
      </w:r>
      <w:proofErr w:type="spellEnd"/>
      <w:r w:rsidRPr="00A41020">
        <w:rPr>
          <w:szCs w:val="28"/>
        </w:rPr>
        <w:t xml:space="preserve"> </w:t>
      </w:r>
      <w:proofErr w:type="spellStart"/>
      <w:r w:rsidRPr="00A41020">
        <w:rPr>
          <w:szCs w:val="28"/>
        </w:rPr>
        <w:t>hội</w:t>
      </w:r>
      <w:proofErr w:type="spellEnd"/>
      <w:r w:rsidRPr="00A41020">
        <w:rPr>
          <w:szCs w:val="28"/>
        </w:rPr>
        <w:t xml:space="preserve"> </w:t>
      </w:r>
      <w:proofErr w:type="spellStart"/>
      <w:r w:rsidRPr="00A41020">
        <w:rPr>
          <w:szCs w:val="28"/>
        </w:rPr>
        <w:t>sâu</w:t>
      </w:r>
      <w:proofErr w:type="spellEnd"/>
      <w:r w:rsidRPr="00A41020">
        <w:rPr>
          <w:szCs w:val="28"/>
        </w:rPr>
        <w:t xml:space="preserve"> </w:t>
      </w:r>
      <w:proofErr w:type="spellStart"/>
      <w:r w:rsidRPr="00A41020">
        <w:rPr>
          <w:szCs w:val="28"/>
        </w:rPr>
        <w:t>sắc</w:t>
      </w:r>
      <w:proofErr w:type="spellEnd"/>
      <w:r w:rsidRPr="00A41020">
        <w:rPr>
          <w:szCs w:val="28"/>
        </w:rPr>
        <w:t>.</w:t>
      </w:r>
    </w:p>
    <w:p w14:paraId="11D45DA4" w14:textId="77777777" w:rsidR="00D0719C" w:rsidRPr="00A41020" w:rsidRDefault="00D0719C" w:rsidP="00A41020">
      <w:pPr>
        <w:spacing w:before="80" w:after="80"/>
        <w:ind w:firstLine="432"/>
        <w:jc w:val="both"/>
        <w:rPr>
          <w:szCs w:val="28"/>
        </w:rPr>
      </w:pPr>
      <w:r w:rsidRPr="00A41020">
        <w:rPr>
          <w:szCs w:val="28"/>
        </w:rPr>
        <w:t xml:space="preserve">Trong </w:t>
      </w:r>
      <w:proofErr w:type="spellStart"/>
      <w:r w:rsidRPr="00A41020">
        <w:rPr>
          <w:szCs w:val="28"/>
        </w:rPr>
        <w:t>khi</w:t>
      </w:r>
      <w:proofErr w:type="spellEnd"/>
      <w:r w:rsidRPr="00A41020">
        <w:rPr>
          <w:szCs w:val="28"/>
        </w:rPr>
        <w:t xml:space="preserve"> </w:t>
      </w:r>
      <w:proofErr w:type="spellStart"/>
      <w:r w:rsidRPr="00A41020">
        <w:rPr>
          <w:szCs w:val="28"/>
        </w:rPr>
        <w:t>đó</w:t>
      </w:r>
      <w:proofErr w:type="spellEnd"/>
      <w:r w:rsidRPr="00A41020">
        <w:rPr>
          <w:szCs w:val="28"/>
        </w:rPr>
        <w:t xml:space="preserve">, </w:t>
      </w:r>
      <w:proofErr w:type="spellStart"/>
      <w:r w:rsidRPr="00A41020">
        <w:rPr>
          <w:szCs w:val="28"/>
        </w:rPr>
        <w:t>văn</w:t>
      </w:r>
      <w:proofErr w:type="spellEnd"/>
      <w:r w:rsidRPr="00A41020">
        <w:rPr>
          <w:szCs w:val="28"/>
        </w:rPr>
        <w:t xml:space="preserve"> </w:t>
      </w:r>
      <w:proofErr w:type="spellStart"/>
      <w:r w:rsidRPr="00A41020">
        <w:rPr>
          <w:szCs w:val="28"/>
        </w:rPr>
        <w:t>hóa</w:t>
      </w:r>
      <w:proofErr w:type="spellEnd"/>
      <w:r w:rsidRPr="00A41020">
        <w:rPr>
          <w:szCs w:val="28"/>
        </w:rPr>
        <w:t xml:space="preserve"> </w:t>
      </w:r>
      <w:proofErr w:type="spellStart"/>
      <w:r w:rsidRPr="00A41020">
        <w:rPr>
          <w:szCs w:val="28"/>
        </w:rPr>
        <w:t>ẩm</w:t>
      </w:r>
      <w:proofErr w:type="spellEnd"/>
      <w:r w:rsidRPr="00A41020">
        <w:rPr>
          <w:szCs w:val="28"/>
        </w:rPr>
        <w:t xml:space="preserve"> </w:t>
      </w:r>
      <w:proofErr w:type="spellStart"/>
      <w:r w:rsidRPr="00A41020">
        <w:rPr>
          <w:szCs w:val="28"/>
        </w:rPr>
        <w:t>thực</w:t>
      </w:r>
      <w:proofErr w:type="spellEnd"/>
      <w:r w:rsidRPr="00A41020">
        <w:rPr>
          <w:szCs w:val="28"/>
        </w:rPr>
        <w:t xml:space="preserve"> </w:t>
      </w:r>
      <w:proofErr w:type="spellStart"/>
      <w:r w:rsidRPr="00A41020">
        <w:rPr>
          <w:szCs w:val="28"/>
        </w:rPr>
        <w:t>của</w:t>
      </w:r>
      <w:proofErr w:type="spellEnd"/>
      <w:r w:rsidRPr="00A41020">
        <w:rPr>
          <w:szCs w:val="28"/>
        </w:rPr>
        <w:t xml:space="preserve"> Việt Nam </w:t>
      </w:r>
      <w:proofErr w:type="spellStart"/>
      <w:r w:rsidRPr="00A41020">
        <w:rPr>
          <w:szCs w:val="28"/>
        </w:rPr>
        <w:t>có</w:t>
      </w:r>
      <w:proofErr w:type="spellEnd"/>
      <w:r w:rsidRPr="00A41020">
        <w:rPr>
          <w:szCs w:val="28"/>
        </w:rPr>
        <w:t xml:space="preserve"> </w:t>
      </w:r>
      <w:proofErr w:type="spellStart"/>
      <w:r w:rsidRPr="00A41020">
        <w:rPr>
          <w:szCs w:val="28"/>
        </w:rPr>
        <w:t>nhiều</w:t>
      </w:r>
      <w:proofErr w:type="spellEnd"/>
      <w:r w:rsidRPr="00A41020">
        <w:rPr>
          <w:szCs w:val="28"/>
        </w:rPr>
        <w:t xml:space="preserve"> </w:t>
      </w:r>
      <w:proofErr w:type="spellStart"/>
      <w:r w:rsidRPr="00A41020">
        <w:rPr>
          <w:szCs w:val="28"/>
        </w:rPr>
        <w:t>điểm</w:t>
      </w:r>
      <w:proofErr w:type="spellEnd"/>
      <w:r w:rsidRPr="00A41020">
        <w:rPr>
          <w:szCs w:val="28"/>
        </w:rPr>
        <w:t xml:space="preserve"> </w:t>
      </w:r>
      <w:proofErr w:type="spellStart"/>
      <w:r w:rsidRPr="00A41020">
        <w:rPr>
          <w:szCs w:val="28"/>
        </w:rPr>
        <w:t>đặc</w:t>
      </w:r>
      <w:proofErr w:type="spellEnd"/>
      <w:r w:rsidRPr="00A41020">
        <w:rPr>
          <w:szCs w:val="28"/>
        </w:rPr>
        <w:t xml:space="preserve"> </w:t>
      </w:r>
      <w:proofErr w:type="spellStart"/>
      <w:r w:rsidRPr="00A41020">
        <w:rPr>
          <w:szCs w:val="28"/>
        </w:rPr>
        <w:t>thù</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tính</w:t>
      </w:r>
      <w:proofErr w:type="spellEnd"/>
      <w:r w:rsidRPr="00A41020">
        <w:rPr>
          <w:szCs w:val="28"/>
        </w:rPr>
        <w:t xml:space="preserve"> </w:t>
      </w:r>
      <w:proofErr w:type="spellStart"/>
      <w:r w:rsidRPr="00A41020">
        <w:rPr>
          <w:szCs w:val="28"/>
        </w:rPr>
        <w:t>cả</w:t>
      </w:r>
      <w:proofErr w:type="spellEnd"/>
      <w:r w:rsidRPr="00A41020">
        <w:rPr>
          <w:szCs w:val="28"/>
        </w:rPr>
        <w:t xml:space="preserve"> </w:t>
      </w:r>
      <w:proofErr w:type="spellStart"/>
      <w:r w:rsidRPr="00A41020">
        <w:rPr>
          <w:szCs w:val="28"/>
        </w:rPr>
        <w:t>nể</w:t>
      </w:r>
      <w:proofErr w:type="spellEnd"/>
      <w:r w:rsidRPr="00A41020">
        <w:rPr>
          <w:szCs w:val="28"/>
        </w:rPr>
        <w:t xml:space="preserve">. </w:t>
      </w:r>
      <w:proofErr w:type="spellStart"/>
      <w:r w:rsidRPr="00A41020">
        <w:rPr>
          <w:szCs w:val="28"/>
        </w:rPr>
        <w:t>Nếu</w:t>
      </w:r>
      <w:proofErr w:type="spellEnd"/>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nồng</w:t>
      </w:r>
      <w:proofErr w:type="spellEnd"/>
      <w:r w:rsidRPr="00A41020">
        <w:rPr>
          <w:szCs w:val="28"/>
        </w:rPr>
        <w:t xml:space="preserve"> </w:t>
      </w:r>
      <w:proofErr w:type="spellStart"/>
      <w:r w:rsidRPr="00A41020">
        <w:rPr>
          <w:szCs w:val="28"/>
        </w:rPr>
        <w:t>độ</w:t>
      </w:r>
      <w:proofErr w:type="spellEnd"/>
      <w:r w:rsidRPr="00A41020">
        <w:rPr>
          <w:szCs w:val="28"/>
        </w:rPr>
        <w:t xml:space="preserve"> </w:t>
      </w:r>
      <w:proofErr w:type="spellStart"/>
      <w:r w:rsidRPr="00A41020">
        <w:rPr>
          <w:szCs w:val="28"/>
        </w:rPr>
        <w:t>bằng</w:t>
      </w:r>
      <w:proofErr w:type="spellEnd"/>
      <w:r w:rsidRPr="00A41020">
        <w:rPr>
          <w:szCs w:val="28"/>
        </w:rPr>
        <w:t xml:space="preserve"> </w:t>
      </w:r>
      <w:proofErr w:type="spellStart"/>
      <w:r w:rsidRPr="00A41020">
        <w:rPr>
          <w:szCs w:val="28"/>
        </w:rPr>
        <w:t>không</w:t>
      </w:r>
      <w:proofErr w:type="spellEnd"/>
      <w:r w:rsidRPr="00A41020">
        <w:rPr>
          <w:szCs w:val="28"/>
        </w:rPr>
        <w:t xml:space="preserve"> </w:t>
      </w:r>
      <w:proofErr w:type="spellStart"/>
      <w:r w:rsidRPr="00A41020">
        <w:rPr>
          <w:szCs w:val="28"/>
        </w:rPr>
        <w:t>thì</w:t>
      </w:r>
      <w:proofErr w:type="spellEnd"/>
      <w:r w:rsidRPr="00A41020">
        <w:rPr>
          <w:szCs w:val="28"/>
        </w:rPr>
        <w:t xml:space="preserve"> </w:t>
      </w:r>
      <w:proofErr w:type="spellStart"/>
      <w:r w:rsidRPr="00A41020">
        <w:rPr>
          <w:szCs w:val="28"/>
        </w:rPr>
        <w:t>không</w:t>
      </w:r>
      <w:proofErr w:type="spellEnd"/>
      <w:r w:rsidRPr="00A41020">
        <w:rPr>
          <w:szCs w:val="28"/>
        </w:rPr>
        <w:t xml:space="preserve"> </w:t>
      </w:r>
      <w:proofErr w:type="spellStart"/>
      <w:r w:rsidRPr="00A41020">
        <w:rPr>
          <w:szCs w:val="28"/>
        </w:rPr>
        <w:t>uống</w:t>
      </w:r>
      <w:proofErr w:type="spellEnd"/>
      <w:r w:rsidRPr="00A41020">
        <w:rPr>
          <w:szCs w:val="28"/>
        </w:rPr>
        <w:t xml:space="preserve">. Nhưng </w:t>
      </w:r>
      <w:proofErr w:type="spellStart"/>
      <w:r w:rsidRPr="00A41020">
        <w:rPr>
          <w:szCs w:val="28"/>
        </w:rPr>
        <w:t>nếu</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hạn</w:t>
      </w:r>
      <w:proofErr w:type="spellEnd"/>
      <w:r w:rsidRPr="00A41020">
        <w:rPr>
          <w:szCs w:val="28"/>
        </w:rPr>
        <w:t xml:space="preserve"> </w:t>
      </w:r>
      <w:proofErr w:type="spellStart"/>
      <w:r w:rsidRPr="00A41020">
        <w:rPr>
          <w:szCs w:val="28"/>
        </w:rPr>
        <w:t>mức</w:t>
      </w:r>
      <w:proofErr w:type="spellEnd"/>
      <w:r w:rsidRPr="00A41020">
        <w:rPr>
          <w:szCs w:val="28"/>
        </w:rPr>
        <w:t xml:space="preserve"> </w:t>
      </w:r>
      <w:proofErr w:type="spellStart"/>
      <w:r w:rsidRPr="00A41020">
        <w:rPr>
          <w:szCs w:val="28"/>
        </w:rPr>
        <w:t>nào</w:t>
      </w:r>
      <w:proofErr w:type="spellEnd"/>
      <w:r w:rsidRPr="00A41020">
        <w:rPr>
          <w:szCs w:val="28"/>
        </w:rPr>
        <w:t xml:space="preserve"> </w:t>
      </w:r>
      <w:proofErr w:type="spellStart"/>
      <w:r w:rsidRPr="00A41020">
        <w:rPr>
          <w:szCs w:val="28"/>
        </w:rPr>
        <w:t>đó</w:t>
      </w:r>
      <w:proofErr w:type="spellEnd"/>
      <w:r w:rsidRPr="00A41020">
        <w:rPr>
          <w:szCs w:val="28"/>
        </w:rPr>
        <w:t xml:space="preserve"> </w:t>
      </w:r>
      <w:proofErr w:type="spellStart"/>
      <w:r w:rsidRPr="00A41020">
        <w:rPr>
          <w:szCs w:val="28"/>
        </w:rPr>
        <w:t>thì</w:t>
      </w:r>
      <w:proofErr w:type="spellEnd"/>
      <w:r w:rsidRPr="00A41020">
        <w:rPr>
          <w:szCs w:val="28"/>
        </w:rPr>
        <w:t xml:space="preserve"> </w:t>
      </w:r>
      <w:proofErr w:type="spellStart"/>
      <w:r w:rsidRPr="00A41020">
        <w:rPr>
          <w:szCs w:val="28"/>
        </w:rPr>
        <w:t>lái</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thể</w:t>
      </w:r>
      <w:proofErr w:type="spellEnd"/>
      <w:r w:rsidRPr="00A41020">
        <w:rPr>
          <w:szCs w:val="28"/>
        </w:rPr>
        <w:t xml:space="preserve"> </w:t>
      </w:r>
      <w:proofErr w:type="spellStart"/>
      <w:r w:rsidRPr="00A41020">
        <w:rPr>
          <w:szCs w:val="28"/>
        </w:rPr>
        <w:t>gặp</w:t>
      </w:r>
      <w:proofErr w:type="spellEnd"/>
      <w:r w:rsidRPr="00A41020">
        <w:rPr>
          <w:szCs w:val="28"/>
        </w:rPr>
        <w:t xml:space="preserve"> </w:t>
      </w:r>
      <w:proofErr w:type="spellStart"/>
      <w:r w:rsidRPr="00A41020">
        <w:rPr>
          <w:szCs w:val="28"/>
        </w:rPr>
        <w:t>trường</w:t>
      </w:r>
      <w:proofErr w:type="spellEnd"/>
      <w:r w:rsidRPr="00A41020">
        <w:rPr>
          <w:szCs w:val="28"/>
        </w:rPr>
        <w:t xml:space="preserve"> </w:t>
      </w:r>
      <w:proofErr w:type="spellStart"/>
      <w:r w:rsidRPr="00A41020">
        <w:rPr>
          <w:szCs w:val="28"/>
        </w:rPr>
        <w:t>hợp</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ép</w:t>
      </w:r>
      <w:proofErr w:type="spellEnd"/>
      <w:r w:rsidRPr="00A41020">
        <w:rPr>
          <w:szCs w:val="28"/>
        </w:rPr>
        <w:t xml:space="preserve"> </w:t>
      </w:r>
      <w:proofErr w:type="spellStart"/>
      <w:r w:rsidRPr="00A41020">
        <w:rPr>
          <w:szCs w:val="28"/>
        </w:rPr>
        <w:t>uống</w:t>
      </w:r>
      <w:proofErr w:type="spellEnd"/>
      <w:r w:rsidRPr="00A41020">
        <w:rPr>
          <w:szCs w:val="28"/>
        </w:rPr>
        <w:t xml:space="preserve">. </w:t>
      </w:r>
      <w:proofErr w:type="spellStart"/>
      <w:r w:rsidRPr="00A41020">
        <w:rPr>
          <w:szCs w:val="28"/>
        </w:rPr>
        <w:t>Bên</w:t>
      </w:r>
      <w:proofErr w:type="spellEnd"/>
      <w:r w:rsidRPr="00A41020">
        <w:rPr>
          <w:szCs w:val="28"/>
        </w:rPr>
        <w:t xml:space="preserve"> </w:t>
      </w:r>
      <w:proofErr w:type="spellStart"/>
      <w:r w:rsidRPr="00A41020">
        <w:rPr>
          <w:szCs w:val="28"/>
        </w:rPr>
        <w:t>cạnh</w:t>
      </w:r>
      <w:proofErr w:type="spellEnd"/>
      <w:r w:rsidRPr="00A41020">
        <w:rPr>
          <w:szCs w:val="28"/>
        </w:rPr>
        <w:t xml:space="preserve"> </w:t>
      </w:r>
      <w:proofErr w:type="spellStart"/>
      <w:r w:rsidRPr="00A41020">
        <w:rPr>
          <w:szCs w:val="28"/>
        </w:rPr>
        <w:t>đó</w:t>
      </w:r>
      <w:proofErr w:type="spellEnd"/>
      <w:r w:rsidRPr="00A41020">
        <w:rPr>
          <w:szCs w:val="28"/>
        </w:rPr>
        <w:t xml:space="preserve">, </w:t>
      </w:r>
      <w:proofErr w:type="spellStart"/>
      <w:r w:rsidRPr="00A41020">
        <w:rPr>
          <w:szCs w:val="28"/>
        </w:rPr>
        <w:t>đồ</w:t>
      </w:r>
      <w:proofErr w:type="spellEnd"/>
      <w:r w:rsidRPr="00A41020">
        <w:rPr>
          <w:szCs w:val="28"/>
        </w:rPr>
        <w:t xml:space="preserve"> </w:t>
      </w:r>
      <w:proofErr w:type="spellStart"/>
      <w:r w:rsidRPr="00A41020">
        <w:rPr>
          <w:szCs w:val="28"/>
        </w:rPr>
        <w:t>uống</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cồn</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nghiện</w:t>
      </w:r>
      <w:proofErr w:type="spellEnd"/>
      <w:r w:rsidRPr="00A41020">
        <w:rPr>
          <w:szCs w:val="28"/>
        </w:rPr>
        <w:t xml:space="preserve">, </w:t>
      </w:r>
      <w:proofErr w:type="spellStart"/>
      <w:r w:rsidRPr="00A41020">
        <w:rPr>
          <w:szCs w:val="28"/>
        </w:rPr>
        <w:t>đã</w:t>
      </w:r>
      <w:proofErr w:type="spellEnd"/>
      <w:r w:rsidRPr="00A41020">
        <w:rPr>
          <w:szCs w:val="28"/>
        </w:rPr>
        <w:t xml:space="preserve"> </w:t>
      </w:r>
      <w:proofErr w:type="spellStart"/>
      <w:r w:rsidRPr="00A41020">
        <w:rPr>
          <w:szCs w:val="28"/>
        </w:rPr>
        <w:t>bắt</w:t>
      </w:r>
      <w:proofErr w:type="spellEnd"/>
      <w:r w:rsidRPr="00A41020">
        <w:rPr>
          <w:szCs w:val="28"/>
        </w:rPr>
        <w:t xml:space="preserve"> </w:t>
      </w:r>
      <w:proofErr w:type="spellStart"/>
      <w:r w:rsidRPr="00A41020">
        <w:rPr>
          <w:szCs w:val="28"/>
        </w:rPr>
        <w:t>đầu</w:t>
      </w:r>
      <w:proofErr w:type="spellEnd"/>
      <w:r w:rsidRPr="00A41020">
        <w:rPr>
          <w:szCs w:val="28"/>
        </w:rPr>
        <w:t xml:space="preserve"> </w:t>
      </w:r>
      <w:proofErr w:type="spellStart"/>
      <w:r w:rsidRPr="00A41020">
        <w:rPr>
          <w:szCs w:val="28"/>
        </w:rPr>
        <w:t>uống</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không</w:t>
      </w:r>
      <w:proofErr w:type="spellEnd"/>
      <w:r w:rsidRPr="00A41020">
        <w:rPr>
          <w:szCs w:val="28"/>
        </w:rPr>
        <w:t xml:space="preserve"> </w:t>
      </w:r>
      <w:proofErr w:type="spellStart"/>
      <w:r w:rsidRPr="00A41020">
        <w:rPr>
          <w:szCs w:val="28"/>
        </w:rPr>
        <w:t>dễ</w:t>
      </w:r>
      <w:proofErr w:type="spellEnd"/>
      <w:r w:rsidRPr="00A41020">
        <w:rPr>
          <w:szCs w:val="28"/>
        </w:rPr>
        <w:t xml:space="preserve"> </w:t>
      </w:r>
      <w:proofErr w:type="spellStart"/>
      <w:r w:rsidRPr="00A41020">
        <w:rPr>
          <w:szCs w:val="28"/>
        </w:rPr>
        <w:t>dừng</w:t>
      </w:r>
      <w:proofErr w:type="spellEnd"/>
      <w:r w:rsidRPr="00A41020">
        <w:rPr>
          <w:szCs w:val="28"/>
        </w:rPr>
        <w:t xml:space="preserve">, </w:t>
      </w:r>
      <w:proofErr w:type="spellStart"/>
      <w:r w:rsidRPr="00A41020">
        <w:rPr>
          <w:szCs w:val="28"/>
        </w:rPr>
        <w:t>mà</w:t>
      </w:r>
      <w:proofErr w:type="spellEnd"/>
      <w:r w:rsidRPr="00A41020">
        <w:rPr>
          <w:szCs w:val="28"/>
        </w:rPr>
        <w:t xml:space="preserve"> </w:t>
      </w:r>
      <w:proofErr w:type="spellStart"/>
      <w:r w:rsidRPr="00A41020">
        <w:rPr>
          <w:szCs w:val="28"/>
        </w:rPr>
        <w:t>khi</w:t>
      </w:r>
      <w:proofErr w:type="spellEnd"/>
      <w:r w:rsidRPr="00A41020">
        <w:rPr>
          <w:szCs w:val="28"/>
        </w:rPr>
        <w:t xml:space="preserve"> </w:t>
      </w:r>
      <w:proofErr w:type="spellStart"/>
      <w:r w:rsidRPr="00A41020">
        <w:rPr>
          <w:szCs w:val="28"/>
        </w:rPr>
        <w:t>đã</w:t>
      </w:r>
      <w:proofErr w:type="spellEnd"/>
      <w:r w:rsidRPr="00A41020">
        <w:rPr>
          <w:szCs w:val="28"/>
        </w:rPr>
        <w:t xml:space="preserve"> say </w:t>
      </w:r>
      <w:proofErr w:type="spellStart"/>
      <w:r w:rsidRPr="00A41020">
        <w:rPr>
          <w:szCs w:val="28"/>
        </w:rPr>
        <w:t>thì</w:t>
      </w:r>
      <w:proofErr w:type="spellEnd"/>
      <w:r w:rsidRPr="00A41020">
        <w:rPr>
          <w:szCs w:val="28"/>
        </w:rPr>
        <w:t xml:space="preserve"> </w:t>
      </w:r>
      <w:proofErr w:type="spellStart"/>
      <w:r w:rsidRPr="00A41020">
        <w:rPr>
          <w:szCs w:val="28"/>
        </w:rPr>
        <w:t>sẽ</w:t>
      </w:r>
      <w:proofErr w:type="spellEnd"/>
      <w:r w:rsidRPr="00A41020">
        <w:rPr>
          <w:szCs w:val="28"/>
        </w:rPr>
        <w:t xml:space="preserve"> </w:t>
      </w:r>
      <w:proofErr w:type="spellStart"/>
      <w:r w:rsidRPr="00A41020">
        <w:rPr>
          <w:szCs w:val="28"/>
        </w:rPr>
        <w:t>khó</w:t>
      </w:r>
      <w:proofErr w:type="spellEnd"/>
      <w:r w:rsidRPr="00A41020">
        <w:rPr>
          <w:szCs w:val="28"/>
        </w:rPr>
        <w:t xml:space="preserve"> </w:t>
      </w:r>
      <w:proofErr w:type="spellStart"/>
      <w:r w:rsidRPr="00A41020">
        <w:rPr>
          <w:szCs w:val="28"/>
        </w:rPr>
        <w:t>nhớ</w:t>
      </w:r>
      <w:proofErr w:type="spellEnd"/>
      <w:r w:rsidRPr="00A41020">
        <w:rPr>
          <w:szCs w:val="28"/>
        </w:rPr>
        <w:t xml:space="preserve"> </w:t>
      </w:r>
      <w:proofErr w:type="spellStart"/>
      <w:r w:rsidRPr="00A41020">
        <w:rPr>
          <w:szCs w:val="28"/>
        </w:rPr>
        <w:t>luật</w:t>
      </w:r>
      <w:proofErr w:type="spellEnd"/>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gì</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trường</w:t>
      </w:r>
      <w:proofErr w:type="spellEnd"/>
      <w:r w:rsidRPr="00A41020">
        <w:rPr>
          <w:szCs w:val="28"/>
        </w:rPr>
        <w:t xml:space="preserve"> </w:t>
      </w:r>
      <w:proofErr w:type="spellStart"/>
      <w:r w:rsidRPr="00A41020">
        <w:rPr>
          <w:szCs w:val="28"/>
        </w:rPr>
        <w:t>hợp</w:t>
      </w:r>
      <w:proofErr w:type="spellEnd"/>
      <w:r w:rsidRPr="00A41020">
        <w:rPr>
          <w:szCs w:val="28"/>
        </w:rPr>
        <w:t xml:space="preserve"> </w:t>
      </w:r>
      <w:proofErr w:type="spellStart"/>
      <w:r w:rsidRPr="00A41020">
        <w:rPr>
          <w:szCs w:val="28"/>
        </w:rPr>
        <w:t>nhậu</w:t>
      </w:r>
      <w:proofErr w:type="spellEnd"/>
      <w:r w:rsidRPr="00A41020">
        <w:rPr>
          <w:szCs w:val="28"/>
        </w:rPr>
        <w:t xml:space="preserve"> </w:t>
      </w:r>
      <w:proofErr w:type="spellStart"/>
      <w:r w:rsidRPr="00A41020">
        <w:rPr>
          <w:szCs w:val="28"/>
        </w:rPr>
        <w:t>từ</w:t>
      </w:r>
      <w:proofErr w:type="spellEnd"/>
      <w:r w:rsidRPr="00A41020">
        <w:rPr>
          <w:szCs w:val="28"/>
        </w:rPr>
        <w:t xml:space="preserve"> </w:t>
      </w:r>
      <w:proofErr w:type="spellStart"/>
      <w:r w:rsidRPr="00A41020">
        <w:rPr>
          <w:szCs w:val="28"/>
        </w:rPr>
        <w:t>hôm</w:t>
      </w:r>
      <w:proofErr w:type="spellEnd"/>
      <w:r w:rsidRPr="00A41020">
        <w:rPr>
          <w:szCs w:val="28"/>
        </w:rPr>
        <w:t xml:space="preserve"> </w:t>
      </w:r>
      <w:proofErr w:type="spellStart"/>
      <w:r w:rsidRPr="00A41020">
        <w:rPr>
          <w:szCs w:val="28"/>
        </w:rPr>
        <w:t>trước</w:t>
      </w:r>
      <w:proofErr w:type="spellEnd"/>
      <w:r w:rsidRPr="00A41020">
        <w:rPr>
          <w:szCs w:val="28"/>
        </w:rPr>
        <w:t xml:space="preserve"> </w:t>
      </w:r>
      <w:proofErr w:type="spellStart"/>
      <w:r w:rsidRPr="00A41020">
        <w:rPr>
          <w:szCs w:val="28"/>
        </w:rPr>
        <w:t>mà</w:t>
      </w:r>
      <w:proofErr w:type="spellEnd"/>
      <w:r w:rsidRPr="00A41020">
        <w:rPr>
          <w:szCs w:val="28"/>
        </w:rPr>
        <w:t xml:space="preserve"> </w:t>
      </w:r>
      <w:proofErr w:type="spellStart"/>
      <w:r w:rsidRPr="00A41020">
        <w:rPr>
          <w:szCs w:val="28"/>
        </w:rPr>
        <w:t>hôm</w:t>
      </w:r>
      <w:proofErr w:type="spellEnd"/>
      <w:r w:rsidRPr="00A41020">
        <w:rPr>
          <w:szCs w:val="28"/>
        </w:rPr>
        <w:t xml:space="preserve"> </w:t>
      </w:r>
      <w:proofErr w:type="spellStart"/>
      <w:r w:rsidRPr="00A41020">
        <w:rPr>
          <w:szCs w:val="28"/>
        </w:rPr>
        <w:t>sau</w:t>
      </w:r>
      <w:proofErr w:type="spellEnd"/>
      <w:r w:rsidRPr="00A41020">
        <w:rPr>
          <w:szCs w:val="28"/>
        </w:rPr>
        <w:t xml:space="preserve"> </w:t>
      </w:r>
      <w:proofErr w:type="spellStart"/>
      <w:r w:rsidRPr="00A41020">
        <w:rPr>
          <w:szCs w:val="28"/>
        </w:rPr>
        <w:t>vẫn</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phạt</w:t>
      </w:r>
      <w:proofErr w:type="spellEnd"/>
      <w:r w:rsidRPr="00A41020">
        <w:rPr>
          <w:szCs w:val="28"/>
        </w:rPr>
        <w:t xml:space="preserve"> </w:t>
      </w:r>
      <w:proofErr w:type="spellStart"/>
      <w:r w:rsidRPr="00A41020">
        <w:rPr>
          <w:szCs w:val="28"/>
        </w:rPr>
        <w:t>vì</w:t>
      </w:r>
      <w:proofErr w:type="spellEnd"/>
      <w:r w:rsidRPr="00A41020">
        <w:rPr>
          <w:szCs w:val="28"/>
        </w:rPr>
        <w:t xml:space="preserve"> </w:t>
      </w:r>
      <w:proofErr w:type="spellStart"/>
      <w:r w:rsidRPr="00A41020">
        <w:rPr>
          <w:szCs w:val="28"/>
        </w:rPr>
        <w:t>uống</w:t>
      </w:r>
      <w:proofErr w:type="spellEnd"/>
      <w:r w:rsidRPr="00A41020">
        <w:rPr>
          <w:szCs w:val="28"/>
        </w:rPr>
        <w:t xml:space="preserve"> </w:t>
      </w:r>
      <w:proofErr w:type="spellStart"/>
      <w:r w:rsidRPr="00A41020">
        <w:rPr>
          <w:szCs w:val="28"/>
        </w:rPr>
        <w:t>quá</w:t>
      </w:r>
      <w:proofErr w:type="spellEnd"/>
      <w:r w:rsidRPr="00A41020">
        <w:rPr>
          <w:szCs w:val="28"/>
        </w:rPr>
        <w:t xml:space="preserve"> </w:t>
      </w:r>
      <w:proofErr w:type="spellStart"/>
      <w:r w:rsidRPr="00A41020">
        <w:rPr>
          <w:szCs w:val="28"/>
        </w:rPr>
        <w:t>nhiều</w:t>
      </w:r>
      <w:proofErr w:type="spellEnd"/>
      <w:r w:rsidRPr="00A41020">
        <w:rPr>
          <w:szCs w:val="28"/>
        </w:rPr>
        <w:t xml:space="preserve"> </w:t>
      </w:r>
      <w:proofErr w:type="spellStart"/>
      <w:r w:rsidRPr="00A41020">
        <w:rPr>
          <w:szCs w:val="28"/>
        </w:rPr>
        <w:t>hoặc</w:t>
      </w:r>
      <w:proofErr w:type="spellEnd"/>
      <w:r w:rsidRPr="00A41020">
        <w:rPr>
          <w:szCs w:val="28"/>
        </w:rPr>
        <w:t xml:space="preserve"> do </w:t>
      </w:r>
      <w:proofErr w:type="spellStart"/>
      <w:r w:rsidRPr="00A41020">
        <w:rPr>
          <w:szCs w:val="28"/>
        </w:rPr>
        <w:t>cơ</w:t>
      </w:r>
      <w:proofErr w:type="spellEnd"/>
      <w:r w:rsidRPr="00A41020">
        <w:rPr>
          <w:szCs w:val="28"/>
        </w:rPr>
        <w:t xml:space="preserve"> </w:t>
      </w:r>
      <w:proofErr w:type="spellStart"/>
      <w:r w:rsidRPr="00A41020">
        <w:rPr>
          <w:szCs w:val="28"/>
        </w:rPr>
        <w:t>địa</w:t>
      </w:r>
      <w:proofErr w:type="spellEnd"/>
      <w:r w:rsidRPr="00A41020">
        <w:rPr>
          <w:szCs w:val="28"/>
        </w:rPr>
        <w:t xml:space="preserve">, </w:t>
      </w:r>
      <w:proofErr w:type="spellStart"/>
      <w:r w:rsidRPr="00A41020">
        <w:rPr>
          <w:szCs w:val="28"/>
        </w:rPr>
        <w:t>nhiều</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hôm</w:t>
      </w:r>
      <w:proofErr w:type="spellEnd"/>
      <w:r w:rsidRPr="00A41020">
        <w:rPr>
          <w:szCs w:val="28"/>
        </w:rPr>
        <w:t xml:space="preserve"> </w:t>
      </w:r>
      <w:proofErr w:type="spellStart"/>
      <w:r w:rsidRPr="00A41020">
        <w:rPr>
          <w:szCs w:val="28"/>
        </w:rPr>
        <w:t>trước</w:t>
      </w:r>
      <w:proofErr w:type="spellEnd"/>
      <w:r w:rsidRPr="00A41020">
        <w:rPr>
          <w:szCs w:val="28"/>
        </w:rPr>
        <w:t xml:space="preserve"> </w:t>
      </w:r>
      <w:proofErr w:type="spellStart"/>
      <w:r w:rsidRPr="00A41020">
        <w:rPr>
          <w:szCs w:val="28"/>
        </w:rPr>
        <w:t>nhậu</w:t>
      </w:r>
      <w:proofErr w:type="spellEnd"/>
      <w:r w:rsidRPr="00A41020">
        <w:rPr>
          <w:szCs w:val="28"/>
        </w:rPr>
        <w:t xml:space="preserve"> say, </w:t>
      </w:r>
      <w:proofErr w:type="spellStart"/>
      <w:r w:rsidRPr="00A41020">
        <w:rPr>
          <w:szCs w:val="28"/>
        </w:rPr>
        <w:t>hôm</w:t>
      </w:r>
      <w:proofErr w:type="spellEnd"/>
      <w:r w:rsidRPr="00A41020">
        <w:rPr>
          <w:szCs w:val="28"/>
        </w:rPr>
        <w:t xml:space="preserve"> </w:t>
      </w:r>
      <w:proofErr w:type="spellStart"/>
      <w:r w:rsidRPr="00A41020">
        <w:rPr>
          <w:szCs w:val="28"/>
        </w:rPr>
        <w:t>sau</w:t>
      </w:r>
      <w:proofErr w:type="spellEnd"/>
      <w:r w:rsidRPr="00A41020">
        <w:rPr>
          <w:szCs w:val="28"/>
        </w:rPr>
        <w:t xml:space="preserve"> </w:t>
      </w:r>
      <w:proofErr w:type="spellStart"/>
      <w:r w:rsidRPr="00A41020">
        <w:rPr>
          <w:szCs w:val="28"/>
        </w:rPr>
        <w:t>vẫn</w:t>
      </w:r>
      <w:proofErr w:type="spellEnd"/>
      <w:r w:rsidRPr="00A41020">
        <w:rPr>
          <w:szCs w:val="28"/>
        </w:rPr>
        <w:t xml:space="preserve"> </w:t>
      </w:r>
      <w:proofErr w:type="spellStart"/>
      <w:r w:rsidRPr="00A41020">
        <w:rPr>
          <w:szCs w:val="28"/>
        </w:rPr>
        <w:t>váng</w:t>
      </w:r>
      <w:proofErr w:type="spellEnd"/>
      <w:r w:rsidRPr="00A41020">
        <w:rPr>
          <w:szCs w:val="28"/>
        </w:rPr>
        <w:t xml:space="preserve"> </w:t>
      </w:r>
      <w:proofErr w:type="spellStart"/>
      <w:r w:rsidRPr="00A41020">
        <w:rPr>
          <w:szCs w:val="28"/>
        </w:rPr>
        <w:t>đầu</w:t>
      </w:r>
      <w:proofErr w:type="spellEnd"/>
      <w:r w:rsidRPr="00A41020">
        <w:rPr>
          <w:szCs w:val="28"/>
        </w:rPr>
        <w:t xml:space="preserve"> </w:t>
      </w:r>
      <w:proofErr w:type="spellStart"/>
      <w:r w:rsidRPr="00A41020">
        <w:rPr>
          <w:szCs w:val="28"/>
        </w:rPr>
        <w:t>nhức</w:t>
      </w:r>
      <w:proofErr w:type="spellEnd"/>
      <w:r w:rsidRPr="00A41020">
        <w:rPr>
          <w:szCs w:val="28"/>
        </w:rPr>
        <w:t xml:space="preserve"> </w:t>
      </w:r>
      <w:proofErr w:type="spellStart"/>
      <w:r w:rsidRPr="00A41020">
        <w:rPr>
          <w:szCs w:val="28"/>
        </w:rPr>
        <w:t>óc</w:t>
      </w:r>
      <w:proofErr w:type="spellEnd"/>
      <w:r w:rsidRPr="00A41020">
        <w:rPr>
          <w:szCs w:val="28"/>
        </w:rPr>
        <w:t xml:space="preserve"> </w:t>
      </w:r>
      <w:proofErr w:type="spellStart"/>
      <w:r w:rsidRPr="00A41020">
        <w:rPr>
          <w:szCs w:val="28"/>
        </w:rPr>
        <w:t>cả</w:t>
      </w:r>
      <w:proofErr w:type="spellEnd"/>
      <w:r w:rsidRPr="00A41020">
        <w:rPr>
          <w:szCs w:val="28"/>
        </w:rPr>
        <w:t xml:space="preserve"> </w:t>
      </w:r>
      <w:proofErr w:type="spellStart"/>
      <w:r w:rsidRPr="00A41020">
        <w:rPr>
          <w:szCs w:val="28"/>
        </w:rPr>
        <w:t>ngày</w:t>
      </w:r>
      <w:proofErr w:type="spellEnd"/>
      <w:r w:rsidRPr="00A41020">
        <w:rPr>
          <w:szCs w:val="28"/>
        </w:rPr>
        <w:t xml:space="preserve">, </w:t>
      </w:r>
      <w:proofErr w:type="spellStart"/>
      <w:r w:rsidRPr="00A41020">
        <w:rPr>
          <w:szCs w:val="28"/>
        </w:rPr>
        <w:t>ảnh</w:t>
      </w:r>
      <w:proofErr w:type="spellEnd"/>
      <w:r w:rsidRPr="00A41020">
        <w:rPr>
          <w:szCs w:val="28"/>
        </w:rPr>
        <w:t xml:space="preserve"> </w:t>
      </w:r>
      <w:proofErr w:type="spellStart"/>
      <w:r w:rsidRPr="00A41020">
        <w:rPr>
          <w:szCs w:val="28"/>
        </w:rPr>
        <w:t>hưởng</w:t>
      </w:r>
      <w:proofErr w:type="spellEnd"/>
      <w:r w:rsidRPr="00A41020">
        <w:rPr>
          <w:szCs w:val="28"/>
        </w:rPr>
        <w:t xml:space="preserve"> </w:t>
      </w:r>
      <w:proofErr w:type="spellStart"/>
      <w:r w:rsidRPr="00A41020">
        <w:rPr>
          <w:szCs w:val="28"/>
        </w:rPr>
        <w:t>tới</w:t>
      </w:r>
      <w:proofErr w:type="spellEnd"/>
      <w:r w:rsidRPr="00A41020">
        <w:rPr>
          <w:szCs w:val="28"/>
        </w:rPr>
        <w:t xml:space="preserve"> </w:t>
      </w:r>
      <w:proofErr w:type="spellStart"/>
      <w:r w:rsidRPr="00A41020">
        <w:rPr>
          <w:szCs w:val="28"/>
        </w:rPr>
        <w:t>khả</w:t>
      </w:r>
      <w:proofErr w:type="spellEnd"/>
      <w:r w:rsidRPr="00A41020">
        <w:rPr>
          <w:szCs w:val="28"/>
        </w:rPr>
        <w:t xml:space="preserve"> </w:t>
      </w:r>
      <w:proofErr w:type="spellStart"/>
      <w:r w:rsidRPr="00A41020">
        <w:rPr>
          <w:szCs w:val="28"/>
        </w:rPr>
        <w:t>năng</w:t>
      </w:r>
      <w:proofErr w:type="spellEnd"/>
      <w:r w:rsidRPr="00A41020">
        <w:rPr>
          <w:szCs w:val="28"/>
        </w:rPr>
        <w:t xml:space="preserve"> </w:t>
      </w:r>
      <w:proofErr w:type="spellStart"/>
      <w:r w:rsidRPr="00A41020">
        <w:rPr>
          <w:szCs w:val="28"/>
        </w:rPr>
        <w:t>lái</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Việc</w:t>
      </w:r>
      <w:proofErr w:type="spellEnd"/>
      <w:r w:rsidRPr="00A41020">
        <w:rPr>
          <w:szCs w:val="28"/>
        </w:rPr>
        <w:t xml:space="preserve"> </w:t>
      </w:r>
      <w:proofErr w:type="spellStart"/>
      <w:r w:rsidRPr="00A41020">
        <w:rPr>
          <w:szCs w:val="28"/>
        </w:rPr>
        <w:t>lái</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trong</w:t>
      </w:r>
      <w:proofErr w:type="spellEnd"/>
      <w:r w:rsidRPr="00A41020">
        <w:rPr>
          <w:szCs w:val="28"/>
        </w:rPr>
        <w:t xml:space="preserve"> </w:t>
      </w:r>
      <w:proofErr w:type="spellStart"/>
      <w:r w:rsidRPr="00A41020">
        <w:rPr>
          <w:szCs w:val="28"/>
        </w:rPr>
        <w:t>trạng</w:t>
      </w:r>
      <w:proofErr w:type="spellEnd"/>
      <w:r w:rsidRPr="00A41020">
        <w:rPr>
          <w:szCs w:val="28"/>
        </w:rPr>
        <w:t xml:space="preserve"> </w:t>
      </w:r>
      <w:proofErr w:type="spellStart"/>
      <w:r w:rsidRPr="00A41020">
        <w:rPr>
          <w:szCs w:val="28"/>
        </w:rPr>
        <w:lastRenderedPageBreak/>
        <w:t>thái</w:t>
      </w:r>
      <w:proofErr w:type="spellEnd"/>
      <w:r w:rsidRPr="00A41020">
        <w:rPr>
          <w:szCs w:val="28"/>
        </w:rPr>
        <w:t xml:space="preserve"> </w:t>
      </w:r>
      <w:proofErr w:type="spellStart"/>
      <w:r w:rsidRPr="00A41020">
        <w:rPr>
          <w:szCs w:val="28"/>
        </w:rPr>
        <w:t>thiếu</w:t>
      </w:r>
      <w:proofErr w:type="spellEnd"/>
      <w:r w:rsidRPr="00A41020">
        <w:rPr>
          <w:szCs w:val="28"/>
        </w:rPr>
        <w:t xml:space="preserve"> </w:t>
      </w:r>
      <w:proofErr w:type="spellStart"/>
      <w:r w:rsidRPr="00A41020">
        <w:rPr>
          <w:szCs w:val="28"/>
        </w:rPr>
        <w:t>tỉnh</w:t>
      </w:r>
      <w:proofErr w:type="spellEnd"/>
      <w:r w:rsidRPr="00A41020">
        <w:rPr>
          <w:szCs w:val="28"/>
        </w:rPr>
        <w:t xml:space="preserve"> </w:t>
      </w:r>
      <w:proofErr w:type="spellStart"/>
      <w:r w:rsidRPr="00A41020">
        <w:rPr>
          <w:szCs w:val="28"/>
        </w:rPr>
        <w:t>táo</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thể</w:t>
      </w:r>
      <w:proofErr w:type="spellEnd"/>
      <w:r w:rsidRPr="00A41020">
        <w:rPr>
          <w:szCs w:val="28"/>
        </w:rPr>
        <w:t xml:space="preserve"> </w:t>
      </w:r>
      <w:proofErr w:type="spellStart"/>
      <w:r w:rsidRPr="00A41020">
        <w:rPr>
          <w:szCs w:val="28"/>
        </w:rPr>
        <w:t>gây</w:t>
      </w:r>
      <w:proofErr w:type="spellEnd"/>
      <w:r w:rsidRPr="00A41020">
        <w:rPr>
          <w:szCs w:val="28"/>
        </w:rPr>
        <w:t xml:space="preserve"> </w:t>
      </w:r>
      <w:proofErr w:type="spellStart"/>
      <w:r w:rsidRPr="00A41020">
        <w:rPr>
          <w:szCs w:val="28"/>
        </w:rPr>
        <w:t>ra</w:t>
      </w:r>
      <w:proofErr w:type="spellEnd"/>
      <w:r w:rsidRPr="00A41020">
        <w:rPr>
          <w:szCs w:val="28"/>
        </w:rPr>
        <w:t xml:space="preserve"> </w:t>
      </w:r>
      <w:proofErr w:type="spellStart"/>
      <w:r w:rsidRPr="00A41020">
        <w:rPr>
          <w:szCs w:val="28"/>
        </w:rPr>
        <w:t>thảm</w:t>
      </w:r>
      <w:proofErr w:type="spellEnd"/>
      <w:r w:rsidRPr="00A41020">
        <w:rPr>
          <w:szCs w:val="28"/>
        </w:rPr>
        <w:t xml:space="preserve"> </w:t>
      </w:r>
      <w:proofErr w:type="spellStart"/>
      <w:r w:rsidRPr="00A41020">
        <w:rPr>
          <w:szCs w:val="28"/>
        </w:rPr>
        <w:t>họa</w:t>
      </w:r>
      <w:proofErr w:type="spellEnd"/>
      <w:r w:rsidRPr="00A41020">
        <w:rPr>
          <w:szCs w:val="28"/>
        </w:rPr>
        <w:t xml:space="preserve"> </w:t>
      </w:r>
      <w:proofErr w:type="spellStart"/>
      <w:r w:rsidRPr="00A41020">
        <w:rPr>
          <w:szCs w:val="28"/>
        </w:rPr>
        <w:t>với</w:t>
      </w:r>
      <w:proofErr w:type="spellEnd"/>
      <w:r w:rsidRPr="00A41020">
        <w:rPr>
          <w:szCs w:val="28"/>
        </w:rPr>
        <w:t xml:space="preserve"> </w:t>
      </w:r>
      <w:proofErr w:type="spellStart"/>
      <w:r w:rsidRPr="00A41020">
        <w:rPr>
          <w:szCs w:val="28"/>
        </w:rPr>
        <w:t>những</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vô</w:t>
      </w:r>
      <w:proofErr w:type="spellEnd"/>
      <w:r w:rsidRPr="00A41020">
        <w:rPr>
          <w:szCs w:val="28"/>
        </w:rPr>
        <w:t xml:space="preserve"> </w:t>
      </w:r>
      <w:proofErr w:type="spellStart"/>
      <w:r w:rsidRPr="00A41020">
        <w:rPr>
          <w:szCs w:val="28"/>
        </w:rPr>
        <w:t>tội</w:t>
      </w:r>
      <w:proofErr w:type="spellEnd"/>
      <w:r w:rsidRPr="00A41020">
        <w:rPr>
          <w:szCs w:val="28"/>
        </w:rPr>
        <w:t xml:space="preserve"> </w:t>
      </w:r>
      <w:proofErr w:type="spellStart"/>
      <w:r w:rsidRPr="00A41020">
        <w:rPr>
          <w:szCs w:val="28"/>
        </w:rPr>
        <w:t>như</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trường</w:t>
      </w:r>
      <w:proofErr w:type="spellEnd"/>
      <w:r w:rsidRPr="00A41020">
        <w:rPr>
          <w:szCs w:val="28"/>
        </w:rPr>
        <w:t xml:space="preserve"> </w:t>
      </w:r>
      <w:proofErr w:type="spellStart"/>
      <w:r w:rsidRPr="00A41020">
        <w:rPr>
          <w:szCs w:val="28"/>
        </w:rPr>
        <w:t>hợp</w:t>
      </w:r>
      <w:proofErr w:type="spellEnd"/>
      <w:r w:rsidRPr="00A41020">
        <w:rPr>
          <w:szCs w:val="28"/>
        </w:rPr>
        <w:t> </w:t>
      </w:r>
      <w:proofErr w:type="spellStart"/>
      <w:r w:rsidR="00000000">
        <w:fldChar w:fldCharType="begin"/>
      </w:r>
      <w:r w:rsidR="00000000">
        <w:instrText>HYPERLINK "https://vnexpress.net/tai-xe-oto-tong-lien-hoan-o-sai-gon-khai-vua-nhau-xong-4676224.html"</w:instrText>
      </w:r>
      <w:r w:rsidR="00000000">
        <w:fldChar w:fldCharType="separate"/>
      </w:r>
      <w:r w:rsidRPr="00A41020">
        <w:rPr>
          <w:szCs w:val="28"/>
        </w:rPr>
        <w:t>lái</w:t>
      </w:r>
      <w:proofErr w:type="spellEnd"/>
      <w:r w:rsidRPr="00A41020">
        <w:rPr>
          <w:szCs w:val="28"/>
        </w:rPr>
        <w:t xml:space="preserve"> </w:t>
      </w:r>
      <w:proofErr w:type="spellStart"/>
      <w:r w:rsidRPr="00A41020">
        <w:rPr>
          <w:szCs w:val="28"/>
        </w:rPr>
        <w:t>xe</w:t>
      </w:r>
      <w:proofErr w:type="spellEnd"/>
      <w:r w:rsidRPr="00A41020">
        <w:rPr>
          <w:szCs w:val="28"/>
        </w:rPr>
        <w:t xml:space="preserve"> say </w:t>
      </w:r>
      <w:proofErr w:type="spellStart"/>
      <w:r w:rsidRPr="00A41020">
        <w:rPr>
          <w:szCs w:val="28"/>
        </w:rPr>
        <w:t>rượu</w:t>
      </w:r>
      <w:proofErr w:type="spellEnd"/>
      <w:r w:rsidRPr="00A41020">
        <w:rPr>
          <w:szCs w:val="28"/>
        </w:rPr>
        <w:t xml:space="preserve"> </w:t>
      </w:r>
      <w:proofErr w:type="spellStart"/>
      <w:r w:rsidRPr="00A41020">
        <w:rPr>
          <w:szCs w:val="28"/>
        </w:rPr>
        <w:t>gây</w:t>
      </w:r>
      <w:proofErr w:type="spellEnd"/>
      <w:r w:rsidRPr="00A41020">
        <w:rPr>
          <w:szCs w:val="28"/>
        </w:rPr>
        <w:t xml:space="preserve"> tai </w:t>
      </w:r>
      <w:proofErr w:type="spellStart"/>
      <w:r w:rsidRPr="00A41020">
        <w:rPr>
          <w:szCs w:val="28"/>
        </w:rPr>
        <w:t>nạn</w:t>
      </w:r>
      <w:proofErr w:type="spellEnd"/>
      <w:r w:rsidRPr="00A41020">
        <w:rPr>
          <w:szCs w:val="28"/>
        </w:rPr>
        <w:t xml:space="preserve"> </w:t>
      </w:r>
      <w:proofErr w:type="spellStart"/>
      <w:r w:rsidRPr="00A41020">
        <w:rPr>
          <w:szCs w:val="28"/>
        </w:rPr>
        <w:t>liên</w:t>
      </w:r>
      <w:proofErr w:type="spellEnd"/>
      <w:r w:rsidRPr="00A41020">
        <w:rPr>
          <w:szCs w:val="28"/>
        </w:rPr>
        <w:t xml:space="preserve"> </w:t>
      </w:r>
      <w:proofErr w:type="spellStart"/>
      <w:r w:rsidRPr="00A41020">
        <w:rPr>
          <w:szCs w:val="28"/>
        </w:rPr>
        <w:t>hoàn</w:t>
      </w:r>
      <w:proofErr w:type="spellEnd"/>
      <w:r w:rsidR="00000000">
        <w:rPr>
          <w:szCs w:val="28"/>
        </w:rPr>
        <w:fldChar w:fldCharType="end"/>
      </w:r>
      <w:r w:rsidRPr="00A41020">
        <w:rPr>
          <w:szCs w:val="28"/>
        </w:rPr>
        <w:t xml:space="preserve"> </w:t>
      </w:r>
      <w:proofErr w:type="spellStart"/>
      <w:r w:rsidRPr="00A41020">
        <w:rPr>
          <w:szCs w:val="28"/>
        </w:rPr>
        <w:t>thời</w:t>
      </w:r>
      <w:proofErr w:type="spellEnd"/>
      <w:r w:rsidRPr="00A41020">
        <w:rPr>
          <w:szCs w:val="28"/>
        </w:rPr>
        <w:t xml:space="preserve"> </w:t>
      </w:r>
      <w:proofErr w:type="spellStart"/>
      <w:r w:rsidRPr="00A41020">
        <w:rPr>
          <w:szCs w:val="28"/>
        </w:rPr>
        <w:t>gian</w:t>
      </w:r>
      <w:proofErr w:type="spellEnd"/>
      <w:r w:rsidRPr="00A41020">
        <w:rPr>
          <w:szCs w:val="28"/>
        </w:rPr>
        <w:t xml:space="preserve"> qua. </w:t>
      </w:r>
    </w:p>
    <w:p w14:paraId="1B1924D0" w14:textId="77777777" w:rsidR="00D0719C" w:rsidRPr="00A41020" w:rsidRDefault="00D0719C" w:rsidP="00A41020">
      <w:pPr>
        <w:spacing w:before="80" w:after="80"/>
        <w:ind w:firstLine="432"/>
        <w:jc w:val="both"/>
        <w:rPr>
          <w:szCs w:val="28"/>
        </w:rPr>
      </w:pPr>
      <w:proofErr w:type="spellStart"/>
      <w:r w:rsidRPr="00A41020">
        <w:rPr>
          <w:szCs w:val="28"/>
        </w:rPr>
        <w:t>Bên</w:t>
      </w:r>
      <w:proofErr w:type="spellEnd"/>
      <w:r w:rsidRPr="00A41020">
        <w:rPr>
          <w:szCs w:val="28"/>
        </w:rPr>
        <w:t xml:space="preserve"> </w:t>
      </w:r>
      <w:proofErr w:type="spellStart"/>
      <w:r w:rsidRPr="00A41020">
        <w:rPr>
          <w:szCs w:val="28"/>
        </w:rPr>
        <w:t>cạnh</w:t>
      </w:r>
      <w:proofErr w:type="spellEnd"/>
      <w:r w:rsidRPr="00A41020">
        <w:rPr>
          <w:szCs w:val="28"/>
        </w:rPr>
        <w:t xml:space="preserve"> </w:t>
      </w:r>
      <w:proofErr w:type="spellStart"/>
      <w:r w:rsidRPr="00A41020">
        <w:rPr>
          <w:szCs w:val="28"/>
        </w:rPr>
        <w:t>đó</w:t>
      </w:r>
      <w:proofErr w:type="spellEnd"/>
      <w:r w:rsidRPr="00A41020">
        <w:rPr>
          <w:szCs w:val="28"/>
        </w:rPr>
        <w:t xml:space="preserve">, ý </w:t>
      </w:r>
      <w:proofErr w:type="spellStart"/>
      <w:r w:rsidRPr="00A41020">
        <w:rPr>
          <w:szCs w:val="28"/>
        </w:rPr>
        <w:t>thức</w:t>
      </w:r>
      <w:proofErr w:type="spellEnd"/>
      <w:r w:rsidRPr="00A41020">
        <w:rPr>
          <w:szCs w:val="28"/>
        </w:rPr>
        <w:t xml:space="preserve"> </w:t>
      </w:r>
      <w:proofErr w:type="spellStart"/>
      <w:r w:rsidRPr="00A41020">
        <w:rPr>
          <w:szCs w:val="28"/>
        </w:rPr>
        <w:t>tham</w:t>
      </w:r>
      <w:proofErr w:type="spellEnd"/>
      <w:r w:rsidRPr="00A41020">
        <w:rPr>
          <w:szCs w:val="28"/>
        </w:rPr>
        <w:t xml:space="preserve"> </w:t>
      </w:r>
      <w:proofErr w:type="spellStart"/>
      <w:r w:rsidRPr="00A41020">
        <w:rPr>
          <w:szCs w:val="28"/>
        </w:rPr>
        <w:t>gia</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một</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phận</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dân</w:t>
      </w:r>
      <w:proofErr w:type="spellEnd"/>
      <w:r w:rsidRPr="00A41020">
        <w:rPr>
          <w:szCs w:val="28"/>
        </w:rPr>
        <w:t xml:space="preserve"> </w:t>
      </w:r>
      <w:proofErr w:type="spellStart"/>
      <w:r w:rsidRPr="00A41020">
        <w:rPr>
          <w:szCs w:val="28"/>
        </w:rPr>
        <w:t>hiện</w:t>
      </w:r>
      <w:proofErr w:type="spellEnd"/>
      <w:r w:rsidRPr="00A41020">
        <w:rPr>
          <w:szCs w:val="28"/>
        </w:rPr>
        <w:t xml:space="preserve"> nay </w:t>
      </w:r>
      <w:proofErr w:type="spellStart"/>
      <w:r w:rsidRPr="00A41020">
        <w:rPr>
          <w:szCs w:val="28"/>
        </w:rPr>
        <w:t>chưa</w:t>
      </w:r>
      <w:proofErr w:type="spellEnd"/>
      <w:r w:rsidRPr="00A41020">
        <w:rPr>
          <w:szCs w:val="28"/>
        </w:rPr>
        <w:t xml:space="preserve"> </w:t>
      </w:r>
      <w:proofErr w:type="spellStart"/>
      <w:r w:rsidRPr="00A41020">
        <w:rPr>
          <w:szCs w:val="28"/>
        </w:rPr>
        <w:t>tốt</w:t>
      </w:r>
      <w:proofErr w:type="spellEnd"/>
      <w:r w:rsidRPr="00A41020">
        <w:rPr>
          <w:szCs w:val="28"/>
        </w:rPr>
        <w:t xml:space="preserve">, </w:t>
      </w:r>
      <w:proofErr w:type="spellStart"/>
      <w:r w:rsidRPr="00A41020">
        <w:rPr>
          <w:szCs w:val="28"/>
        </w:rPr>
        <w:t>xem</w:t>
      </w:r>
      <w:proofErr w:type="spellEnd"/>
      <w:r w:rsidRPr="00A41020">
        <w:rPr>
          <w:szCs w:val="28"/>
        </w:rPr>
        <w:t xml:space="preserve"> </w:t>
      </w:r>
      <w:proofErr w:type="spellStart"/>
      <w:r w:rsidRPr="00A41020">
        <w:rPr>
          <w:szCs w:val="28"/>
        </w:rPr>
        <w:t>thường</w:t>
      </w:r>
      <w:proofErr w:type="spellEnd"/>
      <w:r w:rsidRPr="00A41020">
        <w:rPr>
          <w:szCs w:val="28"/>
        </w:rPr>
        <w:t xml:space="preserve"> </w:t>
      </w:r>
      <w:proofErr w:type="spellStart"/>
      <w:r w:rsidRPr="00A41020">
        <w:rPr>
          <w:szCs w:val="28"/>
        </w:rPr>
        <w:t>pháp</w:t>
      </w:r>
      <w:proofErr w:type="spellEnd"/>
      <w:r w:rsidRPr="00A41020">
        <w:rPr>
          <w:szCs w:val="28"/>
        </w:rPr>
        <w:t xml:space="preserve"> </w:t>
      </w:r>
      <w:proofErr w:type="spellStart"/>
      <w:r w:rsidRPr="00A41020">
        <w:rPr>
          <w:szCs w:val="28"/>
        </w:rPr>
        <w:t>luật</w:t>
      </w:r>
      <w:proofErr w:type="spellEnd"/>
      <w:r w:rsidRPr="00A41020">
        <w:rPr>
          <w:szCs w:val="28"/>
        </w:rPr>
        <w:t xml:space="preserve">, </w:t>
      </w:r>
      <w:proofErr w:type="spellStart"/>
      <w:r w:rsidRPr="00A41020">
        <w:rPr>
          <w:szCs w:val="28"/>
        </w:rPr>
        <w:t>cố</w:t>
      </w:r>
      <w:proofErr w:type="spellEnd"/>
      <w:r w:rsidRPr="00A41020">
        <w:rPr>
          <w:szCs w:val="28"/>
        </w:rPr>
        <w:t xml:space="preserve"> ý vi </w:t>
      </w:r>
      <w:proofErr w:type="spellStart"/>
      <w:r w:rsidRPr="00A41020">
        <w:rPr>
          <w:szCs w:val="28"/>
        </w:rPr>
        <w:t>phạm</w:t>
      </w:r>
      <w:proofErr w:type="spellEnd"/>
      <w:r w:rsidRPr="00A41020">
        <w:rPr>
          <w:szCs w:val="28"/>
        </w:rPr>
        <w:t xml:space="preserve"> </w:t>
      </w:r>
      <w:proofErr w:type="spellStart"/>
      <w:r w:rsidRPr="00A41020">
        <w:rPr>
          <w:szCs w:val="28"/>
        </w:rPr>
        <w:t>pháp</w:t>
      </w:r>
      <w:proofErr w:type="spellEnd"/>
      <w:r w:rsidRPr="00A41020">
        <w:rPr>
          <w:szCs w:val="28"/>
        </w:rPr>
        <w:t xml:space="preserve"> </w:t>
      </w:r>
      <w:proofErr w:type="spellStart"/>
      <w:r w:rsidRPr="00A41020">
        <w:rPr>
          <w:szCs w:val="28"/>
        </w:rPr>
        <w:t>luật</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thậm</w:t>
      </w:r>
      <w:proofErr w:type="spellEnd"/>
      <w:r w:rsidRPr="00A41020">
        <w:rPr>
          <w:szCs w:val="28"/>
        </w:rPr>
        <w:t xml:space="preserve"> </w:t>
      </w:r>
      <w:proofErr w:type="spellStart"/>
      <w:r w:rsidRPr="00A41020">
        <w:rPr>
          <w:szCs w:val="28"/>
        </w:rPr>
        <w:t>chí</w:t>
      </w:r>
      <w:proofErr w:type="spellEnd"/>
      <w:r w:rsidRPr="00A41020">
        <w:rPr>
          <w:szCs w:val="28"/>
        </w:rPr>
        <w:t xml:space="preserve"> </w:t>
      </w:r>
      <w:proofErr w:type="spellStart"/>
      <w:r w:rsidRPr="00A41020">
        <w:rPr>
          <w:szCs w:val="28"/>
        </w:rPr>
        <w:t>thách</w:t>
      </w:r>
      <w:proofErr w:type="spellEnd"/>
      <w:r w:rsidRPr="00A41020">
        <w:rPr>
          <w:szCs w:val="28"/>
        </w:rPr>
        <w:t xml:space="preserve"> </w:t>
      </w:r>
      <w:proofErr w:type="spellStart"/>
      <w:r w:rsidRPr="00A41020">
        <w:rPr>
          <w:szCs w:val="28"/>
        </w:rPr>
        <w:t>thức</w:t>
      </w:r>
      <w:proofErr w:type="spellEnd"/>
      <w:r w:rsidRPr="00A41020">
        <w:rPr>
          <w:szCs w:val="28"/>
        </w:rPr>
        <w:t xml:space="preserve"> </w:t>
      </w:r>
      <w:proofErr w:type="spellStart"/>
      <w:r w:rsidRPr="00A41020">
        <w:rPr>
          <w:szCs w:val="28"/>
        </w:rPr>
        <w:t>lực</w:t>
      </w:r>
      <w:proofErr w:type="spellEnd"/>
      <w:r w:rsidRPr="00A41020">
        <w:rPr>
          <w:szCs w:val="28"/>
        </w:rPr>
        <w:t xml:space="preserve"> </w:t>
      </w:r>
      <w:proofErr w:type="spellStart"/>
      <w:r w:rsidRPr="00A41020">
        <w:rPr>
          <w:szCs w:val="28"/>
        </w:rPr>
        <w:t>lượng</w:t>
      </w:r>
      <w:proofErr w:type="spellEnd"/>
      <w:r w:rsidRPr="00A41020">
        <w:rPr>
          <w:szCs w:val="28"/>
        </w:rPr>
        <w:t xml:space="preserve"> </w:t>
      </w:r>
      <w:proofErr w:type="spellStart"/>
      <w:r w:rsidRPr="00A41020">
        <w:rPr>
          <w:szCs w:val="28"/>
        </w:rPr>
        <w:t>chức</w:t>
      </w:r>
      <w:proofErr w:type="spellEnd"/>
      <w:r w:rsidRPr="00A41020">
        <w:rPr>
          <w:szCs w:val="28"/>
        </w:rPr>
        <w:t xml:space="preserve"> </w:t>
      </w:r>
      <w:proofErr w:type="spellStart"/>
      <w:r w:rsidRPr="00A41020">
        <w:rPr>
          <w:szCs w:val="28"/>
        </w:rPr>
        <w:t>năng</w:t>
      </w:r>
      <w:proofErr w:type="spellEnd"/>
      <w:r w:rsidRPr="00A41020">
        <w:rPr>
          <w:szCs w:val="28"/>
        </w:rPr>
        <w:t xml:space="preserve"> </w:t>
      </w:r>
      <w:proofErr w:type="spellStart"/>
      <w:r w:rsidRPr="00A41020">
        <w:rPr>
          <w:szCs w:val="28"/>
        </w:rPr>
        <w:t>khi</w:t>
      </w:r>
      <w:proofErr w:type="spellEnd"/>
      <w:r w:rsidRPr="00A41020">
        <w:rPr>
          <w:szCs w:val="28"/>
        </w:rPr>
        <w:t xml:space="preserve"> </w:t>
      </w:r>
      <w:proofErr w:type="spellStart"/>
      <w:r w:rsidRPr="00A41020">
        <w:rPr>
          <w:szCs w:val="28"/>
        </w:rPr>
        <w:t>bị</w:t>
      </w:r>
      <w:proofErr w:type="spellEnd"/>
      <w:r w:rsidRPr="00A41020">
        <w:rPr>
          <w:szCs w:val="28"/>
        </w:rPr>
        <w:t xml:space="preserve"> </w:t>
      </w:r>
      <w:proofErr w:type="spellStart"/>
      <w:r w:rsidRPr="00A41020">
        <w:rPr>
          <w:szCs w:val="28"/>
        </w:rPr>
        <w:t>kiểm</w:t>
      </w:r>
      <w:proofErr w:type="spellEnd"/>
      <w:r w:rsidRPr="00A41020">
        <w:rPr>
          <w:szCs w:val="28"/>
        </w:rPr>
        <w:t xml:space="preserve"> </w:t>
      </w:r>
      <w:proofErr w:type="spellStart"/>
      <w:r w:rsidRPr="00A41020">
        <w:rPr>
          <w:szCs w:val="28"/>
        </w:rPr>
        <w:t>tra</w:t>
      </w:r>
      <w:proofErr w:type="spellEnd"/>
      <w:r w:rsidRPr="00A41020">
        <w:rPr>
          <w:szCs w:val="28"/>
        </w:rPr>
        <w:t xml:space="preserve">, </w:t>
      </w:r>
      <w:proofErr w:type="spellStart"/>
      <w:r w:rsidRPr="00A41020">
        <w:rPr>
          <w:szCs w:val="28"/>
        </w:rPr>
        <w:t>xử</w:t>
      </w:r>
      <w:proofErr w:type="spellEnd"/>
      <w:r w:rsidRPr="00A41020">
        <w:rPr>
          <w:szCs w:val="28"/>
        </w:rPr>
        <w:t xml:space="preserve"> </w:t>
      </w:r>
      <w:proofErr w:type="spellStart"/>
      <w:r w:rsidRPr="00A41020">
        <w:rPr>
          <w:szCs w:val="28"/>
        </w:rPr>
        <w:t>lý</w:t>
      </w:r>
      <w:proofErr w:type="spellEnd"/>
      <w:r w:rsidRPr="00A41020">
        <w:rPr>
          <w:szCs w:val="28"/>
        </w:rPr>
        <w:t xml:space="preserve">. Khi </w:t>
      </w:r>
      <w:proofErr w:type="spellStart"/>
      <w:r w:rsidRPr="00A41020">
        <w:rPr>
          <w:szCs w:val="28"/>
        </w:rPr>
        <w:t>một</w:t>
      </w:r>
      <w:proofErr w:type="spellEnd"/>
      <w:r w:rsidRPr="00A41020">
        <w:rPr>
          <w:szCs w:val="28"/>
        </w:rPr>
        <w:t xml:space="preserve"> ý </w:t>
      </w:r>
      <w:proofErr w:type="spellStart"/>
      <w:r w:rsidRPr="00A41020">
        <w:rPr>
          <w:szCs w:val="28"/>
        </w:rPr>
        <w:t>thức</w:t>
      </w:r>
      <w:proofErr w:type="spellEnd"/>
      <w:r w:rsidRPr="00A41020">
        <w:rPr>
          <w:szCs w:val="28"/>
        </w:rPr>
        <w:t xml:space="preserve"> </w:t>
      </w:r>
      <w:proofErr w:type="spellStart"/>
      <w:r w:rsidRPr="00A41020">
        <w:rPr>
          <w:szCs w:val="28"/>
        </w:rPr>
        <w:t>tồi</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thể</w:t>
      </w:r>
      <w:proofErr w:type="spellEnd"/>
      <w:r w:rsidRPr="00A41020">
        <w:rPr>
          <w:szCs w:val="28"/>
        </w:rPr>
        <w:t xml:space="preserve"> </w:t>
      </w:r>
      <w:proofErr w:type="spellStart"/>
      <w:r w:rsidRPr="00A41020">
        <w:rPr>
          <w:szCs w:val="28"/>
        </w:rPr>
        <w:t>cướp</w:t>
      </w:r>
      <w:proofErr w:type="spellEnd"/>
      <w:r w:rsidRPr="00A41020">
        <w:rPr>
          <w:szCs w:val="28"/>
        </w:rPr>
        <w:t xml:space="preserve"> </w:t>
      </w:r>
      <w:proofErr w:type="spellStart"/>
      <w:r w:rsidRPr="00A41020">
        <w:rPr>
          <w:szCs w:val="28"/>
        </w:rPr>
        <w:t>đi</w:t>
      </w:r>
      <w:proofErr w:type="spellEnd"/>
      <w:r w:rsidRPr="00A41020">
        <w:rPr>
          <w:szCs w:val="28"/>
        </w:rPr>
        <w:t xml:space="preserve"> </w:t>
      </w:r>
      <w:proofErr w:type="spellStart"/>
      <w:r w:rsidRPr="00A41020">
        <w:rPr>
          <w:szCs w:val="28"/>
        </w:rPr>
        <w:t>sinh</w:t>
      </w:r>
      <w:proofErr w:type="spellEnd"/>
      <w:r w:rsidRPr="00A41020">
        <w:rPr>
          <w:szCs w:val="28"/>
        </w:rPr>
        <w:t xml:space="preserve"> </w:t>
      </w:r>
      <w:proofErr w:type="spellStart"/>
      <w:r w:rsidRPr="00A41020">
        <w:rPr>
          <w:szCs w:val="28"/>
        </w:rPr>
        <w:t>mạng</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nhiều</w:t>
      </w:r>
      <w:proofErr w:type="spellEnd"/>
      <w:r w:rsidRPr="00A41020">
        <w:rPr>
          <w:szCs w:val="28"/>
        </w:rPr>
        <w:t xml:space="preserve"> </w:t>
      </w:r>
      <w:proofErr w:type="spellStart"/>
      <w:r w:rsidRPr="00A41020">
        <w:rPr>
          <w:szCs w:val="28"/>
        </w:rPr>
        <w:t>người</w:t>
      </w:r>
      <w:proofErr w:type="spellEnd"/>
      <w:r w:rsidRPr="00A41020">
        <w:rPr>
          <w:szCs w:val="28"/>
        </w:rPr>
        <w:t xml:space="preserve">, do </w:t>
      </w:r>
      <w:proofErr w:type="spellStart"/>
      <w:r w:rsidRPr="00A41020">
        <w:rPr>
          <w:szCs w:val="28"/>
        </w:rPr>
        <w:t>đó</w:t>
      </w:r>
      <w:proofErr w:type="spellEnd"/>
      <w:r w:rsidRPr="00A41020">
        <w:rPr>
          <w:szCs w:val="28"/>
        </w:rPr>
        <w:t xml:space="preserve">, </w:t>
      </w:r>
      <w:proofErr w:type="spellStart"/>
      <w:r w:rsidRPr="00A41020">
        <w:rPr>
          <w:szCs w:val="28"/>
        </w:rPr>
        <w:t>xã</w:t>
      </w:r>
      <w:proofErr w:type="spellEnd"/>
      <w:r w:rsidRPr="00A41020">
        <w:rPr>
          <w:szCs w:val="28"/>
        </w:rPr>
        <w:t xml:space="preserve"> </w:t>
      </w:r>
      <w:proofErr w:type="spellStart"/>
      <w:r w:rsidRPr="00A41020">
        <w:rPr>
          <w:szCs w:val="28"/>
        </w:rPr>
        <w:t>hội</w:t>
      </w:r>
      <w:proofErr w:type="spellEnd"/>
      <w:r w:rsidRPr="00A41020">
        <w:rPr>
          <w:szCs w:val="28"/>
        </w:rPr>
        <w:t xml:space="preserve"> </w:t>
      </w:r>
      <w:proofErr w:type="spellStart"/>
      <w:r w:rsidRPr="00A41020">
        <w:rPr>
          <w:szCs w:val="28"/>
        </w:rPr>
        <w:t>rất</w:t>
      </w:r>
      <w:proofErr w:type="spellEnd"/>
      <w:r w:rsidRPr="00A41020">
        <w:rPr>
          <w:szCs w:val="28"/>
        </w:rPr>
        <w:t xml:space="preserve"> </w:t>
      </w:r>
      <w:proofErr w:type="spellStart"/>
      <w:r w:rsidRPr="00A41020">
        <w:rPr>
          <w:szCs w:val="28"/>
        </w:rPr>
        <w:t>cần</w:t>
      </w:r>
      <w:proofErr w:type="spellEnd"/>
      <w:r w:rsidRPr="00A41020">
        <w:rPr>
          <w:szCs w:val="28"/>
        </w:rPr>
        <w:t xml:space="preserve"> </w:t>
      </w:r>
      <w:proofErr w:type="spellStart"/>
      <w:r w:rsidRPr="00A41020">
        <w:rPr>
          <w:szCs w:val="28"/>
        </w:rPr>
        <w:t>sự</w:t>
      </w:r>
      <w:proofErr w:type="spellEnd"/>
      <w:r w:rsidRPr="00A41020">
        <w:rPr>
          <w:szCs w:val="28"/>
        </w:rPr>
        <w:t xml:space="preserve"> </w:t>
      </w:r>
      <w:proofErr w:type="spellStart"/>
      <w:r w:rsidRPr="00A41020">
        <w:rPr>
          <w:szCs w:val="28"/>
        </w:rPr>
        <w:t>nghiêm</w:t>
      </w:r>
      <w:proofErr w:type="spellEnd"/>
      <w:r w:rsidRPr="00A41020">
        <w:rPr>
          <w:szCs w:val="28"/>
        </w:rPr>
        <w:t xml:space="preserve"> </w:t>
      </w:r>
      <w:proofErr w:type="spellStart"/>
      <w:r w:rsidRPr="00A41020">
        <w:rPr>
          <w:szCs w:val="28"/>
        </w:rPr>
        <w:t>khắc</w:t>
      </w:r>
      <w:proofErr w:type="spellEnd"/>
      <w:r w:rsidRPr="00A41020">
        <w:rPr>
          <w:szCs w:val="28"/>
        </w:rPr>
        <w:t>.</w:t>
      </w:r>
    </w:p>
    <w:p w14:paraId="2EA5F6F0" w14:textId="77777777" w:rsidR="00D0719C" w:rsidRPr="00A41020" w:rsidRDefault="00244EE2" w:rsidP="00A41020">
      <w:pPr>
        <w:spacing w:before="80" w:after="80"/>
        <w:ind w:firstLine="432"/>
        <w:jc w:val="both"/>
        <w:rPr>
          <w:spacing w:val="-4"/>
          <w:szCs w:val="28"/>
        </w:rPr>
      </w:pPr>
      <w:r w:rsidRPr="00A41020">
        <w:rPr>
          <w:b/>
          <w:noProof/>
          <w:color w:val="000000" w:themeColor="text1"/>
          <w:szCs w:val="28"/>
        </w:rPr>
        <mc:AlternateContent>
          <mc:Choice Requires="wps">
            <w:drawing>
              <wp:anchor distT="0" distB="0" distL="114300" distR="114300" simplePos="0" relativeHeight="251660800" behindDoc="0" locked="0" layoutInCell="1" allowOverlap="1" wp14:anchorId="221EE9C7" wp14:editId="16FB38EF">
                <wp:simplePos x="0" y="0"/>
                <wp:positionH relativeFrom="column">
                  <wp:posOffset>2450465</wp:posOffset>
                </wp:positionH>
                <wp:positionV relativeFrom="paragraph">
                  <wp:posOffset>-97690940</wp:posOffset>
                </wp:positionV>
                <wp:extent cx="876300" cy="190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8763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746731" id="Straight Connector 3"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192.95pt,-7692.2pt" to="261.95pt,-7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" strokecolor="#4579b8 [3044]"/>
            </w:pict>
          </mc:Fallback>
        </mc:AlternateContent>
      </w:r>
      <w:r w:rsidR="00D0719C" w:rsidRPr="00A41020">
        <w:rPr>
          <w:szCs w:val="28"/>
          <w:lang w:val="vi-VN"/>
        </w:rPr>
        <w:t>(</w:t>
      </w:r>
      <w:r w:rsidR="00D0719C" w:rsidRPr="00A41020">
        <w:rPr>
          <w:szCs w:val="28"/>
        </w:rPr>
        <w:t>+</w:t>
      </w:r>
      <w:r w:rsidR="00D0719C" w:rsidRPr="00A41020">
        <w:rPr>
          <w:szCs w:val="28"/>
          <w:lang w:val="vi-VN"/>
        </w:rPr>
        <w:t>)</w:t>
      </w:r>
      <w:r w:rsidR="00D0719C" w:rsidRPr="00A41020">
        <w:rPr>
          <w:szCs w:val="28"/>
        </w:rPr>
        <w:t xml:space="preserve"> </w:t>
      </w:r>
      <w:proofErr w:type="spellStart"/>
      <w:r w:rsidR="00D0719C" w:rsidRPr="00A41020">
        <w:rPr>
          <w:spacing w:val="-4"/>
          <w:szCs w:val="28"/>
        </w:rPr>
        <w:t>Hiện</w:t>
      </w:r>
      <w:proofErr w:type="spellEnd"/>
      <w:r w:rsidR="00D0719C" w:rsidRPr="00A41020">
        <w:rPr>
          <w:spacing w:val="-4"/>
          <w:szCs w:val="28"/>
        </w:rPr>
        <w:t xml:space="preserve"> </w:t>
      </w:r>
      <w:proofErr w:type="spellStart"/>
      <w:r w:rsidR="00D0719C" w:rsidRPr="00A41020">
        <w:rPr>
          <w:spacing w:val="-4"/>
          <w:szCs w:val="28"/>
        </w:rPr>
        <w:t>quy</w:t>
      </w:r>
      <w:proofErr w:type="spellEnd"/>
      <w:r w:rsidR="00D0719C" w:rsidRPr="00A41020">
        <w:rPr>
          <w:spacing w:val="-4"/>
          <w:szCs w:val="28"/>
        </w:rPr>
        <w:t xml:space="preserve"> </w:t>
      </w:r>
      <w:proofErr w:type="spellStart"/>
      <w:r w:rsidR="00D0719C" w:rsidRPr="00A41020">
        <w:rPr>
          <w:spacing w:val="-4"/>
          <w:szCs w:val="28"/>
        </w:rPr>
        <w:t>định</w:t>
      </w:r>
      <w:proofErr w:type="spellEnd"/>
      <w:r w:rsidR="00D0719C" w:rsidRPr="00A41020">
        <w:rPr>
          <w:spacing w:val="-4"/>
          <w:szCs w:val="28"/>
        </w:rPr>
        <w:t xml:space="preserve"> </w:t>
      </w:r>
      <w:proofErr w:type="spellStart"/>
      <w:r w:rsidR="00D0719C" w:rsidRPr="00A41020">
        <w:rPr>
          <w:spacing w:val="-4"/>
          <w:szCs w:val="28"/>
        </w:rPr>
        <w:t>cấm</w:t>
      </w:r>
      <w:proofErr w:type="spellEnd"/>
      <w:r w:rsidR="00D0719C" w:rsidRPr="00A41020">
        <w:rPr>
          <w:spacing w:val="-4"/>
          <w:szCs w:val="28"/>
        </w:rPr>
        <w:t xml:space="preserve"> </w:t>
      </w:r>
      <w:proofErr w:type="spellStart"/>
      <w:r w:rsidR="00D0719C" w:rsidRPr="00A41020">
        <w:rPr>
          <w:spacing w:val="-4"/>
          <w:szCs w:val="28"/>
        </w:rPr>
        <w:t>người</w:t>
      </w:r>
      <w:proofErr w:type="spellEnd"/>
      <w:r w:rsidR="00D0719C" w:rsidRPr="00A41020">
        <w:rPr>
          <w:spacing w:val="-4"/>
          <w:szCs w:val="28"/>
        </w:rPr>
        <w:t xml:space="preserve"> </w:t>
      </w:r>
      <w:proofErr w:type="spellStart"/>
      <w:r w:rsidR="00D0719C" w:rsidRPr="00A41020">
        <w:rPr>
          <w:spacing w:val="-4"/>
          <w:szCs w:val="28"/>
        </w:rPr>
        <w:t>tham</w:t>
      </w:r>
      <w:proofErr w:type="spellEnd"/>
      <w:r w:rsidR="00D0719C" w:rsidRPr="00A41020">
        <w:rPr>
          <w:spacing w:val="-4"/>
          <w:szCs w:val="28"/>
        </w:rPr>
        <w:t xml:space="preserve"> </w:t>
      </w:r>
      <w:proofErr w:type="spellStart"/>
      <w:r w:rsidR="00D0719C" w:rsidRPr="00A41020">
        <w:rPr>
          <w:spacing w:val="-4"/>
          <w:szCs w:val="28"/>
        </w:rPr>
        <w:t>gia</w:t>
      </w:r>
      <w:proofErr w:type="spellEnd"/>
      <w:r w:rsidR="00D0719C" w:rsidRPr="00A41020">
        <w:rPr>
          <w:spacing w:val="-4"/>
          <w:szCs w:val="28"/>
        </w:rPr>
        <w:t xml:space="preserve"> </w:t>
      </w:r>
      <w:proofErr w:type="spellStart"/>
      <w:r w:rsidR="00D0719C" w:rsidRPr="00A41020">
        <w:rPr>
          <w:spacing w:val="-4"/>
          <w:szCs w:val="28"/>
        </w:rPr>
        <w:t>giao</w:t>
      </w:r>
      <w:proofErr w:type="spellEnd"/>
      <w:r w:rsidR="00D0719C" w:rsidRPr="00A41020">
        <w:rPr>
          <w:spacing w:val="-4"/>
          <w:szCs w:val="28"/>
        </w:rPr>
        <w:t xml:space="preserve"> </w:t>
      </w:r>
      <w:proofErr w:type="spellStart"/>
      <w:r w:rsidR="00D0719C" w:rsidRPr="00A41020">
        <w:rPr>
          <w:spacing w:val="-4"/>
          <w:szCs w:val="28"/>
        </w:rPr>
        <w:t>thông</w:t>
      </w:r>
      <w:proofErr w:type="spellEnd"/>
      <w:r w:rsidR="00D0719C" w:rsidRPr="00A41020">
        <w:rPr>
          <w:spacing w:val="-4"/>
          <w:szCs w:val="28"/>
        </w:rPr>
        <w:t xml:space="preserve"> </w:t>
      </w:r>
      <w:proofErr w:type="spellStart"/>
      <w:r w:rsidR="00D0719C" w:rsidRPr="00A41020">
        <w:rPr>
          <w:spacing w:val="-4"/>
          <w:szCs w:val="28"/>
        </w:rPr>
        <w:t>điều</w:t>
      </w:r>
      <w:proofErr w:type="spellEnd"/>
      <w:r w:rsidR="00D0719C" w:rsidRPr="00A41020">
        <w:rPr>
          <w:spacing w:val="-4"/>
          <w:szCs w:val="28"/>
        </w:rPr>
        <w:t xml:space="preserve"> </w:t>
      </w:r>
      <w:proofErr w:type="spellStart"/>
      <w:r w:rsidR="00D0719C" w:rsidRPr="00A41020">
        <w:rPr>
          <w:spacing w:val="-4"/>
          <w:szCs w:val="28"/>
        </w:rPr>
        <w:t>khiển</w:t>
      </w:r>
      <w:proofErr w:type="spellEnd"/>
      <w:r w:rsidR="00D0719C" w:rsidRPr="00A41020">
        <w:rPr>
          <w:spacing w:val="-4"/>
          <w:szCs w:val="28"/>
        </w:rPr>
        <w:t xml:space="preserve"> </w:t>
      </w:r>
      <w:proofErr w:type="spellStart"/>
      <w:r w:rsidR="00D0719C" w:rsidRPr="00A41020">
        <w:rPr>
          <w:spacing w:val="-4"/>
          <w:szCs w:val="28"/>
        </w:rPr>
        <w:t>phương</w:t>
      </w:r>
      <w:proofErr w:type="spellEnd"/>
      <w:r w:rsidR="00D0719C" w:rsidRPr="00A41020">
        <w:rPr>
          <w:spacing w:val="-4"/>
          <w:szCs w:val="28"/>
        </w:rPr>
        <w:t xml:space="preserve"> </w:t>
      </w:r>
      <w:proofErr w:type="spellStart"/>
      <w:r w:rsidR="00D0719C" w:rsidRPr="00A41020">
        <w:rPr>
          <w:spacing w:val="-4"/>
          <w:szCs w:val="28"/>
        </w:rPr>
        <w:t>tiện</w:t>
      </w:r>
      <w:proofErr w:type="spellEnd"/>
      <w:r w:rsidR="00D0719C" w:rsidRPr="00A41020">
        <w:rPr>
          <w:spacing w:val="-4"/>
          <w:szCs w:val="28"/>
        </w:rPr>
        <w:t xml:space="preserve"> </w:t>
      </w:r>
      <w:proofErr w:type="spellStart"/>
      <w:r w:rsidR="00D0719C" w:rsidRPr="00A41020">
        <w:rPr>
          <w:spacing w:val="-4"/>
          <w:szCs w:val="28"/>
        </w:rPr>
        <w:t>sau</w:t>
      </w:r>
      <w:proofErr w:type="spellEnd"/>
      <w:r w:rsidR="00D0719C" w:rsidRPr="00A41020">
        <w:rPr>
          <w:spacing w:val="-4"/>
          <w:szCs w:val="28"/>
        </w:rPr>
        <w:t xml:space="preserve"> </w:t>
      </w:r>
      <w:proofErr w:type="spellStart"/>
      <w:r w:rsidR="00D0719C" w:rsidRPr="00A41020">
        <w:rPr>
          <w:spacing w:val="-4"/>
          <w:szCs w:val="28"/>
        </w:rPr>
        <w:t>khi</w:t>
      </w:r>
      <w:proofErr w:type="spellEnd"/>
      <w:r w:rsidR="00D0719C" w:rsidRPr="00A41020">
        <w:rPr>
          <w:spacing w:val="-4"/>
          <w:szCs w:val="28"/>
        </w:rPr>
        <w:t xml:space="preserve"> </w:t>
      </w:r>
      <w:proofErr w:type="spellStart"/>
      <w:r w:rsidR="00D0719C" w:rsidRPr="00A41020">
        <w:rPr>
          <w:spacing w:val="-4"/>
          <w:szCs w:val="28"/>
        </w:rPr>
        <w:t>sử</w:t>
      </w:r>
      <w:proofErr w:type="spellEnd"/>
      <w:r w:rsidR="00D0719C" w:rsidRPr="00A41020">
        <w:rPr>
          <w:spacing w:val="-4"/>
          <w:szCs w:val="28"/>
        </w:rPr>
        <w:t xml:space="preserve"> </w:t>
      </w:r>
      <w:proofErr w:type="spellStart"/>
      <w:r w:rsidR="00D0719C" w:rsidRPr="00A41020">
        <w:rPr>
          <w:spacing w:val="-4"/>
          <w:szCs w:val="28"/>
        </w:rPr>
        <w:t>dụng</w:t>
      </w:r>
      <w:proofErr w:type="spellEnd"/>
      <w:r w:rsidR="00D0719C" w:rsidRPr="00A41020">
        <w:rPr>
          <w:spacing w:val="-4"/>
          <w:szCs w:val="28"/>
        </w:rPr>
        <w:t xml:space="preserve"> </w:t>
      </w:r>
      <w:proofErr w:type="spellStart"/>
      <w:r w:rsidR="00D0719C" w:rsidRPr="00A41020">
        <w:rPr>
          <w:spacing w:val="-4"/>
          <w:szCs w:val="28"/>
        </w:rPr>
        <w:t>rượu</w:t>
      </w:r>
      <w:proofErr w:type="spellEnd"/>
      <w:r w:rsidR="00D0719C" w:rsidRPr="00A41020">
        <w:rPr>
          <w:spacing w:val="-4"/>
          <w:szCs w:val="28"/>
        </w:rPr>
        <w:t xml:space="preserve">, </w:t>
      </w:r>
      <w:proofErr w:type="spellStart"/>
      <w:r w:rsidR="00D0719C" w:rsidRPr="00A41020">
        <w:rPr>
          <w:spacing w:val="-4"/>
          <w:szCs w:val="28"/>
        </w:rPr>
        <w:t>bia</w:t>
      </w:r>
      <w:proofErr w:type="spellEnd"/>
      <w:r w:rsidR="00D0719C" w:rsidRPr="00A41020">
        <w:rPr>
          <w:spacing w:val="-4"/>
          <w:szCs w:val="28"/>
        </w:rPr>
        <w:t xml:space="preserve"> (</w:t>
      </w:r>
      <w:proofErr w:type="spellStart"/>
      <w:r w:rsidR="00D0719C" w:rsidRPr="00A41020">
        <w:rPr>
          <w:spacing w:val="-4"/>
          <w:szCs w:val="28"/>
        </w:rPr>
        <w:t>trong</w:t>
      </w:r>
      <w:proofErr w:type="spellEnd"/>
      <w:r w:rsidR="00D0719C" w:rsidRPr="00A41020">
        <w:rPr>
          <w:spacing w:val="-4"/>
          <w:szCs w:val="28"/>
        </w:rPr>
        <w:t xml:space="preserve"> </w:t>
      </w:r>
      <w:proofErr w:type="spellStart"/>
      <w:r w:rsidR="00D0719C" w:rsidRPr="00A41020">
        <w:rPr>
          <w:spacing w:val="-4"/>
          <w:szCs w:val="28"/>
        </w:rPr>
        <w:t>máu</w:t>
      </w:r>
      <w:proofErr w:type="spellEnd"/>
      <w:r w:rsidR="00D0719C" w:rsidRPr="00A41020">
        <w:rPr>
          <w:spacing w:val="-4"/>
          <w:szCs w:val="28"/>
        </w:rPr>
        <w:t xml:space="preserve"> </w:t>
      </w:r>
      <w:proofErr w:type="spellStart"/>
      <w:r w:rsidR="00D0719C" w:rsidRPr="00A41020">
        <w:rPr>
          <w:spacing w:val="-4"/>
          <w:szCs w:val="28"/>
        </w:rPr>
        <w:t>hoặc</w:t>
      </w:r>
      <w:proofErr w:type="spellEnd"/>
      <w:r w:rsidR="00D0719C" w:rsidRPr="00A41020">
        <w:rPr>
          <w:spacing w:val="-4"/>
          <w:szCs w:val="28"/>
        </w:rPr>
        <w:t xml:space="preserve"> </w:t>
      </w:r>
      <w:proofErr w:type="spellStart"/>
      <w:r w:rsidR="00D0719C" w:rsidRPr="00A41020">
        <w:rPr>
          <w:spacing w:val="-4"/>
          <w:szCs w:val="28"/>
        </w:rPr>
        <w:t>hơi</w:t>
      </w:r>
      <w:proofErr w:type="spellEnd"/>
      <w:r w:rsidR="00D0719C" w:rsidRPr="00A41020">
        <w:rPr>
          <w:spacing w:val="-4"/>
          <w:szCs w:val="28"/>
        </w:rPr>
        <w:t xml:space="preserve"> </w:t>
      </w:r>
      <w:proofErr w:type="spellStart"/>
      <w:r w:rsidR="00D0719C" w:rsidRPr="00A41020">
        <w:rPr>
          <w:spacing w:val="-4"/>
          <w:szCs w:val="28"/>
        </w:rPr>
        <w:t>thở</w:t>
      </w:r>
      <w:proofErr w:type="spellEnd"/>
      <w:r w:rsidR="00D0719C" w:rsidRPr="00A41020">
        <w:rPr>
          <w:spacing w:val="-4"/>
          <w:szCs w:val="28"/>
        </w:rPr>
        <w:t xml:space="preserve"> </w:t>
      </w:r>
      <w:proofErr w:type="spellStart"/>
      <w:r w:rsidR="00D0719C" w:rsidRPr="00A41020">
        <w:rPr>
          <w:spacing w:val="-4"/>
          <w:szCs w:val="28"/>
        </w:rPr>
        <w:t>có</w:t>
      </w:r>
      <w:proofErr w:type="spellEnd"/>
      <w:r w:rsidR="00D0719C" w:rsidRPr="00A41020">
        <w:rPr>
          <w:spacing w:val="-4"/>
          <w:szCs w:val="28"/>
        </w:rPr>
        <w:t xml:space="preserve"> </w:t>
      </w:r>
      <w:proofErr w:type="spellStart"/>
      <w:r w:rsidR="00D0719C" w:rsidRPr="00A41020">
        <w:rPr>
          <w:spacing w:val="-4"/>
          <w:szCs w:val="28"/>
        </w:rPr>
        <w:t>nồng</w:t>
      </w:r>
      <w:proofErr w:type="spellEnd"/>
      <w:r w:rsidR="00D0719C" w:rsidRPr="00A41020">
        <w:rPr>
          <w:spacing w:val="-4"/>
          <w:szCs w:val="28"/>
        </w:rPr>
        <w:t xml:space="preserve"> </w:t>
      </w:r>
      <w:proofErr w:type="spellStart"/>
      <w:r w:rsidR="00D0719C" w:rsidRPr="00A41020">
        <w:rPr>
          <w:spacing w:val="-4"/>
          <w:szCs w:val="28"/>
        </w:rPr>
        <w:t>độ</w:t>
      </w:r>
      <w:proofErr w:type="spellEnd"/>
      <w:r w:rsidR="00D0719C" w:rsidRPr="00A41020">
        <w:rPr>
          <w:spacing w:val="-4"/>
          <w:szCs w:val="28"/>
        </w:rPr>
        <w:t xml:space="preserve"> </w:t>
      </w:r>
      <w:proofErr w:type="spellStart"/>
      <w:r w:rsidR="00D0719C" w:rsidRPr="00A41020">
        <w:rPr>
          <w:spacing w:val="-4"/>
          <w:szCs w:val="28"/>
        </w:rPr>
        <w:t>cồn</w:t>
      </w:r>
      <w:proofErr w:type="spellEnd"/>
      <w:r w:rsidR="00D0719C" w:rsidRPr="00A41020">
        <w:rPr>
          <w:spacing w:val="-4"/>
          <w:szCs w:val="28"/>
        </w:rPr>
        <w:t xml:space="preserve">) </w:t>
      </w:r>
      <w:proofErr w:type="spellStart"/>
      <w:r w:rsidR="00D0719C" w:rsidRPr="00A41020">
        <w:rPr>
          <w:spacing w:val="-4"/>
          <w:szCs w:val="28"/>
        </w:rPr>
        <w:t>đã</w:t>
      </w:r>
      <w:proofErr w:type="spellEnd"/>
      <w:r w:rsidR="00D0719C" w:rsidRPr="00A41020">
        <w:rPr>
          <w:spacing w:val="-4"/>
          <w:szCs w:val="28"/>
        </w:rPr>
        <w:t xml:space="preserve"> </w:t>
      </w:r>
      <w:proofErr w:type="spellStart"/>
      <w:r w:rsidR="00D0719C" w:rsidRPr="00A41020">
        <w:rPr>
          <w:spacing w:val="-4"/>
          <w:szCs w:val="28"/>
        </w:rPr>
        <w:t>được</w:t>
      </w:r>
      <w:proofErr w:type="spellEnd"/>
      <w:r w:rsidR="00D0719C" w:rsidRPr="00A41020">
        <w:rPr>
          <w:spacing w:val="-4"/>
          <w:szCs w:val="28"/>
        </w:rPr>
        <w:t xml:space="preserve"> </w:t>
      </w:r>
      <w:proofErr w:type="spellStart"/>
      <w:r w:rsidR="00D0719C" w:rsidRPr="00A41020">
        <w:rPr>
          <w:spacing w:val="-4"/>
          <w:szCs w:val="28"/>
        </w:rPr>
        <w:t>quy</w:t>
      </w:r>
      <w:proofErr w:type="spellEnd"/>
      <w:r w:rsidR="00D0719C" w:rsidRPr="00A41020">
        <w:rPr>
          <w:spacing w:val="-4"/>
          <w:szCs w:val="28"/>
        </w:rPr>
        <w:t xml:space="preserve"> </w:t>
      </w:r>
      <w:proofErr w:type="spellStart"/>
      <w:r w:rsidR="00D0719C" w:rsidRPr="00A41020">
        <w:rPr>
          <w:spacing w:val="-4"/>
          <w:szCs w:val="28"/>
        </w:rPr>
        <w:t>định</w:t>
      </w:r>
      <w:proofErr w:type="spellEnd"/>
      <w:r w:rsidR="00D0719C" w:rsidRPr="00A41020">
        <w:rPr>
          <w:spacing w:val="-4"/>
          <w:szCs w:val="28"/>
        </w:rPr>
        <w:t xml:space="preserve"> </w:t>
      </w:r>
      <w:proofErr w:type="spellStart"/>
      <w:r w:rsidR="00D0719C" w:rsidRPr="00A41020">
        <w:rPr>
          <w:spacing w:val="-4"/>
          <w:szCs w:val="28"/>
        </w:rPr>
        <w:t>tại</w:t>
      </w:r>
      <w:proofErr w:type="spellEnd"/>
      <w:r w:rsidR="00D0719C" w:rsidRPr="00A41020">
        <w:rPr>
          <w:spacing w:val="-4"/>
          <w:szCs w:val="28"/>
        </w:rPr>
        <w:t xml:space="preserve"> </w:t>
      </w:r>
      <w:proofErr w:type="spellStart"/>
      <w:r w:rsidR="00D0719C" w:rsidRPr="00A41020">
        <w:rPr>
          <w:spacing w:val="-4"/>
          <w:szCs w:val="28"/>
        </w:rPr>
        <w:t>Luật</w:t>
      </w:r>
      <w:proofErr w:type="spellEnd"/>
      <w:r w:rsidR="00D0719C" w:rsidRPr="00A41020">
        <w:rPr>
          <w:spacing w:val="-4"/>
          <w:szCs w:val="28"/>
        </w:rPr>
        <w:t xml:space="preserve"> </w:t>
      </w:r>
      <w:proofErr w:type="spellStart"/>
      <w:r w:rsidR="00D0719C" w:rsidRPr="00A41020">
        <w:rPr>
          <w:spacing w:val="-4"/>
          <w:szCs w:val="28"/>
        </w:rPr>
        <w:t>Phòng</w:t>
      </w:r>
      <w:proofErr w:type="spellEnd"/>
      <w:r w:rsidR="00D0719C" w:rsidRPr="00A41020">
        <w:rPr>
          <w:spacing w:val="-4"/>
          <w:szCs w:val="28"/>
        </w:rPr>
        <w:t xml:space="preserve">, </w:t>
      </w:r>
      <w:proofErr w:type="spellStart"/>
      <w:r w:rsidR="00D0719C" w:rsidRPr="00A41020">
        <w:rPr>
          <w:spacing w:val="-4"/>
          <w:szCs w:val="28"/>
        </w:rPr>
        <w:t>chống</w:t>
      </w:r>
      <w:proofErr w:type="spellEnd"/>
      <w:r w:rsidR="00D0719C" w:rsidRPr="00A41020">
        <w:rPr>
          <w:spacing w:val="-4"/>
          <w:szCs w:val="28"/>
        </w:rPr>
        <w:t xml:space="preserve"> </w:t>
      </w:r>
      <w:proofErr w:type="spellStart"/>
      <w:r w:rsidR="00D0719C" w:rsidRPr="00A41020">
        <w:rPr>
          <w:spacing w:val="-4"/>
          <w:szCs w:val="28"/>
        </w:rPr>
        <w:t>tác</w:t>
      </w:r>
      <w:proofErr w:type="spellEnd"/>
      <w:r w:rsidR="00D0719C" w:rsidRPr="00A41020">
        <w:rPr>
          <w:spacing w:val="-4"/>
          <w:szCs w:val="28"/>
        </w:rPr>
        <w:t xml:space="preserve"> </w:t>
      </w:r>
      <w:proofErr w:type="spellStart"/>
      <w:r w:rsidR="00D0719C" w:rsidRPr="00A41020">
        <w:rPr>
          <w:spacing w:val="-4"/>
          <w:szCs w:val="28"/>
        </w:rPr>
        <w:t>hại</w:t>
      </w:r>
      <w:proofErr w:type="spellEnd"/>
      <w:r w:rsidR="00D0719C" w:rsidRPr="00A41020">
        <w:rPr>
          <w:spacing w:val="-4"/>
          <w:szCs w:val="28"/>
        </w:rPr>
        <w:t xml:space="preserve"> </w:t>
      </w:r>
      <w:proofErr w:type="spellStart"/>
      <w:r w:rsidR="00D0719C" w:rsidRPr="00A41020">
        <w:rPr>
          <w:spacing w:val="-4"/>
          <w:szCs w:val="28"/>
        </w:rPr>
        <w:t>của</w:t>
      </w:r>
      <w:proofErr w:type="spellEnd"/>
      <w:r w:rsidR="00D0719C" w:rsidRPr="00A41020">
        <w:rPr>
          <w:spacing w:val="-4"/>
          <w:szCs w:val="28"/>
        </w:rPr>
        <w:t xml:space="preserve"> </w:t>
      </w:r>
      <w:proofErr w:type="spellStart"/>
      <w:r w:rsidR="00D0719C" w:rsidRPr="00A41020">
        <w:rPr>
          <w:spacing w:val="-4"/>
          <w:szCs w:val="28"/>
        </w:rPr>
        <w:t>rượu</w:t>
      </w:r>
      <w:proofErr w:type="spellEnd"/>
      <w:r w:rsidR="00D0719C" w:rsidRPr="00A41020">
        <w:rPr>
          <w:spacing w:val="-4"/>
          <w:szCs w:val="28"/>
        </w:rPr>
        <w:t xml:space="preserve">, </w:t>
      </w:r>
      <w:proofErr w:type="spellStart"/>
      <w:r w:rsidR="00D0719C" w:rsidRPr="00A41020">
        <w:rPr>
          <w:spacing w:val="-4"/>
          <w:szCs w:val="28"/>
        </w:rPr>
        <w:t>bia</w:t>
      </w:r>
      <w:proofErr w:type="spellEnd"/>
      <w:r w:rsidR="00D0719C" w:rsidRPr="00A41020">
        <w:rPr>
          <w:spacing w:val="-4"/>
          <w:szCs w:val="28"/>
        </w:rPr>
        <w:t xml:space="preserve">; </w:t>
      </w:r>
      <w:proofErr w:type="spellStart"/>
      <w:r w:rsidR="00D0719C" w:rsidRPr="00A41020">
        <w:rPr>
          <w:spacing w:val="-4"/>
          <w:szCs w:val="28"/>
        </w:rPr>
        <w:t>Luật</w:t>
      </w:r>
      <w:proofErr w:type="spellEnd"/>
      <w:r w:rsidR="00D0719C" w:rsidRPr="00A41020">
        <w:rPr>
          <w:spacing w:val="-4"/>
          <w:szCs w:val="28"/>
        </w:rPr>
        <w:t xml:space="preserve"> </w:t>
      </w:r>
      <w:proofErr w:type="spellStart"/>
      <w:r w:rsidR="00D0719C" w:rsidRPr="00A41020">
        <w:rPr>
          <w:spacing w:val="-4"/>
          <w:szCs w:val="28"/>
        </w:rPr>
        <w:t>không</w:t>
      </w:r>
      <w:proofErr w:type="spellEnd"/>
      <w:r w:rsidR="00D0719C" w:rsidRPr="00A41020">
        <w:rPr>
          <w:spacing w:val="-4"/>
          <w:szCs w:val="28"/>
        </w:rPr>
        <w:t xml:space="preserve"> </w:t>
      </w:r>
      <w:proofErr w:type="spellStart"/>
      <w:r w:rsidR="00D0719C" w:rsidRPr="00A41020">
        <w:rPr>
          <w:spacing w:val="-4"/>
          <w:szCs w:val="28"/>
        </w:rPr>
        <w:t>cấm</w:t>
      </w:r>
      <w:proofErr w:type="spellEnd"/>
      <w:r w:rsidR="00D0719C" w:rsidRPr="00A41020">
        <w:rPr>
          <w:spacing w:val="-4"/>
          <w:szCs w:val="28"/>
        </w:rPr>
        <w:t xml:space="preserve"> </w:t>
      </w:r>
      <w:proofErr w:type="spellStart"/>
      <w:r w:rsidR="00D0719C" w:rsidRPr="00A41020">
        <w:rPr>
          <w:spacing w:val="-4"/>
          <w:szCs w:val="28"/>
        </w:rPr>
        <w:t>uống</w:t>
      </w:r>
      <w:proofErr w:type="spellEnd"/>
      <w:r w:rsidR="00D0719C" w:rsidRPr="00A41020">
        <w:rPr>
          <w:spacing w:val="-4"/>
          <w:szCs w:val="28"/>
        </w:rPr>
        <w:t xml:space="preserve"> </w:t>
      </w:r>
      <w:proofErr w:type="spellStart"/>
      <w:r w:rsidR="00D0719C" w:rsidRPr="00A41020">
        <w:rPr>
          <w:spacing w:val="-4"/>
          <w:szCs w:val="28"/>
        </w:rPr>
        <w:t>rượu</w:t>
      </w:r>
      <w:proofErr w:type="spellEnd"/>
      <w:r w:rsidR="00D0719C" w:rsidRPr="00A41020">
        <w:rPr>
          <w:spacing w:val="-4"/>
          <w:szCs w:val="28"/>
        </w:rPr>
        <w:t xml:space="preserve">, </w:t>
      </w:r>
      <w:proofErr w:type="spellStart"/>
      <w:r w:rsidR="00D0719C" w:rsidRPr="00A41020">
        <w:rPr>
          <w:spacing w:val="-4"/>
          <w:szCs w:val="28"/>
        </w:rPr>
        <w:t>bia</w:t>
      </w:r>
      <w:proofErr w:type="spellEnd"/>
      <w:r w:rsidR="00D0719C" w:rsidRPr="00A41020">
        <w:rPr>
          <w:spacing w:val="-4"/>
          <w:szCs w:val="28"/>
        </w:rPr>
        <w:t xml:space="preserve"> </w:t>
      </w:r>
      <w:proofErr w:type="spellStart"/>
      <w:r w:rsidR="00D0719C" w:rsidRPr="00A41020">
        <w:rPr>
          <w:spacing w:val="-4"/>
          <w:szCs w:val="28"/>
        </w:rPr>
        <w:t>mà</w:t>
      </w:r>
      <w:proofErr w:type="spellEnd"/>
      <w:r w:rsidR="00D0719C" w:rsidRPr="00A41020">
        <w:rPr>
          <w:spacing w:val="-4"/>
          <w:szCs w:val="28"/>
        </w:rPr>
        <w:t xml:space="preserve"> </w:t>
      </w:r>
      <w:proofErr w:type="spellStart"/>
      <w:r w:rsidR="00D0719C" w:rsidRPr="00A41020">
        <w:rPr>
          <w:spacing w:val="-4"/>
          <w:szCs w:val="28"/>
        </w:rPr>
        <w:t>chỉ</w:t>
      </w:r>
      <w:proofErr w:type="spellEnd"/>
      <w:r w:rsidR="00D0719C" w:rsidRPr="00A41020">
        <w:rPr>
          <w:spacing w:val="-4"/>
          <w:szCs w:val="28"/>
        </w:rPr>
        <w:t xml:space="preserve"> </w:t>
      </w:r>
      <w:proofErr w:type="spellStart"/>
      <w:r w:rsidR="00D0719C" w:rsidRPr="00A41020">
        <w:rPr>
          <w:spacing w:val="-4"/>
          <w:szCs w:val="28"/>
        </w:rPr>
        <w:t>cấm</w:t>
      </w:r>
      <w:proofErr w:type="spellEnd"/>
      <w:r w:rsidR="00D0719C" w:rsidRPr="00A41020">
        <w:rPr>
          <w:spacing w:val="-4"/>
          <w:szCs w:val="28"/>
        </w:rPr>
        <w:t xml:space="preserve"> </w:t>
      </w:r>
      <w:proofErr w:type="spellStart"/>
      <w:r w:rsidR="00D0719C" w:rsidRPr="00A41020">
        <w:rPr>
          <w:spacing w:val="-4"/>
          <w:szCs w:val="28"/>
        </w:rPr>
        <w:t>uống</w:t>
      </w:r>
      <w:proofErr w:type="spellEnd"/>
      <w:r w:rsidR="00D0719C" w:rsidRPr="00A41020">
        <w:rPr>
          <w:spacing w:val="-4"/>
          <w:szCs w:val="28"/>
        </w:rPr>
        <w:t xml:space="preserve"> </w:t>
      </w:r>
      <w:proofErr w:type="spellStart"/>
      <w:r w:rsidR="00D0719C" w:rsidRPr="00A41020">
        <w:rPr>
          <w:spacing w:val="-4"/>
          <w:szCs w:val="28"/>
        </w:rPr>
        <w:t>rượu</w:t>
      </w:r>
      <w:proofErr w:type="spellEnd"/>
      <w:r w:rsidR="00D0719C" w:rsidRPr="00A41020">
        <w:rPr>
          <w:spacing w:val="-4"/>
          <w:szCs w:val="28"/>
        </w:rPr>
        <w:t xml:space="preserve">, </w:t>
      </w:r>
      <w:proofErr w:type="spellStart"/>
      <w:r w:rsidR="00D0719C" w:rsidRPr="00A41020">
        <w:rPr>
          <w:spacing w:val="-4"/>
          <w:szCs w:val="28"/>
        </w:rPr>
        <w:t>bia</w:t>
      </w:r>
      <w:proofErr w:type="spellEnd"/>
      <w:r w:rsidR="00D0719C" w:rsidRPr="00A41020">
        <w:rPr>
          <w:spacing w:val="-4"/>
          <w:szCs w:val="28"/>
        </w:rPr>
        <w:t xml:space="preserve"> </w:t>
      </w:r>
      <w:proofErr w:type="spellStart"/>
      <w:r w:rsidR="00D0719C" w:rsidRPr="00A41020">
        <w:rPr>
          <w:spacing w:val="-4"/>
          <w:szCs w:val="28"/>
        </w:rPr>
        <w:t>sau</w:t>
      </w:r>
      <w:proofErr w:type="spellEnd"/>
      <w:r w:rsidR="00D0719C" w:rsidRPr="00A41020">
        <w:rPr>
          <w:spacing w:val="-4"/>
          <w:szCs w:val="28"/>
        </w:rPr>
        <w:t xml:space="preserve"> </w:t>
      </w:r>
      <w:proofErr w:type="spellStart"/>
      <w:r w:rsidR="00D0719C" w:rsidRPr="00A41020">
        <w:rPr>
          <w:spacing w:val="-4"/>
          <w:szCs w:val="28"/>
        </w:rPr>
        <w:t>đó</w:t>
      </w:r>
      <w:proofErr w:type="spellEnd"/>
      <w:r w:rsidR="00D0719C" w:rsidRPr="00A41020">
        <w:rPr>
          <w:spacing w:val="-4"/>
          <w:szCs w:val="28"/>
        </w:rPr>
        <w:t xml:space="preserve"> </w:t>
      </w:r>
      <w:proofErr w:type="spellStart"/>
      <w:r w:rsidR="00D0719C" w:rsidRPr="00A41020">
        <w:rPr>
          <w:spacing w:val="-4"/>
          <w:szCs w:val="28"/>
        </w:rPr>
        <w:t>điều</w:t>
      </w:r>
      <w:proofErr w:type="spellEnd"/>
      <w:r w:rsidR="00D0719C" w:rsidRPr="00A41020">
        <w:rPr>
          <w:spacing w:val="-4"/>
          <w:szCs w:val="28"/>
        </w:rPr>
        <w:t xml:space="preserve"> </w:t>
      </w:r>
      <w:proofErr w:type="spellStart"/>
      <w:r w:rsidR="00D0719C" w:rsidRPr="00A41020">
        <w:rPr>
          <w:spacing w:val="-4"/>
          <w:szCs w:val="28"/>
        </w:rPr>
        <w:t>khiển</w:t>
      </w:r>
      <w:proofErr w:type="spellEnd"/>
      <w:r w:rsidR="00D0719C" w:rsidRPr="00A41020">
        <w:rPr>
          <w:spacing w:val="-4"/>
          <w:szCs w:val="28"/>
        </w:rPr>
        <w:t xml:space="preserve"> </w:t>
      </w:r>
      <w:proofErr w:type="spellStart"/>
      <w:r w:rsidR="00D0719C" w:rsidRPr="00A41020">
        <w:rPr>
          <w:spacing w:val="-4"/>
          <w:szCs w:val="28"/>
        </w:rPr>
        <w:t>phương</w:t>
      </w:r>
      <w:proofErr w:type="spellEnd"/>
      <w:r w:rsidR="00D0719C" w:rsidRPr="00A41020">
        <w:rPr>
          <w:spacing w:val="-4"/>
          <w:szCs w:val="28"/>
        </w:rPr>
        <w:t xml:space="preserve"> </w:t>
      </w:r>
      <w:proofErr w:type="spellStart"/>
      <w:r w:rsidR="00D0719C" w:rsidRPr="00A41020">
        <w:rPr>
          <w:spacing w:val="-4"/>
          <w:szCs w:val="28"/>
        </w:rPr>
        <w:t>tiện</w:t>
      </w:r>
      <w:proofErr w:type="spellEnd"/>
      <w:r w:rsidR="00D0719C" w:rsidRPr="00A41020">
        <w:rPr>
          <w:spacing w:val="-4"/>
          <w:szCs w:val="28"/>
        </w:rPr>
        <w:t xml:space="preserve"> </w:t>
      </w:r>
      <w:proofErr w:type="spellStart"/>
      <w:r w:rsidR="00D0719C" w:rsidRPr="00A41020">
        <w:rPr>
          <w:spacing w:val="-4"/>
          <w:szCs w:val="28"/>
        </w:rPr>
        <w:t>tham</w:t>
      </w:r>
      <w:proofErr w:type="spellEnd"/>
      <w:r w:rsidR="00D0719C" w:rsidRPr="00A41020">
        <w:rPr>
          <w:spacing w:val="-4"/>
          <w:szCs w:val="28"/>
        </w:rPr>
        <w:t xml:space="preserve"> </w:t>
      </w:r>
      <w:proofErr w:type="spellStart"/>
      <w:r w:rsidR="00D0719C" w:rsidRPr="00A41020">
        <w:rPr>
          <w:spacing w:val="-4"/>
          <w:szCs w:val="28"/>
        </w:rPr>
        <w:t>gia</w:t>
      </w:r>
      <w:proofErr w:type="spellEnd"/>
      <w:r w:rsidR="00D0719C" w:rsidRPr="00A41020">
        <w:rPr>
          <w:spacing w:val="-4"/>
          <w:szCs w:val="28"/>
        </w:rPr>
        <w:t xml:space="preserve"> </w:t>
      </w:r>
      <w:proofErr w:type="spellStart"/>
      <w:r w:rsidR="00D0719C" w:rsidRPr="00A41020">
        <w:rPr>
          <w:spacing w:val="-4"/>
          <w:szCs w:val="28"/>
        </w:rPr>
        <w:t>giao</w:t>
      </w:r>
      <w:proofErr w:type="spellEnd"/>
      <w:r w:rsidR="00D0719C" w:rsidRPr="00A41020">
        <w:rPr>
          <w:spacing w:val="-4"/>
          <w:szCs w:val="28"/>
        </w:rPr>
        <w:t xml:space="preserve"> </w:t>
      </w:r>
      <w:proofErr w:type="spellStart"/>
      <w:r w:rsidR="00D0719C" w:rsidRPr="00A41020">
        <w:rPr>
          <w:spacing w:val="-4"/>
          <w:szCs w:val="28"/>
        </w:rPr>
        <w:t>thông</w:t>
      </w:r>
      <w:proofErr w:type="spellEnd"/>
      <w:r w:rsidR="00D0719C" w:rsidRPr="00A41020">
        <w:rPr>
          <w:spacing w:val="-4"/>
          <w:szCs w:val="28"/>
        </w:rPr>
        <w:t xml:space="preserve">. </w:t>
      </w:r>
    </w:p>
    <w:p w14:paraId="2FFF1195" w14:textId="77777777" w:rsidR="0051716C" w:rsidRPr="00A41020" w:rsidRDefault="00D0719C" w:rsidP="00A41020">
      <w:pPr>
        <w:spacing w:before="80" w:after="80"/>
        <w:ind w:firstLine="432"/>
        <w:jc w:val="both"/>
        <w:rPr>
          <w:szCs w:val="28"/>
        </w:rPr>
      </w:pPr>
      <w:proofErr w:type="spellStart"/>
      <w:r w:rsidRPr="00A41020">
        <w:rPr>
          <w:spacing w:val="-2"/>
          <w:szCs w:val="28"/>
        </w:rPr>
        <w:t>Với</w:t>
      </w:r>
      <w:proofErr w:type="spellEnd"/>
      <w:r w:rsidRPr="00A41020">
        <w:rPr>
          <w:spacing w:val="-2"/>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lý</w:t>
      </w:r>
      <w:proofErr w:type="spellEnd"/>
      <w:r w:rsidRPr="00A41020">
        <w:rPr>
          <w:szCs w:val="28"/>
        </w:rPr>
        <w:t xml:space="preserve"> do </w:t>
      </w:r>
      <w:proofErr w:type="spellStart"/>
      <w:r w:rsidRPr="00A41020">
        <w:rPr>
          <w:szCs w:val="28"/>
        </w:rPr>
        <w:t>nêu</w:t>
      </w:r>
      <w:proofErr w:type="spellEnd"/>
      <w:r w:rsidRPr="00A41020">
        <w:rPr>
          <w:szCs w:val="28"/>
        </w:rPr>
        <w:t xml:space="preserve"> </w:t>
      </w:r>
      <w:proofErr w:type="spellStart"/>
      <w:r w:rsidRPr="00A41020">
        <w:rPr>
          <w:szCs w:val="28"/>
        </w:rPr>
        <w:t>trên</w:t>
      </w:r>
      <w:proofErr w:type="spellEnd"/>
      <w:r w:rsidRPr="00A41020">
        <w:rPr>
          <w:szCs w:val="28"/>
        </w:rPr>
        <w:t xml:space="preserve"> </w:t>
      </w:r>
      <w:r w:rsidRPr="00A41020">
        <w:rPr>
          <w:szCs w:val="28"/>
          <w:lang w:val="vi-VN"/>
        </w:rPr>
        <w:t>và</w:t>
      </w:r>
      <w:r w:rsidRPr="00A41020">
        <w:rPr>
          <w:szCs w:val="28"/>
        </w:rPr>
        <w:t xml:space="preserve"> </w:t>
      </w:r>
      <w:proofErr w:type="spellStart"/>
      <w:r w:rsidRPr="00A41020">
        <w:rPr>
          <w:szCs w:val="28"/>
        </w:rPr>
        <w:t>tiếp</w:t>
      </w:r>
      <w:proofErr w:type="spellEnd"/>
      <w:r w:rsidRPr="00A41020">
        <w:rPr>
          <w:szCs w:val="28"/>
        </w:rPr>
        <w:t xml:space="preserve"> </w:t>
      </w:r>
      <w:proofErr w:type="spellStart"/>
      <w:r w:rsidRPr="00A41020">
        <w:rPr>
          <w:szCs w:val="28"/>
        </w:rPr>
        <w:t>tục</w:t>
      </w:r>
      <w:proofErr w:type="spellEnd"/>
      <w:r w:rsidRPr="00A41020">
        <w:rPr>
          <w:szCs w:val="28"/>
        </w:rPr>
        <w:t xml:space="preserve"> </w:t>
      </w:r>
      <w:proofErr w:type="spellStart"/>
      <w:r w:rsidRPr="00A41020">
        <w:rPr>
          <w:szCs w:val="28"/>
        </w:rPr>
        <w:t>kế</w:t>
      </w:r>
      <w:proofErr w:type="spellEnd"/>
      <w:r w:rsidRPr="00A41020">
        <w:rPr>
          <w:szCs w:val="28"/>
        </w:rPr>
        <w:t xml:space="preserve"> </w:t>
      </w:r>
      <w:proofErr w:type="spellStart"/>
      <w:r w:rsidRPr="00A41020">
        <w:rPr>
          <w:szCs w:val="28"/>
        </w:rPr>
        <w:t>thừa</w:t>
      </w:r>
      <w:proofErr w:type="spellEnd"/>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Luật</w:t>
      </w:r>
      <w:proofErr w:type="spellEnd"/>
      <w:r w:rsidRPr="00A41020">
        <w:rPr>
          <w:szCs w:val="28"/>
        </w:rPr>
        <w:t xml:space="preserve"> </w:t>
      </w:r>
      <w:proofErr w:type="spellStart"/>
      <w:r w:rsidRPr="00A41020">
        <w:rPr>
          <w:szCs w:val="28"/>
        </w:rPr>
        <w:t>Phòng</w:t>
      </w:r>
      <w:proofErr w:type="spellEnd"/>
      <w:r w:rsidRPr="00A41020">
        <w:rPr>
          <w:szCs w:val="28"/>
        </w:rPr>
        <w:t xml:space="preserve">, </w:t>
      </w:r>
      <w:proofErr w:type="spellStart"/>
      <w:r w:rsidRPr="00A41020">
        <w:rPr>
          <w:szCs w:val="28"/>
        </w:rPr>
        <w:t>chống</w:t>
      </w:r>
      <w:proofErr w:type="spellEnd"/>
      <w:r w:rsidRPr="00A41020">
        <w:rPr>
          <w:szCs w:val="28"/>
        </w:rPr>
        <w:t xml:space="preserve"> </w:t>
      </w:r>
      <w:proofErr w:type="spellStart"/>
      <w:r w:rsidRPr="00A41020">
        <w:rPr>
          <w:szCs w:val="28"/>
        </w:rPr>
        <w:t>tác</w:t>
      </w:r>
      <w:proofErr w:type="spellEnd"/>
      <w:r w:rsidRPr="00A41020">
        <w:rPr>
          <w:szCs w:val="28"/>
        </w:rPr>
        <w:t xml:space="preserve"> </w:t>
      </w:r>
      <w:proofErr w:type="spellStart"/>
      <w:r w:rsidRPr="00A41020">
        <w:rPr>
          <w:szCs w:val="28"/>
        </w:rPr>
        <w:t>hại</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cấm</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khiển</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tiện</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nồng</w:t>
      </w:r>
      <w:proofErr w:type="spellEnd"/>
      <w:r w:rsidRPr="00A41020">
        <w:rPr>
          <w:szCs w:val="28"/>
        </w:rPr>
        <w:t xml:space="preserve"> </w:t>
      </w:r>
      <w:proofErr w:type="spellStart"/>
      <w:r w:rsidRPr="00A41020">
        <w:rPr>
          <w:szCs w:val="28"/>
        </w:rPr>
        <w:t>độ</w:t>
      </w:r>
      <w:proofErr w:type="spellEnd"/>
      <w:r w:rsidRPr="00A41020">
        <w:rPr>
          <w:szCs w:val="28"/>
        </w:rPr>
        <w:t xml:space="preserve"> </w:t>
      </w:r>
      <w:proofErr w:type="spellStart"/>
      <w:r w:rsidRPr="00A41020">
        <w:rPr>
          <w:szCs w:val="28"/>
        </w:rPr>
        <w:t>cồn</w:t>
      </w:r>
      <w:proofErr w:type="spellEnd"/>
      <w:r w:rsidRPr="00A41020">
        <w:rPr>
          <w:szCs w:val="28"/>
        </w:rPr>
        <w:t xml:space="preserve"> </w:t>
      </w:r>
      <w:proofErr w:type="spellStart"/>
      <w:r w:rsidRPr="00A41020">
        <w:rPr>
          <w:szCs w:val="28"/>
        </w:rPr>
        <w:t>tham</w:t>
      </w:r>
      <w:proofErr w:type="spellEnd"/>
      <w:r w:rsidRPr="00A41020">
        <w:rPr>
          <w:szCs w:val="28"/>
        </w:rPr>
        <w:t xml:space="preserve"> </w:t>
      </w:r>
      <w:proofErr w:type="spellStart"/>
      <w:r w:rsidRPr="00A41020">
        <w:rPr>
          <w:szCs w:val="28"/>
        </w:rPr>
        <w:t>gia</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để</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chế</w:t>
      </w:r>
      <w:proofErr w:type="spellEnd"/>
      <w:r w:rsidRPr="00A41020">
        <w:rPr>
          <w:szCs w:val="28"/>
        </w:rPr>
        <w:t xml:space="preserve"> </w:t>
      </w:r>
      <w:proofErr w:type="spellStart"/>
      <w:r w:rsidRPr="00A41020">
        <w:rPr>
          <w:szCs w:val="28"/>
        </w:rPr>
        <w:t>tài</w:t>
      </w:r>
      <w:proofErr w:type="spellEnd"/>
      <w:r w:rsidRPr="00A41020">
        <w:rPr>
          <w:szCs w:val="28"/>
        </w:rPr>
        <w:t xml:space="preserve"> </w:t>
      </w:r>
      <w:proofErr w:type="spellStart"/>
      <w:r w:rsidRPr="00A41020">
        <w:rPr>
          <w:szCs w:val="28"/>
        </w:rPr>
        <w:t>xử</w:t>
      </w:r>
      <w:proofErr w:type="spellEnd"/>
      <w:r w:rsidRPr="00A41020">
        <w:rPr>
          <w:szCs w:val="28"/>
        </w:rPr>
        <w:t xml:space="preserve"> </w:t>
      </w:r>
      <w:proofErr w:type="spellStart"/>
      <w:r w:rsidRPr="00A41020">
        <w:rPr>
          <w:szCs w:val="28"/>
        </w:rPr>
        <w:t>lý</w:t>
      </w:r>
      <w:proofErr w:type="spellEnd"/>
      <w:r w:rsidRPr="00A41020">
        <w:rPr>
          <w:szCs w:val="28"/>
        </w:rPr>
        <w:t xml:space="preserve"> </w:t>
      </w:r>
      <w:proofErr w:type="spellStart"/>
      <w:r w:rsidRPr="00A41020">
        <w:rPr>
          <w:szCs w:val="28"/>
        </w:rPr>
        <w:t>nghiêm</w:t>
      </w:r>
      <w:proofErr w:type="spellEnd"/>
      <w:r w:rsidRPr="00A41020">
        <w:rPr>
          <w:szCs w:val="28"/>
        </w:rPr>
        <w:t xml:space="preserve"> </w:t>
      </w:r>
      <w:proofErr w:type="spellStart"/>
      <w:r w:rsidRPr="00A41020">
        <w:rPr>
          <w:szCs w:val="28"/>
        </w:rPr>
        <w:t>khắc</w:t>
      </w:r>
      <w:proofErr w:type="spellEnd"/>
      <w:r w:rsidRPr="00A41020">
        <w:rPr>
          <w:szCs w:val="28"/>
        </w:rPr>
        <w:t xml:space="preserve">, </w:t>
      </w:r>
      <w:proofErr w:type="spellStart"/>
      <w:r w:rsidRPr="00A41020">
        <w:rPr>
          <w:szCs w:val="28"/>
        </w:rPr>
        <w:t>dần</w:t>
      </w:r>
      <w:proofErr w:type="spellEnd"/>
      <w:r w:rsidRPr="00A41020">
        <w:rPr>
          <w:szCs w:val="28"/>
        </w:rPr>
        <w:t xml:space="preserve"> </w:t>
      </w:r>
      <w:proofErr w:type="spellStart"/>
      <w:r w:rsidRPr="00A41020">
        <w:rPr>
          <w:szCs w:val="28"/>
        </w:rPr>
        <w:t>hình</w:t>
      </w:r>
      <w:proofErr w:type="spellEnd"/>
      <w:r w:rsidRPr="00A41020">
        <w:rPr>
          <w:szCs w:val="28"/>
        </w:rPr>
        <w:t xml:space="preserve"> </w:t>
      </w:r>
      <w:proofErr w:type="spellStart"/>
      <w:r w:rsidRPr="00A41020">
        <w:rPr>
          <w:szCs w:val="28"/>
        </w:rPr>
        <w:t>thành</w:t>
      </w:r>
      <w:proofErr w:type="spellEnd"/>
      <w:r w:rsidRPr="00A41020">
        <w:rPr>
          <w:szCs w:val="28"/>
        </w:rPr>
        <w:t xml:space="preserve"> </w:t>
      </w:r>
      <w:proofErr w:type="spellStart"/>
      <w:r w:rsidRPr="00A41020">
        <w:rPr>
          <w:szCs w:val="28"/>
        </w:rPr>
        <w:t>thói</w:t>
      </w:r>
      <w:proofErr w:type="spellEnd"/>
      <w:r w:rsidRPr="00A41020">
        <w:rPr>
          <w:szCs w:val="28"/>
        </w:rPr>
        <w:t xml:space="preserve"> </w:t>
      </w:r>
      <w:proofErr w:type="spellStart"/>
      <w:r w:rsidRPr="00A41020">
        <w:rPr>
          <w:szCs w:val="28"/>
        </w:rPr>
        <w:t>quen</w:t>
      </w:r>
      <w:proofErr w:type="spellEnd"/>
      <w:r w:rsidRPr="00A41020">
        <w:rPr>
          <w:szCs w:val="28"/>
        </w:rPr>
        <w:t xml:space="preserve">, </w:t>
      </w:r>
      <w:proofErr w:type="spellStart"/>
      <w:r w:rsidRPr="00A41020">
        <w:rPr>
          <w:szCs w:val="28"/>
        </w:rPr>
        <w:t>văn</w:t>
      </w:r>
      <w:proofErr w:type="spellEnd"/>
      <w:r w:rsidRPr="00A41020">
        <w:rPr>
          <w:szCs w:val="28"/>
        </w:rPr>
        <w:t xml:space="preserve"> </w:t>
      </w:r>
      <w:proofErr w:type="spellStart"/>
      <w:r w:rsidRPr="00A41020">
        <w:rPr>
          <w:szCs w:val="28"/>
        </w:rPr>
        <w:t>hóa</w:t>
      </w:r>
      <w:proofErr w:type="spellEnd"/>
      <w:r w:rsidRPr="00A41020">
        <w:rPr>
          <w:szCs w:val="28"/>
        </w:rPr>
        <w:t xml:space="preserve"> “</w:t>
      </w:r>
      <w:proofErr w:type="spellStart"/>
      <w:r w:rsidRPr="00A41020">
        <w:rPr>
          <w:szCs w:val="28"/>
        </w:rPr>
        <w:t>Đã</w:t>
      </w:r>
      <w:proofErr w:type="spellEnd"/>
      <w:r w:rsidRPr="00A41020">
        <w:rPr>
          <w:szCs w:val="28"/>
        </w:rPr>
        <w:t xml:space="preserve"> </w:t>
      </w:r>
      <w:proofErr w:type="spellStart"/>
      <w:r w:rsidRPr="00A41020">
        <w:rPr>
          <w:szCs w:val="28"/>
        </w:rPr>
        <w:t>uống</w:t>
      </w:r>
      <w:proofErr w:type="spellEnd"/>
      <w:r w:rsidRPr="00A41020">
        <w:rPr>
          <w:szCs w:val="28"/>
        </w:rPr>
        <w:t xml:space="preserve"> </w:t>
      </w:r>
      <w:proofErr w:type="spellStart"/>
      <w:r w:rsidRPr="00A41020">
        <w:rPr>
          <w:szCs w:val="28"/>
        </w:rPr>
        <w:t>rượu</w:t>
      </w:r>
      <w:proofErr w:type="spellEnd"/>
      <w:r w:rsidRPr="00A41020">
        <w:rPr>
          <w:szCs w:val="28"/>
        </w:rPr>
        <w:t xml:space="preserve"> </w:t>
      </w:r>
      <w:proofErr w:type="spellStart"/>
      <w:r w:rsidRPr="00A41020">
        <w:rPr>
          <w:szCs w:val="28"/>
        </w:rPr>
        <w:t>bia</w:t>
      </w:r>
      <w:proofErr w:type="spellEnd"/>
      <w:r w:rsidRPr="00A41020">
        <w:rPr>
          <w:szCs w:val="28"/>
        </w:rPr>
        <w:t xml:space="preserve"> </w:t>
      </w:r>
      <w:proofErr w:type="spellStart"/>
      <w:r w:rsidRPr="00A41020">
        <w:rPr>
          <w:szCs w:val="28"/>
        </w:rPr>
        <w:t>không</w:t>
      </w:r>
      <w:proofErr w:type="spellEnd"/>
      <w:r w:rsidRPr="00A41020">
        <w:rPr>
          <w:szCs w:val="28"/>
        </w:rPr>
        <w:t xml:space="preserve"> </w:t>
      </w:r>
      <w:proofErr w:type="spellStart"/>
      <w:r w:rsidRPr="00A41020">
        <w:rPr>
          <w:szCs w:val="28"/>
        </w:rPr>
        <w:t>lái</w:t>
      </w:r>
      <w:proofErr w:type="spellEnd"/>
      <w:r w:rsidRPr="00A41020">
        <w:rPr>
          <w:szCs w:val="28"/>
        </w:rPr>
        <w:t xml:space="preserve"> </w:t>
      </w:r>
      <w:proofErr w:type="spellStart"/>
      <w:r w:rsidRPr="00A41020">
        <w:rPr>
          <w:szCs w:val="28"/>
        </w:rPr>
        <w:t>xe</w:t>
      </w:r>
      <w:proofErr w:type="spellEnd"/>
      <w:r w:rsidRPr="00A41020">
        <w:rPr>
          <w:szCs w:val="28"/>
        </w:rPr>
        <w:t xml:space="preserve">”. Sau </w:t>
      </w:r>
      <w:proofErr w:type="spellStart"/>
      <w:r w:rsidRPr="00A41020">
        <w:rPr>
          <w:szCs w:val="28"/>
        </w:rPr>
        <w:t>khi</w:t>
      </w:r>
      <w:proofErr w:type="spellEnd"/>
      <w:r w:rsidRPr="00A41020">
        <w:rPr>
          <w:szCs w:val="28"/>
        </w:rPr>
        <w:t xml:space="preserve"> ý </w:t>
      </w:r>
      <w:proofErr w:type="spellStart"/>
      <w:r w:rsidRPr="00A41020">
        <w:rPr>
          <w:szCs w:val="28"/>
        </w:rPr>
        <w:t>thức</w:t>
      </w:r>
      <w:proofErr w:type="spellEnd"/>
      <w:r w:rsidRPr="00A41020">
        <w:rPr>
          <w:szCs w:val="28"/>
        </w:rPr>
        <w:t xml:space="preserve">, </w:t>
      </w:r>
      <w:proofErr w:type="spellStart"/>
      <w:r w:rsidRPr="00A41020">
        <w:rPr>
          <w:szCs w:val="28"/>
        </w:rPr>
        <w:t>văn</w:t>
      </w:r>
      <w:proofErr w:type="spellEnd"/>
      <w:r w:rsidRPr="00A41020">
        <w:rPr>
          <w:szCs w:val="28"/>
        </w:rPr>
        <w:t xml:space="preserve"> </w:t>
      </w:r>
      <w:proofErr w:type="spellStart"/>
      <w:r w:rsidRPr="00A41020">
        <w:rPr>
          <w:szCs w:val="28"/>
        </w:rPr>
        <w:t>hóa</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hình</w:t>
      </w:r>
      <w:proofErr w:type="spellEnd"/>
      <w:r w:rsidRPr="00A41020">
        <w:rPr>
          <w:szCs w:val="28"/>
        </w:rPr>
        <w:t xml:space="preserve"> </w:t>
      </w:r>
      <w:proofErr w:type="spellStart"/>
      <w:r w:rsidRPr="00A41020">
        <w:rPr>
          <w:szCs w:val="28"/>
        </w:rPr>
        <w:t>thành</w:t>
      </w:r>
      <w:proofErr w:type="spellEnd"/>
      <w:r w:rsidRPr="00A41020">
        <w:rPr>
          <w:szCs w:val="28"/>
        </w:rPr>
        <w:t xml:space="preserve"> </w:t>
      </w:r>
      <w:proofErr w:type="spellStart"/>
      <w:r w:rsidRPr="00A41020">
        <w:rPr>
          <w:szCs w:val="28"/>
        </w:rPr>
        <w:t>tốt</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thể</w:t>
      </w:r>
      <w:proofErr w:type="spellEnd"/>
      <w:r w:rsidRPr="00A41020">
        <w:rPr>
          <w:szCs w:val="28"/>
        </w:rPr>
        <w:t xml:space="preserve"> </w:t>
      </w:r>
      <w:proofErr w:type="spellStart"/>
      <w:r w:rsidRPr="00A41020">
        <w:rPr>
          <w:szCs w:val="28"/>
        </w:rPr>
        <w:t>nghiên</w:t>
      </w:r>
      <w:proofErr w:type="spellEnd"/>
      <w:r w:rsidRPr="00A41020">
        <w:rPr>
          <w:szCs w:val="28"/>
        </w:rPr>
        <w:t xml:space="preserve"> </w:t>
      </w:r>
      <w:proofErr w:type="spellStart"/>
      <w:r w:rsidRPr="00A41020">
        <w:rPr>
          <w:szCs w:val="28"/>
        </w:rPr>
        <w:t>cứu</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chỉnh</w:t>
      </w:r>
      <w:proofErr w:type="spellEnd"/>
      <w:r w:rsidRPr="00A41020">
        <w:rPr>
          <w:szCs w:val="28"/>
        </w:rPr>
        <w:t xml:space="preserve"> </w:t>
      </w:r>
      <w:proofErr w:type="spellStart"/>
      <w:r w:rsidRPr="00A41020">
        <w:rPr>
          <w:szCs w:val="28"/>
        </w:rPr>
        <w:t>cho</w:t>
      </w:r>
      <w:proofErr w:type="spellEnd"/>
      <w:r w:rsidRPr="00A41020">
        <w:rPr>
          <w:szCs w:val="28"/>
        </w:rPr>
        <w:t xml:space="preserve"> </w:t>
      </w:r>
      <w:proofErr w:type="spellStart"/>
      <w:r w:rsidRPr="00A41020">
        <w:rPr>
          <w:szCs w:val="28"/>
        </w:rPr>
        <w:t>phù</w:t>
      </w:r>
      <w:proofErr w:type="spellEnd"/>
      <w:r w:rsidRPr="00A41020">
        <w:rPr>
          <w:szCs w:val="28"/>
        </w:rPr>
        <w:t xml:space="preserve"> </w:t>
      </w:r>
      <w:proofErr w:type="spellStart"/>
      <w:r w:rsidRPr="00A41020">
        <w:rPr>
          <w:szCs w:val="28"/>
        </w:rPr>
        <w:t>hợp</w:t>
      </w:r>
      <w:proofErr w:type="spellEnd"/>
      <w:r w:rsidRPr="00A41020">
        <w:rPr>
          <w:szCs w:val="28"/>
        </w:rPr>
        <w:t>.</w:t>
      </w:r>
    </w:p>
    <w:p w14:paraId="6752440A" w14:textId="77777777" w:rsidR="00D23444" w:rsidRPr="00A41020" w:rsidRDefault="00D23444" w:rsidP="00A41020">
      <w:pPr>
        <w:spacing w:before="80" w:after="80"/>
        <w:ind w:firstLine="432"/>
        <w:jc w:val="both"/>
        <w:rPr>
          <w:b/>
          <w:szCs w:val="28"/>
        </w:rPr>
      </w:pPr>
      <w:r w:rsidRPr="00A41020">
        <w:rPr>
          <w:b/>
          <w:szCs w:val="28"/>
        </w:rPr>
        <w:t xml:space="preserve">2. </w:t>
      </w:r>
      <w:proofErr w:type="spellStart"/>
      <w:r w:rsidRPr="00A41020">
        <w:rPr>
          <w:b/>
          <w:szCs w:val="28"/>
        </w:rPr>
        <w:t>Chương</w:t>
      </w:r>
      <w:proofErr w:type="spellEnd"/>
      <w:r w:rsidRPr="00A41020">
        <w:rPr>
          <w:b/>
          <w:szCs w:val="28"/>
        </w:rPr>
        <w:t xml:space="preserve"> II. Quy </w:t>
      </w:r>
      <w:proofErr w:type="spellStart"/>
      <w:r w:rsidRPr="00A41020">
        <w:rPr>
          <w:b/>
          <w:szCs w:val="28"/>
        </w:rPr>
        <w:t>tắc</w:t>
      </w:r>
      <w:proofErr w:type="spellEnd"/>
      <w:r w:rsidRPr="00A41020">
        <w:rPr>
          <w:b/>
          <w:szCs w:val="28"/>
        </w:rPr>
        <w:t xml:space="preserve"> </w:t>
      </w:r>
      <w:proofErr w:type="spellStart"/>
      <w:r w:rsidRPr="00A41020">
        <w:rPr>
          <w:b/>
          <w:szCs w:val="28"/>
        </w:rPr>
        <w:t>giao</w:t>
      </w:r>
      <w:proofErr w:type="spellEnd"/>
      <w:r w:rsidRPr="00A41020">
        <w:rPr>
          <w:b/>
          <w:szCs w:val="28"/>
        </w:rPr>
        <w:t xml:space="preserve"> </w:t>
      </w:r>
      <w:proofErr w:type="spellStart"/>
      <w:r w:rsidRPr="00A41020">
        <w:rPr>
          <w:b/>
          <w:szCs w:val="28"/>
        </w:rPr>
        <w:t>thông</w:t>
      </w:r>
      <w:proofErr w:type="spellEnd"/>
      <w:r w:rsidRPr="00A41020">
        <w:rPr>
          <w:b/>
          <w:szCs w:val="28"/>
        </w:rPr>
        <w:t xml:space="preserve"> </w:t>
      </w:r>
      <w:proofErr w:type="spellStart"/>
      <w:r w:rsidRPr="00A41020">
        <w:rPr>
          <w:b/>
          <w:szCs w:val="28"/>
        </w:rPr>
        <w:t>đường</w:t>
      </w:r>
      <w:proofErr w:type="spellEnd"/>
      <w:r w:rsidRPr="00A41020">
        <w:rPr>
          <w:b/>
          <w:szCs w:val="28"/>
        </w:rPr>
        <w:t xml:space="preserve"> </w:t>
      </w:r>
      <w:proofErr w:type="spellStart"/>
      <w:r w:rsidRPr="00A41020">
        <w:rPr>
          <w:b/>
          <w:szCs w:val="28"/>
        </w:rPr>
        <w:t>bộ</w:t>
      </w:r>
      <w:proofErr w:type="spellEnd"/>
    </w:p>
    <w:p w14:paraId="5A091557" w14:textId="7ACF3108" w:rsidR="00D23444" w:rsidRDefault="00D23444" w:rsidP="00A41020">
      <w:pPr>
        <w:spacing w:before="80" w:after="80"/>
        <w:ind w:firstLine="432"/>
        <w:jc w:val="both"/>
        <w:rPr>
          <w:spacing w:val="-2"/>
          <w:szCs w:val="28"/>
        </w:rPr>
      </w:pPr>
      <w:proofErr w:type="spellStart"/>
      <w:r w:rsidRPr="00A41020">
        <w:rPr>
          <w:szCs w:val="28"/>
        </w:rPr>
        <w:t>Gồm</w:t>
      </w:r>
      <w:proofErr w:type="spellEnd"/>
      <w:r w:rsidRPr="00A41020">
        <w:rPr>
          <w:szCs w:val="28"/>
        </w:rPr>
        <w:t xml:space="preserve"> 24 </w:t>
      </w:r>
      <w:proofErr w:type="spellStart"/>
      <w:r w:rsidRPr="00A41020">
        <w:rPr>
          <w:szCs w:val="28"/>
        </w:rPr>
        <w:t>điều</w:t>
      </w:r>
      <w:proofErr w:type="spellEnd"/>
      <w:r w:rsidRPr="00A41020">
        <w:rPr>
          <w:szCs w:val="28"/>
        </w:rPr>
        <w:t xml:space="preserve">, </w:t>
      </w:r>
      <w:proofErr w:type="spellStart"/>
      <w:r w:rsidRPr="00A41020">
        <w:rPr>
          <w:szCs w:val="28"/>
        </w:rPr>
        <w:t>từ</w:t>
      </w:r>
      <w:proofErr w:type="spellEnd"/>
      <w:r w:rsidRPr="00A41020">
        <w:rPr>
          <w:szCs w:val="28"/>
        </w:rPr>
        <w:t xml:space="preserve"> </w:t>
      </w:r>
      <w:proofErr w:type="spellStart"/>
      <w:r w:rsidRPr="00A41020">
        <w:rPr>
          <w:szCs w:val="28"/>
        </w:rPr>
        <w:t>Điều</w:t>
      </w:r>
      <w:proofErr w:type="spellEnd"/>
      <w:r w:rsidRPr="00A41020">
        <w:rPr>
          <w:szCs w:val="28"/>
        </w:rPr>
        <w:t xml:space="preserve"> </w:t>
      </w:r>
      <w:r w:rsidR="00041CB7">
        <w:rPr>
          <w:szCs w:val="28"/>
        </w:rPr>
        <w:t xml:space="preserve">10 </w:t>
      </w:r>
      <w:proofErr w:type="spellStart"/>
      <w:r w:rsidR="00041CB7">
        <w:rPr>
          <w:szCs w:val="28"/>
        </w:rPr>
        <w:t>đến</w:t>
      </w:r>
      <w:proofErr w:type="spellEnd"/>
      <w:r w:rsidR="00041CB7">
        <w:rPr>
          <w:szCs w:val="28"/>
        </w:rPr>
        <w:t xml:space="preserve"> </w:t>
      </w:r>
      <w:proofErr w:type="spellStart"/>
      <w:r w:rsidR="00041CB7">
        <w:rPr>
          <w:szCs w:val="28"/>
        </w:rPr>
        <w:t>Điều</w:t>
      </w:r>
      <w:proofErr w:type="spellEnd"/>
      <w:r w:rsidR="00041CB7">
        <w:rPr>
          <w:szCs w:val="28"/>
        </w:rPr>
        <w:t xml:space="preserve"> 33</w:t>
      </w:r>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về</w:t>
      </w:r>
      <w:proofErr w:type="spellEnd"/>
      <w:r w:rsidRPr="00A41020">
        <w:rPr>
          <w:szCs w:val="28"/>
        </w:rPr>
        <w:t xml:space="preserve">: Quy </w:t>
      </w:r>
      <w:proofErr w:type="spellStart"/>
      <w:r w:rsidRPr="00A41020">
        <w:rPr>
          <w:szCs w:val="28"/>
        </w:rPr>
        <w:t>tắc</w:t>
      </w:r>
      <w:proofErr w:type="spellEnd"/>
      <w:r w:rsidRPr="00A41020">
        <w:rPr>
          <w:szCs w:val="28"/>
        </w:rPr>
        <w:t xml:space="preserve"> </w:t>
      </w:r>
      <w:proofErr w:type="spellStart"/>
      <w:r w:rsidRPr="00A41020">
        <w:rPr>
          <w:szCs w:val="28"/>
        </w:rPr>
        <w:t>chung</w:t>
      </w:r>
      <w:proofErr w:type="spellEnd"/>
      <w:r w:rsidRPr="00A41020">
        <w:rPr>
          <w:szCs w:val="28"/>
        </w:rPr>
        <w:t xml:space="preserve">; </w:t>
      </w:r>
      <w:proofErr w:type="spellStart"/>
      <w:r w:rsidRPr="00A41020">
        <w:rPr>
          <w:szCs w:val="28"/>
        </w:rPr>
        <w:t>chấp</w:t>
      </w:r>
      <w:proofErr w:type="spellEnd"/>
      <w:r w:rsidRPr="00A41020">
        <w:rPr>
          <w:szCs w:val="28"/>
        </w:rPr>
        <w:t xml:space="preserve"> </w:t>
      </w:r>
      <w:proofErr w:type="spellStart"/>
      <w:r w:rsidRPr="00A41020">
        <w:rPr>
          <w:szCs w:val="28"/>
        </w:rPr>
        <w:t>hành</w:t>
      </w:r>
      <w:proofErr w:type="spellEnd"/>
      <w:r w:rsidRPr="00A41020">
        <w:rPr>
          <w:szCs w:val="28"/>
        </w:rPr>
        <w:t xml:space="preserve"> </w:t>
      </w:r>
      <w:proofErr w:type="spellStart"/>
      <w:r w:rsidRPr="00A41020">
        <w:rPr>
          <w:szCs w:val="28"/>
        </w:rPr>
        <w:t>báo</w:t>
      </w:r>
      <w:proofErr w:type="spellEnd"/>
      <w:r w:rsidRPr="00A41020">
        <w:rPr>
          <w:szCs w:val="28"/>
        </w:rPr>
        <w:t xml:space="preserve"> </w:t>
      </w:r>
      <w:proofErr w:type="spellStart"/>
      <w:r w:rsidRPr="00A41020">
        <w:rPr>
          <w:szCs w:val="28"/>
        </w:rPr>
        <w:t>hiệu</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chấp</w:t>
      </w:r>
      <w:proofErr w:type="spellEnd"/>
      <w:r w:rsidRPr="00A41020">
        <w:rPr>
          <w:szCs w:val="28"/>
        </w:rPr>
        <w:t xml:space="preserve"> </w:t>
      </w:r>
      <w:proofErr w:type="spellStart"/>
      <w:r w:rsidRPr="00A41020">
        <w:rPr>
          <w:szCs w:val="28"/>
        </w:rPr>
        <w:t>hành</w:t>
      </w:r>
      <w:proofErr w:type="spellEnd"/>
      <w:r w:rsidRPr="00A41020">
        <w:rPr>
          <w:szCs w:val="28"/>
        </w:rPr>
        <w:t xml:space="preserve"> </w:t>
      </w:r>
      <w:proofErr w:type="spellStart"/>
      <w:r w:rsidRPr="00A41020">
        <w:rPr>
          <w:szCs w:val="28"/>
        </w:rPr>
        <w:t>quy</w:t>
      </w:r>
      <w:proofErr w:type="spellEnd"/>
      <w:r w:rsidRPr="00A41020">
        <w:rPr>
          <w:szCs w:val="28"/>
        </w:rPr>
        <w:t xml:space="preserve"> </w:t>
      </w:r>
      <w:proofErr w:type="spellStart"/>
      <w:r w:rsidRPr="00A41020">
        <w:rPr>
          <w:szCs w:val="28"/>
        </w:rPr>
        <w:t>định</w:t>
      </w:r>
      <w:proofErr w:type="spellEnd"/>
      <w:r w:rsidRPr="00A41020">
        <w:rPr>
          <w:szCs w:val="28"/>
        </w:rPr>
        <w:t xml:space="preserve"> </w:t>
      </w:r>
      <w:proofErr w:type="spellStart"/>
      <w:r w:rsidRPr="00A41020">
        <w:rPr>
          <w:szCs w:val="28"/>
        </w:rPr>
        <w:t>về</w:t>
      </w:r>
      <w:proofErr w:type="spellEnd"/>
      <w:r w:rsidRPr="00A41020">
        <w:rPr>
          <w:szCs w:val="28"/>
        </w:rPr>
        <w:t xml:space="preserve"> </w:t>
      </w:r>
      <w:proofErr w:type="spellStart"/>
      <w:r w:rsidRPr="00A41020">
        <w:rPr>
          <w:szCs w:val="28"/>
        </w:rPr>
        <w:t>tốc</w:t>
      </w:r>
      <w:proofErr w:type="spellEnd"/>
      <w:r w:rsidRPr="00A41020">
        <w:rPr>
          <w:szCs w:val="28"/>
        </w:rPr>
        <w:t xml:space="preserve"> </w:t>
      </w:r>
      <w:proofErr w:type="spellStart"/>
      <w:r w:rsidRPr="00A41020">
        <w:rPr>
          <w:szCs w:val="28"/>
        </w:rPr>
        <w:t>độ</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khoảng</w:t>
      </w:r>
      <w:proofErr w:type="spellEnd"/>
      <w:r w:rsidRPr="00A41020">
        <w:rPr>
          <w:szCs w:val="28"/>
        </w:rPr>
        <w:t xml:space="preserve"> </w:t>
      </w:r>
      <w:proofErr w:type="spellStart"/>
      <w:r w:rsidRPr="00A41020">
        <w:rPr>
          <w:szCs w:val="28"/>
        </w:rPr>
        <w:t>cách</w:t>
      </w:r>
      <w:proofErr w:type="spellEnd"/>
      <w:r w:rsidRPr="00A41020">
        <w:rPr>
          <w:szCs w:val="28"/>
        </w:rPr>
        <w:t xml:space="preserve"> </w:t>
      </w:r>
      <w:proofErr w:type="spellStart"/>
      <w:r w:rsidRPr="00A41020">
        <w:rPr>
          <w:szCs w:val="28"/>
        </w:rPr>
        <w:t>giữa</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làn</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vượt</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nhường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cho</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xin</w:t>
      </w:r>
      <w:proofErr w:type="spellEnd"/>
      <w:r w:rsidRPr="00A41020">
        <w:rPr>
          <w:szCs w:val="28"/>
        </w:rPr>
        <w:t xml:space="preserve"> </w:t>
      </w:r>
      <w:proofErr w:type="spellStart"/>
      <w:r w:rsidRPr="00A41020">
        <w:rPr>
          <w:szCs w:val="28"/>
        </w:rPr>
        <w:t>vượt</w:t>
      </w:r>
      <w:proofErr w:type="spellEnd"/>
      <w:r w:rsidRPr="00A41020">
        <w:rPr>
          <w:szCs w:val="28"/>
        </w:rPr>
        <w:t xml:space="preserve">; </w:t>
      </w:r>
      <w:proofErr w:type="spellStart"/>
      <w:r w:rsidRPr="00A41020">
        <w:rPr>
          <w:szCs w:val="28"/>
        </w:rPr>
        <w:t>chuyển</w:t>
      </w:r>
      <w:proofErr w:type="spellEnd"/>
      <w:r w:rsidRPr="00A41020">
        <w:rPr>
          <w:szCs w:val="28"/>
        </w:rPr>
        <w:t xml:space="preserve"> </w:t>
      </w:r>
      <w:proofErr w:type="spellStart"/>
      <w:r w:rsidRPr="00A41020">
        <w:rPr>
          <w:szCs w:val="28"/>
        </w:rPr>
        <w:t>hướng</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lùi</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tránh</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đi</w:t>
      </w:r>
      <w:proofErr w:type="spellEnd"/>
      <w:r w:rsidRPr="00A41020">
        <w:rPr>
          <w:szCs w:val="28"/>
        </w:rPr>
        <w:t xml:space="preserve"> </w:t>
      </w:r>
      <w:proofErr w:type="spellStart"/>
      <w:r w:rsidRPr="00A41020">
        <w:rPr>
          <w:szCs w:val="28"/>
        </w:rPr>
        <w:t>ngược</w:t>
      </w:r>
      <w:proofErr w:type="spellEnd"/>
      <w:r w:rsidRPr="00A41020">
        <w:rPr>
          <w:szCs w:val="28"/>
        </w:rPr>
        <w:t xml:space="preserve"> </w:t>
      </w:r>
      <w:proofErr w:type="spellStart"/>
      <w:r w:rsidRPr="00A41020">
        <w:rPr>
          <w:szCs w:val="28"/>
        </w:rPr>
        <w:t>chiều</w:t>
      </w:r>
      <w:proofErr w:type="spellEnd"/>
      <w:r w:rsidRPr="00A41020">
        <w:rPr>
          <w:szCs w:val="28"/>
        </w:rPr>
        <w:t xml:space="preserve">; </w:t>
      </w:r>
      <w:proofErr w:type="spellStart"/>
      <w:r w:rsidRPr="00A41020">
        <w:rPr>
          <w:szCs w:val="28"/>
        </w:rPr>
        <w:t>dừng</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đỗ</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mở</w:t>
      </w:r>
      <w:proofErr w:type="spellEnd"/>
      <w:r w:rsidRPr="00A41020">
        <w:rPr>
          <w:szCs w:val="28"/>
        </w:rPr>
        <w:t xml:space="preserve"> </w:t>
      </w:r>
      <w:proofErr w:type="spellStart"/>
      <w:r w:rsidRPr="00A41020">
        <w:rPr>
          <w:szCs w:val="28"/>
        </w:rPr>
        <w:t>cửa</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đèn</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tín</w:t>
      </w:r>
      <w:proofErr w:type="spellEnd"/>
      <w:r w:rsidRPr="00A41020">
        <w:rPr>
          <w:szCs w:val="28"/>
        </w:rPr>
        <w:t xml:space="preserve"> </w:t>
      </w:r>
      <w:proofErr w:type="spellStart"/>
      <w:r w:rsidRPr="00A41020">
        <w:rPr>
          <w:szCs w:val="28"/>
        </w:rPr>
        <w:t>hiệu</w:t>
      </w:r>
      <w:proofErr w:type="spellEnd"/>
      <w:r w:rsidRPr="00A41020">
        <w:rPr>
          <w:szCs w:val="28"/>
        </w:rPr>
        <w:t xml:space="preserve"> </w:t>
      </w:r>
      <w:proofErr w:type="spellStart"/>
      <w:r w:rsidRPr="00A41020">
        <w:rPr>
          <w:szCs w:val="28"/>
        </w:rPr>
        <w:t>còi</w:t>
      </w:r>
      <w:proofErr w:type="spellEnd"/>
      <w:r w:rsidRPr="00A41020">
        <w:rPr>
          <w:szCs w:val="28"/>
        </w:rPr>
        <w:t xml:space="preserve">; </w:t>
      </w:r>
      <w:proofErr w:type="spellStart"/>
      <w:r w:rsidRPr="00A41020">
        <w:rPr>
          <w:szCs w:val="28"/>
        </w:rPr>
        <w:t>nhường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tại</w:t>
      </w:r>
      <w:proofErr w:type="spellEnd"/>
      <w:r w:rsidRPr="00A41020">
        <w:rPr>
          <w:szCs w:val="28"/>
        </w:rPr>
        <w:t xml:space="preserve"> </w:t>
      </w:r>
      <w:proofErr w:type="spellStart"/>
      <w:r w:rsidRPr="00A41020">
        <w:rPr>
          <w:szCs w:val="28"/>
        </w:rPr>
        <w:t>nơi</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nhau</w:t>
      </w:r>
      <w:proofErr w:type="spellEnd"/>
      <w:r w:rsidRPr="00A41020">
        <w:rPr>
          <w:szCs w:val="28"/>
        </w:rPr>
        <w:t xml:space="preserve">; qua </w:t>
      </w:r>
      <w:proofErr w:type="spellStart"/>
      <w:r w:rsidRPr="00A41020">
        <w:rPr>
          <w:szCs w:val="28"/>
        </w:rPr>
        <w:t>phà</w:t>
      </w:r>
      <w:proofErr w:type="spellEnd"/>
      <w:r w:rsidRPr="00A41020">
        <w:rPr>
          <w:szCs w:val="28"/>
        </w:rPr>
        <w:t xml:space="preserve">, qua </w:t>
      </w:r>
      <w:proofErr w:type="spellStart"/>
      <w:r w:rsidRPr="00A41020">
        <w:rPr>
          <w:szCs w:val="28"/>
        </w:rPr>
        <w:t>cầu</w:t>
      </w:r>
      <w:proofErr w:type="spellEnd"/>
      <w:r w:rsidRPr="00A41020">
        <w:rPr>
          <w:szCs w:val="28"/>
        </w:rPr>
        <w:t xml:space="preserve"> </w:t>
      </w:r>
      <w:proofErr w:type="spellStart"/>
      <w:r w:rsidRPr="00A41020">
        <w:rPr>
          <w:szCs w:val="28"/>
        </w:rPr>
        <w:t>phao</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tại</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ngang</w:t>
      </w:r>
      <w:proofErr w:type="spellEnd"/>
      <w:r w:rsidRPr="00A41020">
        <w:rPr>
          <w:szCs w:val="28"/>
        </w:rPr>
        <w:t xml:space="preserve">, </w:t>
      </w:r>
      <w:proofErr w:type="spellStart"/>
      <w:r w:rsidRPr="00A41020">
        <w:rPr>
          <w:szCs w:val="28"/>
        </w:rPr>
        <w:t>cầu</w:t>
      </w:r>
      <w:proofErr w:type="spellEnd"/>
      <w:r w:rsidRPr="00A41020">
        <w:rPr>
          <w:szCs w:val="28"/>
        </w:rPr>
        <w:t xml:space="preserve"> </w:t>
      </w:r>
      <w:proofErr w:type="spellStart"/>
      <w:r w:rsidRPr="00A41020">
        <w:rPr>
          <w:szCs w:val="28"/>
        </w:rPr>
        <w:t>chung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sắt</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trên</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cao</w:t>
      </w:r>
      <w:proofErr w:type="spellEnd"/>
      <w:r w:rsidRPr="00A41020">
        <w:rPr>
          <w:szCs w:val="28"/>
        </w:rPr>
        <w:t xml:space="preserve"> </w:t>
      </w:r>
      <w:proofErr w:type="spellStart"/>
      <w:r w:rsidRPr="00A41020">
        <w:rPr>
          <w:szCs w:val="28"/>
        </w:rPr>
        <w:t>tốc</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pacing w:val="-2"/>
          <w:szCs w:val="28"/>
        </w:rPr>
        <w:t>trong</w:t>
      </w:r>
      <w:proofErr w:type="spellEnd"/>
      <w:r w:rsidRPr="00A41020">
        <w:rPr>
          <w:spacing w:val="-2"/>
          <w:szCs w:val="28"/>
        </w:rPr>
        <w:t xml:space="preserve"> </w:t>
      </w:r>
      <w:proofErr w:type="spellStart"/>
      <w:r w:rsidRPr="00A41020">
        <w:rPr>
          <w:spacing w:val="-2"/>
          <w:szCs w:val="28"/>
        </w:rPr>
        <w:t>hầm</w:t>
      </w:r>
      <w:proofErr w:type="spellEnd"/>
      <w:r w:rsidRPr="00A41020">
        <w:rPr>
          <w:spacing w:val="-2"/>
          <w:szCs w:val="28"/>
        </w:rPr>
        <w:t xml:space="preserve"> </w:t>
      </w:r>
      <w:proofErr w:type="spellStart"/>
      <w:r w:rsidRPr="00A41020">
        <w:rPr>
          <w:spacing w:val="-2"/>
          <w:szCs w:val="28"/>
        </w:rPr>
        <w:t>đường</w:t>
      </w:r>
      <w:proofErr w:type="spellEnd"/>
      <w:r w:rsidRPr="00A41020">
        <w:rPr>
          <w:spacing w:val="-2"/>
          <w:szCs w:val="28"/>
        </w:rPr>
        <w:t xml:space="preserve"> </w:t>
      </w:r>
      <w:proofErr w:type="spellStart"/>
      <w:r w:rsidRPr="00A41020">
        <w:rPr>
          <w:spacing w:val="-2"/>
          <w:szCs w:val="28"/>
        </w:rPr>
        <w:t>bộ</w:t>
      </w:r>
      <w:proofErr w:type="spellEnd"/>
      <w:r w:rsidRPr="00A41020">
        <w:rPr>
          <w:spacing w:val="-2"/>
          <w:szCs w:val="28"/>
        </w:rPr>
        <w:t xml:space="preserve">; </w:t>
      </w:r>
      <w:proofErr w:type="spellStart"/>
      <w:r w:rsidRPr="00A41020">
        <w:rPr>
          <w:spacing w:val="-2"/>
          <w:szCs w:val="28"/>
        </w:rPr>
        <w:t>quyền</w:t>
      </w:r>
      <w:proofErr w:type="spellEnd"/>
      <w:r w:rsidRPr="00A41020">
        <w:rPr>
          <w:spacing w:val="-2"/>
          <w:szCs w:val="28"/>
        </w:rPr>
        <w:t xml:space="preserve"> </w:t>
      </w:r>
      <w:proofErr w:type="spellStart"/>
      <w:r w:rsidRPr="00A41020">
        <w:rPr>
          <w:spacing w:val="-2"/>
          <w:szCs w:val="28"/>
        </w:rPr>
        <w:t>của</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w:t>
      </w:r>
      <w:proofErr w:type="spellStart"/>
      <w:r w:rsidRPr="00A41020">
        <w:rPr>
          <w:spacing w:val="-2"/>
          <w:szCs w:val="28"/>
        </w:rPr>
        <w:t>ưu</w:t>
      </w:r>
      <w:proofErr w:type="spellEnd"/>
      <w:r w:rsidRPr="00A41020">
        <w:rPr>
          <w:spacing w:val="-2"/>
          <w:szCs w:val="28"/>
        </w:rPr>
        <w:t xml:space="preserve"> </w:t>
      </w:r>
      <w:proofErr w:type="spellStart"/>
      <w:r w:rsidRPr="00A41020">
        <w:rPr>
          <w:spacing w:val="-2"/>
          <w:szCs w:val="28"/>
        </w:rPr>
        <w:t>tiên</w:t>
      </w:r>
      <w:proofErr w:type="spellEnd"/>
      <w:r w:rsidRPr="00A41020">
        <w:rPr>
          <w:spacing w:val="-2"/>
          <w:szCs w:val="28"/>
        </w:rPr>
        <w:t xml:space="preserve">; </w:t>
      </w:r>
      <w:proofErr w:type="spellStart"/>
      <w:r w:rsidRPr="00A41020">
        <w:rPr>
          <w:spacing w:val="-2"/>
          <w:szCs w:val="28"/>
        </w:rPr>
        <w:t>trường</w:t>
      </w:r>
      <w:proofErr w:type="spellEnd"/>
      <w:r w:rsidRPr="00A41020">
        <w:rPr>
          <w:spacing w:val="-2"/>
          <w:szCs w:val="28"/>
        </w:rPr>
        <w:t xml:space="preserve"> </w:t>
      </w:r>
      <w:proofErr w:type="spellStart"/>
      <w:r w:rsidRPr="00A41020">
        <w:rPr>
          <w:spacing w:val="-2"/>
          <w:szCs w:val="28"/>
        </w:rPr>
        <w:t>hợp</w:t>
      </w:r>
      <w:proofErr w:type="spellEnd"/>
      <w:r w:rsidRPr="00A41020">
        <w:rPr>
          <w:spacing w:val="-2"/>
          <w:szCs w:val="28"/>
        </w:rPr>
        <w:t xml:space="preserve"> </w:t>
      </w:r>
      <w:proofErr w:type="spellStart"/>
      <w:r w:rsidRPr="00A41020">
        <w:rPr>
          <w:spacing w:val="-2"/>
          <w:szCs w:val="28"/>
        </w:rPr>
        <w:t>chở</w:t>
      </w:r>
      <w:proofErr w:type="spellEnd"/>
      <w:r w:rsidRPr="00A41020">
        <w:rPr>
          <w:spacing w:val="-2"/>
          <w:szCs w:val="28"/>
        </w:rPr>
        <w:t xml:space="preserve"> </w:t>
      </w:r>
      <w:proofErr w:type="spellStart"/>
      <w:r w:rsidRPr="00A41020">
        <w:rPr>
          <w:spacing w:val="-2"/>
          <w:szCs w:val="28"/>
        </w:rPr>
        <w:t>người</w:t>
      </w:r>
      <w:proofErr w:type="spellEnd"/>
      <w:r w:rsidRPr="00A41020">
        <w:rPr>
          <w:spacing w:val="-2"/>
          <w:szCs w:val="28"/>
        </w:rPr>
        <w:t xml:space="preserve"> </w:t>
      </w:r>
      <w:proofErr w:type="spellStart"/>
      <w:r w:rsidRPr="00A41020">
        <w:rPr>
          <w:spacing w:val="-2"/>
          <w:szCs w:val="28"/>
        </w:rPr>
        <w:t>trên</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ô </w:t>
      </w:r>
      <w:proofErr w:type="spellStart"/>
      <w:r w:rsidRPr="00A41020">
        <w:rPr>
          <w:spacing w:val="-2"/>
          <w:szCs w:val="28"/>
        </w:rPr>
        <w:t>tô</w:t>
      </w:r>
      <w:proofErr w:type="spellEnd"/>
      <w:r w:rsidRPr="00A41020">
        <w:rPr>
          <w:spacing w:val="-2"/>
          <w:szCs w:val="28"/>
        </w:rPr>
        <w:t xml:space="preserve"> </w:t>
      </w:r>
      <w:proofErr w:type="spellStart"/>
      <w:r w:rsidRPr="00A41020">
        <w:rPr>
          <w:spacing w:val="-2"/>
          <w:szCs w:val="28"/>
        </w:rPr>
        <w:t>chở</w:t>
      </w:r>
      <w:proofErr w:type="spellEnd"/>
      <w:r w:rsidRPr="00A41020">
        <w:rPr>
          <w:spacing w:val="-2"/>
          <w:szCs w:val="28"/>
        </w:rPr>
        <w:t xml:space="preserve"> </w:t>
      </w:r>
      <w:proofErr w:type="spellStart"/>
      <w:r w:rsidRPr="00A41020">
        <w:rPr>
          <w:spacing w:val="-2"/>
          <w:szCs w:val="28"/>
        </w:rPr>
        <w:t>hàng</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w:t>
      </w:r>
      <w:proofErr w:type="spellStart"/>
      <w:r w:rsidRPr="00A41020">
        <w:rPr>
          <w:spacing w:val="-2"/>
          <w:szCs w:val="28"/>
        </w:rPr>
        <w:t>kéo</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w:t>
      </w:r>
      <w:proofErr w:type="spellStart"/>
      <w:r w:rsidRPr="00A41020">
        <w:rPr>
          <w:spacing w:val="-2"/>
          <w:szCs w:val="28"/>
        </w:rPr>
        <w:t>và</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w:t>
      </w:r>
      <w:proofErr w:type="spellStart"/>
      <w:r w:rsidRPr="00A41020">
        <w:rPr>
          <w:spacing w:val="-2"/>
          <w:szCs w:val="28"/>
        </w:rPr>
        <w:t>kéo</w:t>
      </w:r>
      <w:proofErr w:type="spellEnd"/>
      <w:r w:rsidRPr="00A41020">
        <w:rPr>
          <w:spacing w:val="-2"/>
          <w:szCs w:val="28"/>
        </w:rPr>
        <w:t xml:space="preserve"> </w:t>
      </w:r>
      <w:proofErr w:type="spellStart"/>
      <w:r w:rsidRPr="00A41020">
        <w:rPr>
          <w:spacing w:val="-2"/>
          <w:szCs w:val="28"/>
        </w:rPr>
        <w:t>rơ</w:t>
      </w:r>
      <w:proofErr w:type="spellEnd"/>
      <w:r w:rsidRPr="00A41020">
        <w:rPr>
          <w:spacing w:val="-2"/>
          <w:szCs w:val="28"/>
        </w:rPr>
        <w:t xml:space="preserve"> </w:t>
      </w:r>
      <w:proofErr w:type="spellStart"/>
      <w:r w:rsidRPr="00A41020">
        <w:rPr>
          <w:spacing w:val="-2"/>
          <w:szCs w:val="28"/>
        </w:rPr>
        <w:t>moóc</w:t>
      </w:r>
      <w:proofErr w:type="spellEnd"/>
      <w:r w:rsidRPr="00A41020">
        <w:rPr>
          <w:spacing w:val="-2"/>
          <w:szCs w:val="28"/>
        </w:rPr>
        <w:t xml:space="preserve">; </w:t>
      </w:r>
      <w:proofErr w:type="spellStart"/>
      <w:r w:rsidRPr="00A41020">
        <w:rPr>
          <w:spacing w:val="-2"/>
          <w:szCs w:val="28"/>
        </w:rPr>
        <w:t>người</w:t>
      </w:r>
      <w:proofErr w:type="spellEnd"/>
      <w:r w:rsidRPr="00A41020">
        <w:rPr>
          <w:spacing w:val="-2"/>
          <w:szCs w:val="28"/>
        </w:rPr>
        <w:t xml:space="preserve"> </w:t>
      </w:r>
      <w:proofErr w:type="spellStart"/>
      <w:r w:rsidRPr="00A41020">
        <w:rPr>
          <w:spacing w:val="-2"/>
          <w:szCs w:val="28"/>
        </w:rPr>
        <w:t>đi</w:t>
      </w:r>
      <w:proofErr w:type="spellEnd"/>
      <w:r w:rsidRPr="00A41020">
        <w:rPr>
          <w:spacing w:val="-2"/>
          <w:szCs w:val="28"/>
        </w:rPr>
        <w:t xml:space="preserve"> </w:t>
      </w:r>
      <w:proofErr w:type="spellStart"/>
      <w:r w:rsidRPr="00A41020">
        <w:rPr>
          <w:spacing w:val="-2"/>
          <w:szCs w:val="28"/>
        </w:rPr>
        <w:t>bộ</w:t>
      </w:r>
      <w:proofErr w:type="spellEnd"/>
      <w:r w:rsidRPr="00A41020">
        <w:rPr>
          <w:spacing w:val="-2"/>
          <w:szCs w:val="28"/>
        </w:rPr>
        <w:t xml:space="preserve">, </w:t>
      </w:r>
      <w:proofErr w:type="spellStart"/>
      <w:r w:rsidRPr="00A41020">
        <w:rPr>
          <w:spacing w:val="-2"/>
          <w:szCs w:val="28"/>
        </w:rPr>
        <w:t>người</w:t>
      </w:r>
      <w:proofErr w:type="spellEnd"/>
      <w:r w:rsidRPr="00A41020">
        <w:rPr>
          <w:spacing w:val="-2"/>
          <w:szCs w:val="28"/>
        </w:rPr>
        <w:t xml:space="preserve"> </w:t>
      </w:r>
      <w:proofErr w:type="spellStart"/>
      <w:r w:rsidRPr="00A41020">
        <w:rPr>
          <w:spacing w:val="-2"/>
          <w:szCs w:val="28"/>
        </w:rPr>
        <w:t>khuyết</w:t>
      </w:r>
      <w:proofErr w:type="spellEnd"/>
      <w:r w:rsidRPr="00A41020">
        <w:rPr>
          <w:spacing w:val="-2"/>
          <w:szCs w:val="28"/>
        </w:rPr>
        <w:t xml:space="preserve"> </w:t>
      </w:r>
      <w:proofErr w:type="spellStart"/>
      <w:r w:rsidRPr="00A41020">
        <w:rPr>
          <w:spacing w:val="-2"/>
          <w:szCs w:val="28"/>
        </w:rPr>
        <w:t>tật</w:t>
      </w:r>
      <w:proofErr w:type="spellEnd"/>
      <w:r w:rsidRPr="00A41020">
        <w:rPr>
          <w:spacing w:val="-2"/>
          <w:szCs w:val="28"/>
        </w:rPr>
        <w:t xml:space="preserve">, </w:t>
      </w:r>
      <w:proofErr w:type="spellStart"/>
      <w:r w:rsidRPr="00A41020">
        <w:rPr>
          <w:spacing w:val="-2"/>
          <w:szCs w:val="28"/>
        </w:rPr>
        <w:t>người</w:t>
      </w:r>
      <w:proofErr w:type="spellEnd"/>
      <w:r w:rsidRPr="00A41020">
        <w:rPr>
          <w:spacing w:val="-2"/>
          <w:szCs w:val="28"/>
        </w:rPr>
        <w:t xml:space="preserve"> </w:t>
      </w:r>
      <w:proofErr w:type="spellStart"/>
      <w:r w:rsidRPr="00A41020">
        <w:rPr>
          <w:spacing w:val="-2"/>
          <w:szCs w:val="28"/>
        </w:rPr>
        <w:t>già</w:t>
      </w:r>
      <w:proofErr w:type="spellEnd"/>
      <w:r w:rsidRPr="00A41020">
        <w:rPr>
          <w:spacing w:val="-2"/>
          <w:szCs w:val="28"/>
        </w:rPr>
        <w:t xml:space="preserve"> </w:t>
      </w:r>
      <w:proofErr w:type="spellStart"/>
      <w:r w:rsidRPr="00A41020">
        <w:rPr>
          <w:spacing w:val="-2"/>
          <w:szCs w:val="28"/>
        </w:rPr>
        <w:t>yếu</w:t>
      </w:r>
      <w:proofErr w:type="spellEnd"/>
      <w:r w:rsidRPr="00A41020">
        <w:rPr>
          <w:spacing w:val="-2"/>
          <w:szCs w:val="28"/>
        </w:rPr>
        <w:t xml:space="preserve">, </w:t>
      </w:r>
      <w:r w:rsidRPr="00A41020">
        <w:rPr>
          <w:bCs/>
          <w:iCs/>
          <w:spacing w:val="-2"/>
          <w:szCs w:val="28"/>
          <w:lang w:val="pt-BR"/>
        </w:rPr>
        <w:t>người mất năng lực hành vi dân sự</w:t>
      </w:r>
      <w:r w:rsidRPr="00A41020">
        <w:rPr>
          <w:spacing w:val="-2"/>
          <w:szCs w:val="28"/>
        </w:rPr>
        <w:t xml:space="preserve">, </w:t>
      </w:r>
      <w:proofErr w:type="spellStart"/>
      <w:r w:rsidRPr="00A41020">
        <w:rPr>
          <w:spacing w:val="-2"/>
          <w:szCs w:val="28"/>
        </w:rPr>
        <w:t>phụ</w:t>
      </w:r>
      <w:proofErr w:type="spellEnd"/>
      <w:r w:rsidRPr="00A41020">
        <w:rPr>
          <w:spacing w:val="-2"/>
          <w:szCs w:val="28"/>
        </w:rPr>
        <w:t xml:space="preserve"> </w:t>
      </w:r>
      <w:proofErr w:type="spellStart"/>
      <w:r w:rsidRPr="00A41020">
        <w:rPr>
          <w:spacing w:val="-2"/>
          <w:szCs w:val="28"/>
        </w:rPr>
        <w:t>nữ</w:t>
      </w:r>
      <w:proofErr w:type="spellEnd"/>
      <w:r w:rsidRPr="00A41020">
        <w:rPr>
          <w:spacing w:val="-2"/>
          <w:szCs w:val="28"/>
        </w:rPr>
        <w:t xml:space="preserve"> </w:t>
      </w:r>
      <w:proofErr w:type="spellStart"/>
      <w:r w:rsidRPr="00A41020">
        <w:rPr>
          <w:spacing w:val="-2"/>
          <w:szCs w:val="28"/>
        </w:rPr>
        <w:t>mang</w:t>
      </w:r>
      <w:proofErr w:type="spellEnd"/>
      <w:r w:rsidRPr="00A41020">
        <w:rPr>
          <w:spacing w:val="-2"/>
          <w:szCs w:val="28"/>
        </w:rPr>
        <w:t xml:space="preserve"> </w:t>
      </w:r>
      <w:proofErr w:type="spellStart"/>
      <w:r w:rsidRPr="00A41020">
        <w:rPr>
          <w:spacing w:val="-2"/>
          <w:szCs w:val="28"/>
        </w:rPr>
        <w:t>thai</w:t>
      </w:r>
      <w:proofErr w:type="spellEnd"/>
      <w:r w:rsidRPr="00A41020">
        <w:rPr>
          <w:spacing w:val="-2"/>
          <w:szCs w:val="28"/>
        </w:rPr>
        <w:t xml:space="preserve">, </w:t>
      </w:r>
      <w:proofErr w:type="spellStart"/>
      <w:r w:rsidRPr="00A41020">
        <w:rPr>
          <w:spacing w:val="-2"/>
          <w:szCs w:val="28"/>
        </w:rPr>
        <w:t>trẻ</w:t>
      </w:r>
      <w:proofErr w:type="spellEnd"/>
      <w:r w:rsidRPr="00A41020">
        <w:rPr>
          <w:spacing w:val="-2"/>
          <w:szCs w:val="28"/>
        </w:rPr>
        <w:t xml:space="preserve"> </w:t>
      </w:r>
      <w:proofErr w:type="spellStart"/>
      <w:r w:rsidRPr="00A41020">
        <w:rPr>
          <w:spacing w:val="-2"/>
          <w:szCs w:val="28"/>
        </w:rPr>
        <w:t>em</w:t>
      </w:r>
      <w:proofErr w:type="spellEnd"/>
      <w:r w:rsidRPr="00A41020">
        <w:rPr>
          <w:spacing w:val="-2"/>
          <w:szCs w:val="28"/>
        </w:rPr>
        <w:t xml:space="preserve"> </w:t>
      </w:r>
      <w:proofErr w:type="spellStart"/>
      <w:r w:rsidRPr="00A41020">
        <w:rPr>
          <w:spacing w:val="-2"/>
          <w:szCs w:val="28"/>
        </w:rPr>
        <w:t>tham</w:t>
      </w:r>
      <w:proofErr w:type="spellEnd"/>
      <w:r w:rsidRPr="00A41020">
        <w:rPr>
          <w:spacing w:val="-2"/>
          <w:szCs w:val="28"/>
        </w:rPr>
        <w:t xml:space="preserve"> </w:t>
      </w:r>
      <w:proofErr w:type="spellStart"/>
      <w:r w:rsidRPr="00A41020">
        <w:rPr>
          <w:spacing w:val="-2"/>
          <w:szCs w:val="28"/>
        </w:rPr>
        <w:t>gia</w:t>
      </w:r>
      <w:proofErr w:type="spellEnd"/>
      <w:r w:rsidRPr="00A41020">
        <w:rPr>
          <w:spacing w:val="-2"/>
          <w:szCs w:val="28"/>
        </w:rPr>
        <w:t xml:space="preserve"> </w:t>
      </w:r>
      <w:proofErr w:type="spellStart"/>
      <w:r w:rsidRPr="00A41020">
        <w:rPr>
          <w:spacing w:val="-2"/>
          <w:szCs w:val="28"/>
        </w:rPr>
        <w:t>giao</w:t>
      </w:r>
      <w:proofErr w:type="spellEnd"/>
      <w:r w:rsidRPr="00A41020">
        <w:rPr>
          <w:spacing w:val="-2"/>
          <w:szCs w:val="28"/>
        </w:rPr>
        <w:t xml:space="preserve"> </w:t>
      </w:r>
      <w:proofErr w:type="spellStart"/>
      <w:r w:rsidRPr="00A41020">
        <w:rPr>
          <w:spacing w:val="-2"/>
          <w:szCs w:val="28"/>
        </w:rPr>
        <w:t>thông</w:t>
      </w:r>
      <w:proofErr w:type="spellEnd"/>
      <w:r w:rsidR="008B4A6F" w:rsidRPr="00A41020">
        <w:rPr>
          <w:spacing w:val="-2"/>
          <w:szCs w:val="28"/>
          <w:lang w:val="vi-VN"/>
        </w:rPr>
        <w:t xml:space="preserve"> đường bộ</w:t>
      </w:r>
      <w:r w:rsidR="008B4A6F" w:rsidRPr="00A41020">
        <w:rPr>
          <w:spacing w:val="-2"/>
          <w:szCs w:val="28"/>
        </w:rPr>
        <w:t xml:space="preserve">; </w:t>
      </w:r>
      <w:proofErr w:type="spellStart"/>
      <w:r w:rsidR="008B4A6F" w:rsidRPr="00A41020">
        <w:rPr>
          <w:spacing w:val="-2"/>
          <w:szCs w:val="28"/>
        </w:rPr>
        <w:t>người</w:t>
      </w:r>
      <w:proofErr w:type="spellEnd"/>
      <w:r w:rsidR="008B4A6F" w:rsidRPr="00A41020">
        <w:rPr>
          <w:spacing w:val="-2"/>
          <w:szCs w:val="28"/>
        </w:rPr>
        <w:t xml:space="preserve"> </w:t>
      </w:r>
      <w:proofErr w:type="spellStart"/>
      <w:r w:rsidR="008B4A6F" w:rsidRPr="00A41020">
        <w:rPr>
          <w:spacing w:val="-2"/>
          <w:szCs w:val="28"/>
        </w:rPr>
        <w:t>điều</w:t>
      </w:r>
      <w:proofErr w:type="spellEnd"/>
      <w:r w:rsidR="008B4A6F" w:rsidRPr="00A41020">
        <w:rPr>
          <w:spacing w:val="-2"/>
          <w:szCs w:val="28"/>
        </w:rPr>
        <w:t xml:space="preserve"> </w:t>
      </w:r>
      <w:proofErr w:type="spellStart"/>
      <w:r w:rsidR="008B4A6F" w:rsidRPr="00A41020">
        <w:rPr>
          <w:spacing w:val="-2"/>
          <w:szCs w:val="28"/>
        </w:rPr>
        <w:t>khiển</w:t>
      </w:r>
      <w:proofErr w:type="spellEnd"/>
      <w:r w:rsidR="008B4A6F" w:rsidRPr="00A41020">
        <w:rPr>
          <w:spacing w:val="-2"/>
          <w:szCs w:val="28"/>
        </w:rPr>
        <w:t xml:space="preserve">, </w:t>
      </w:r>
      <w:proofErr w:type="spellStart"/>
      <w:r w:rsidR="008B4A6F" w:rsidRPr="00A41020">
        <w:rPr>
          <w:spacing w:val="-2"/>
          <w:szCs w:val="28"/>
        </w:rPr>
        <w:t>người</w:t>
      </w:r>
      <w:proofErr w:type="spellEnd"/>
      <w:r w:rsidR="008B4A6F" w:rsidRPr="00A41020">
        <w:rPr>
          <w:spacing w:val="-2"/>
          <w:szCs w:val="28"/>
        </w:rPr>
        <w:t xml:space="preserve"> </w:t>
      </w:r>
      <w:proofErr w:type="spellStart"/>
      <w:r w:rsidR="008B4A6F" w:rsidRPr="00A41020">
        <w:rPr>
          <w:spacing w:val="-2"/>
          <w:szCs w:val="28"/>
        </w:rPr>
        <w:t>được</w:t>
      </w:r>
      <w:proofErr w:type="spellEnd"/>
      <w:r w:rsidR="008B4A6F" w:rsidRPr="00A41020">
        <w:rPr>
          <w:spacing w:val="-2"/>
          <w:szCs w:val="28"/>
        </w:rPr>
        <w:t xml:space="preserve"> </w:t>
      </w:r>
      <w:proofErr w:type="spellStart"/>
      <w:r w:rsidR="008B4A6F" w:rsidRPr="00A41020">
        <w:rPr>
          <w:spacing w:val="-2"/>
          <w:szCs w:val="28"/>
        </w:rPr>
        <w:t>chở</w:t>
      </w:r>
      <w:proofErr w:type="spellEnd"/>
      <w:r w:rsidR="008B4A6F" w:rsidRPr="00A41020">
        <w:rPr>
          <w:spacing w:val="-2"/>
          <w:szCs w:val="28"/>
        </w:rPr>
        <w:t xml:space="preserve">, </w:t>
      </w:r>
      <w:proofErr w:type="spellStart"/>
      <w:r w:rsidR="008B4A6F" w:rsidRPr="00A41020">
        <w:rPr>
          <w:spacing w:val="-2"/>
          <w:szCs w:val="28"/>
        </w:rPr>
        <w:t>hàng</w:t>
      </w:r>
      <w:proofErr w:type="spellEnd"/>
      <w:r w:rsidR="008B4A6F" w:rsidRPr="00A41020">
        <w:rPr>
          <w:spacing w:val="-2"/>
          <w:szCs w:val="28"/>
        </w:rPr>
        <w:t xml:space="preserve"> </w:t>
      </w:r>
      <w:proofErr w:type="spellStart"/>
      <w:r w:rsidR="008B4A6F" w:rsidRPr="00A41020">
        <w:rPr>
          <w:spacing w:val="-2"/>
          <w:szCs w:val="28"/>
        </w:rPr>
        <w:t>hoá</w:t>
      </w:r>
      <w:proofErr w:type="spellEnd"/>
      <w:r w:rsidR="008B4A6F" w:rsidRPr="00A41020">
        <w:rPr>
          <w:spacing w:val="-2"/>
          <w:szCs w:val="28"/>
        </w:rPr>
        <w:t xml:space="preserve"> </w:t>
      </w:r>
      <w:proofErr w:type="spellStart"/>
      <w:r w:rsidR="008B4A6F" w:rsidRPr="00A41020">
        <w:rPr>
          <w:spacing w:val="-2"/>
          <w:szCs w:val="28"/>
        </w:rPr>
        <w:t>xếp</w:t>
      </w:r>
      <w:proofErr w:type="spellEnd"/>
      <w:r w:rsidR="008B4A6F" w:rsidRPr="00A41020">
        <w:rPr>
          <w:spacing w:val="-2"/>
          <w:szCs w:val="28"/>
        </w:rPr>
        <w:t xml:space="preserve"> </w:t>
      </w:r>
      <w:proofErr w:type="spellStart"/>
      <w:r w:rsidR="008B4A6F" w:rsidRPr="00A41020">
        <w:rPr>
          <w:spacing w:val="-2"/>
          <w:szCs w:val="28"/>
        </w:rPr>
        <w:t>trên</w:t>
      </w:r>
      <w:proofErr w:type="spellEnd"/>
      <w:r w:rsidR="008B4A6F" w:rsidRPr="00A41020">
        <w:rPr>
          <w:spacing w:val="-2"/>
          <w:szCs w:val="28"/>
        </w:rPr>
        <w:t xml:space="preserve"> </w:t>
      </w:r>
      <w:proofErr w:type="spellStart"/>
      <w:r w:rsidR="008B4A6F" w:rsidRPr="00A41020">
        <w:rPr>
          <w:spacing w:val="-2"/>
          <w:szCs w:val="28"/>
        </w:rPr>
        <w:t>xe</w:t>
      </w:r>
      <w:proofErr w:type="spellEnd"/>
      <w:r w:rsidR="008B4A6F" w:rsidRPr="00A41020">
        <w:rPr>
          <w:spacing w:val="-2"/>
          <w:szCs w:val="28"/>
        </w:rPr>
        <w:t xml:space="preserve"> </w:t>
      </w:r>
      <w:proofErr w:type="spellStart"/>
      <w:r w:rsidR="008B4A6F" w:rsidRPr="00A41020">
        <w:rPr>
          <w:spacing w:val="-2"/>
          <w:szCs w:val="28"/>
        </w:rPr>
        <w:t>thô</w:t>
      </w:r>
      <w:proofErr w:type="spellEnd"/>
      <w:r w:rsidR="008B4A6F" w:rsidRPr="00A41020">
        <w:rPr>
          <w:spacing w:val="-2"/>
          <w:szCs w:val="28"/>
        </w:rPr>
        <w:t xml:space="preserve"> </w:t>
      </w:r>
      <w:proofErr w:type="spellStart"/>
      <w:r w:rsidR="008B4A6F" w:rsidRPr="00A41020">
        <w:rPr>
          <w:spacing w:val="-2"/>
          <w:szCs w:val="28"/>
        </w:rPr>
        <w:t>sơ</w:t>
      </w:r>
      <w:proofErr w:type="spellEnd"/>
      <w:r w:rsidR="008B4A6F" w:rsidRPr="00A41020">
        <w:rPr>
          <w:spacing w:val="-2"/>
          <w:szCs w:val="28"/>
        </w:rPr>
        <w:t xml:space="preserve">; </w:t>
      </w:r>
      <w:proofErr w:type="spellStart"/>
      <w:r w:rsidR="008B4A6F" w:rsidRPr="00A41020">
        <w:rPr>
          <w:spacing w:val="-2"/>
          <w:szCs w:val="28"/>
        </w:rPr>
        <w:t>người</w:t>
      </w:r>
      <w:proofErr w:type="spellEnd"/>
      <w:r w:rsidR="008B4A6F" w:rsidRPr="00A41020">
        <w:rPr>
          <w:spacing w:val="-2"/>
          <w:szCs w:val="28"/>
        </w:rPr>
        <w:t xml:space="preserve"> </w:t>
      </w:r>
      <w:proofErr w:type="spellStart"/>
      <w:r w:rsidR="008B4A6F" w:rsidRPr="00A41020">
        <w:rPr>
          <w:spacing w:val="-2"/>
          <w:szCs w:val="28"/>
        </w:rPr>
        <w:t>điều</w:t>
      </w:r>
      <w:proofErr w:type="spellEnd"/>
      <w:r w:rsidR="008B4A6F" w:rsidRPr="00A41020">
        <w:rPr>
          <w:spacing w:val="-2"/>
          <w:szCs w:val="28"/>
        </w:rPr>
        <w:t xml:space="preserve"> </w:t>
      </w:r>
      <w:proofErr w:type="spellStart"/>
      <w:r w:rsidR="008B4A6F" w:rsidRPr="00A41020">
        <w:rPr>
          <w:spacing w:val="-2"/>
          <w:szCs w:val="28"/>
        </w:rPr>
        <w:t>khiển</w:t>
      </w:r>
      <w:proofErr w:type="spellEnd"/>
      <w:r w:rsidR="008B4A6F" w:rsidRPr="00A41020">
        <w:rPr>
          <w:spacing w:val="-2"/>
          <w:szCs w:val="28"/>
        </w:rPr>
        <w:t xml:space="preserve">, </w:t>
      </w:r>
      <w:proofErr w:type="spellStart"/>
      <w:r w:rsidR="008B4A6F" w:rsidRPr="00A41020">
        <w:rPr>
          <w:spacing w:val="-2"/>
          <w:szCs w:val="28"/>
        </w:rPr>
        <w:t>dẫn</w:t>
      </w:r>
      <w:proofErr w:type="spellEnd"/>
      <w:r w:rsidR="008B4A6F" w:rsidRPr="00A41020">
        <w:rPr>
          <w:spacing w:val="-2"/>
          <w:szCs w:val="28"/>
        </w:rPr>
        <w:t xml:space="preserve"> </w:t>
      </w:r>
      <w:proofErr w:type="spellStart"/>
      <w:r w:rsidR="008B4A6F" w:rsidRPr="00A41020">
        <w:rPr>
          <w:spacing w:val="-2"/>
          <w:szCs w:val="28"/>
        </w:rPr>
        <w:t>dắt</w:t>
      </w:r>
      <w:proofErr w:type="spellEnd"/>
      <w:r w:rsidR="008B4A6F" w:rsidRPr="00A41020">
        <w:rPr>
          <w:spacing w:val="-2"/>
          <w:szCs w:val="28"/>
        </w:rPr>
        <w:t xml:space="preserve"> </w:t>
      </w:r>
      <w:proofErr w:type="spellStart"/>
      <w:r w:rsidR="008B4A6F" w:rsidRPr="00A41020">
        <w:rPr>
          <w:spacing w:val="-2"/>
          <w:szCs w:val="28"/>
        </w:rPr>
        <w:t>vật</w:t>
      </w:r>
      <w:proofErr w:type="spellEnd"/>
      <w:r w:rsidR="008B4A6F" w:rsidRPr="00A41020">
        <w:rPr>
          <w:spacing w:val="-2"/>
          <w:szCs w:val="28"/>
        </w:rPr>
        <w:t xml:space="preserve"> </w:t>
      </w:r>
      <w:proofErr w:type="spellStart"/>
      <w:r w:rsidR="008B4A6F" w:rsidRPr="00A41020">
        <w:rPr>
          <w:spacing w:val="-2"/>
          <w:szCs w:val="28"/>
        </w:rPr>
        <w:t>nuôi</w:t>
      </w:r>
      <w:proofErr w:type="spellEnd"/>
      <w:r w:rsidR="008B4A6F" w:rsidRPr="00A41020">
        <w:rPr>
          <w:spacing w:val="-2"/>
          <w:szCs w:val="28"/>
        </w:rPr>
        <w:t xml:space="preserve">, </w:t>
      </w:r>
      <w:proofErr w:type="spellStart"/>
      <w:r w:rsidR="008B4A6F" w:rsidRPr="00A41020">
        <w:rPr>
          <w:spacing w:val="-2"/>
          <w:szCs w:val="28"/>
        </w:rPr>
        <w:t>điều</w:t>
      </w:r>
      <w:proofErr w:type="spellEnd"/>
      <w:r w:rsidR="008B4A6F" w:rsidRPr="00A41020">
        <w:rPr>
          <w:spacing w:val="-2"/>
          <w:szCs w:val="28"/>
        </w:rPr>
        <w:t xml:space="preserve"> </w:t>
      </w:r>
      <w:proofErr w:type="spellStart"/>
      <w:r w:rsidR="008B4A6F" w:rsidRPr="00A41020">
        <w:rPr>
          <w:spacing w:val="-2"/>
          <w:szCs w:val="28"/>
        </w:rPr>
        <w:t>khiển</w:t>
      </w:r>
      <w:proofErr w:type="spellEnd"/>
      <w:r w:rsidR="008B4A6F" w:rsidRPr="00A41020">
        <w:rPr>
          <w:spacing w:val="-2"/>
          <w:szCs w:val="28"/>
        </w:rPr>
        <w:t xml:space="preserve"> </w:t>
      </w:r>
      <w:proofErr w:type="spellStart"/>
      <w:r w:rsidR="008B4A6F" w:rsidRPr="00A41020">
        <w:rPr>
          <w:spacing w:val="-2"/>
          <w:szCs w:val="28"/>
        </w:rPr>
        <w:t>xe</w:t>
      </w:r>
      <w:proofErr w:type="spellEnd"/>
      <w:r w:rsidR="008B4A6F" w:rsidRPr="00A41020">
        <w:rPr>
          <w:spacing w:val="-2"/>
          <w:szCs w:val="28"/>
        </w:rPr>
        <w:t xml:space="preserve"> </w:t>
      </w:r>
      <w:proofErr w:type="spellStart"/>
      <w:r w:rsidR="008B4A6F" w:rsidRPr="00A41020">
        <w:rPr>
          <w:spacing w:val="-2"/>
          <w:szCs w:val="28"/>
        </w:rPr>
        <w:t>vật</w:t>
      </w:r>
      <w:proofErr w:type="spellEnd"/>
      <w:r w:rsidR="008B4A6F" w:rsidRPr="00A41020">
        <w:rPr>
          <w:spacing w:val="-2"/>
          <w:szCs w:val="28"/>
        </w:rPr>
        <w:t xml:space="preserve"> </w:t>
      </w:r>
      <w:proofErr w:type="spellStart"/>
      <w:r w:rsidR="008B4A6F" w:rsidRPr="00A41020">
        <w:rPr>
          <w:spacing w:val="-2"/>
          <w:szCs w:val="28"/>
        </w:rPr>
        <w:t>nuôi</w:t>
      </w:r>
      <w:proofErr w:type="spellEnd"/>
      <w:r w:rsidR="008B4A6F" w:rsidRPr="00A41020">
        <w:rPr>
          <w:spacing w:val="-2"/>
          <w:szCs w:val="28"/>
        </w:rPr>
        <w:t xml:space="preserve"> </w:t>
      </w:r>
      <w:proofErr w:type="spellStart"/>
      <w:r w:rsidR="008B4A6F" w:rsidRPr="00A41020">
        <w:rPr>
          <w:spacing w:val="-2"/>
          <w:szCs w:val="28"/>
        </w:rPr>
        <w:t>kéo</w:t>
      </w:r>
      <w:proofErr w:type="spellEnd"/>
      <w:r w:rsidR="008B4A6F" w:rsidRPr="00A41020">
        <w:rPr>
          <w:spacing w:val="-2"/>
          <w:szCs w:val="28"/>
        </w:rPr>
        <w:t xml:space="preserve"> </w:t>
      </w:r>
      <w:proofErr w:type="spellStart"/>
      <w:r w:rsidR="008B4A6F" w:rsidRPr="00A41020">
        <w:rPr>
          <w:spacing w:val="-2"/>
          <w:szCs w:val="28"/>
        </w:rPr>
        <w:t>đi</w:t>
      </w:r>
      <w:proofErr w:type="spellEnd"/>
      <w:r w:rsidR="008B4A6F" w:rsidRPr="00A41020">
        <w:rPr>
          <w:spacing w:val="-2"/>
          <w:szCs w:val="28"/>
        </w:rPr>
        <w:t xml:space="preserve"> </w:t>
      </w:r>
      <w:proofErr w:type="spellStart"/>
      <w:r w:rsidR="008B4A6F" w:rsidRPr="00A41020">
        <w:rPr>
          <w:spacing w:val="-2"/>
          <w:szCs w:val="28"/>
        </w:rPr>
        <w:t>trên</w:t>
      </w:r>
      <w:proofErr w:type="spellEnd"/>
      <w:r w:rsidR="008B4A6F" w:rsidRPr="00A41020">
        <w:rPr>
          <w:spacing w:val="-2"/>
          <w:szCs w:val="28"/>
        </w:rPr>
        <w:t xml:space="preserve"> </w:t>
      </w:r>
      <w:proofErr w:type="spellStart"/>
      <w:r w:rsidR="008B4A6F" w:rsidRPr="00A41020">
        <w:rPr>
          <w:spacing w:val="-2"/>
          <w:szCs w:val="28"/>
        </w:rPr>
        <w:t>đường</w:t>
      </w:r>
      <w:proofErr w:type="spellEnd"/>
      <w:r w:rsidR="008B4A6F" w:rsidRPr="00A41020">
        <w:rPr>
          <w:spacing w:val="-2"/>
          <w:szCs w:val="28"/>
        </w:rPr>
        <w:t xml:space="preserve"> </w:t>
      </w:r>
      <w:proofErr w:type="spellStart"/>
      <w:r w:rsidR="008B4A6F" w:rsidRPr="00A41020">
        <w:rPr>
          <w:spacing w:val="-2"/>
          <w:szCs w:val="28"/>
        </w:rPr>
        <w:t>bộ</w:t>
      </w:r>
      <w:proofErr w:type="spellEnd"/>
      <w:r w:rsidR="008B4A6F" w:rsidRPr="00A41020">
        <w:rPr>
          <w:spacing w:val="-2"/>
          <w:szCs w:val="28"/>
        </w:rPr>
        <w:t>;</w:t>
      </w:r>
      <w:r w:rsidRPr="00A41020">
        <w:rPr>
          <w:spacing w:val="-2"/>
          <w:szCs w:val="28"/>
        </w:rPr>
        <w:t xml:space="preserve"> </w:t>
      </w:r>
      <w:proofErr w:type="spellStart"/>
      <w:r w:rsidR="008B4A6F" w:rsidRPr="00A41020">
        <w:rPr>
          <w:spacing w:val="-2"/>
          <w:szCs w:val="28"/>
        </w:rPr>
        <w:t>người</w:t>
      </w:r>
      <w:proofErr w:type="spellEnd"/>
      <w:r w:rsidR="008B4A6F" w:rsidRPr="00A41020">
        <w:rPr>
          <w:spacing w:val="-2"/>
          <w:szCs w:val="28"/>
        </w:rPr>
        <w:t xml:space="preserve"> </w:t>
      </w:r>
      <w:proofErr w:type="spellStart"/>
      <w:r w:rsidR="008B4A6F" w:rsidRPr="00A41020">
        <w:rPr>
          <w:spacing w:val="-2"/>
          <w:szCs w:val="28"/>
        </w:rPr>
        <w:t>lái</w:t>
      </w:r>
      <w:proofErr w:type="spellEnd"/>
      <w:r w:rsidR="008B4A6F" w:rsidRPr="00A41020">
        <w:rPr>
          <w:spacing w:val="-2"/>
          <w:szCs w:val="28"/>
        </w:rPr>
        <w:t xml:space="preserve"> </w:t>
      </w:r>
      <w:proofErr w:type="spellStart"/>
      <w:r w:rsidR="008B4A6F" w:rsidRPr="00A41020">
        <w:rPr>
          <w:spacing w:val="-2"/>
          <w:szCs w:val="28"/>
        </w:rPr>
        <w:t>xe</w:t>
      </w:r>
      <w:proofErr w:type="spellEnd"/>
      <w:r w:rsidR="008B4A6F" w:rsidRPr="00A41020">
        <w:rPr>
          <w:spacing w:val="-2"/>
          <w:szCs w:val="28"/>
        </w:rPr>
        <w:t xml:space="preserve">, </w:t>
      </w:r>
      <w:proofErr w:type="spellStart"/>
      <w:r w:rsidR="008B4A6F" w:rsidRPr="00A41020">
        <w:rPr>
          <w:spacing w:val="-2"/>
          <w:szCs w:val="28"/>
        </w:rPr>
        <w:t>người</w:t>
      </w:r>
      <w:proofErr w:type="spellEnd"/>
      <w:r w:rsidR="008B4A6F" w:rsidRPr="00A41020">
        <w:rPr>
          <w:spacing w:val="-2"/>
          <w:szCs w:val="28"/>
        </w:rPr>
        <w:t xml:space="preserve"> </w:t>
      </w:r>
      <w:proofErr w:type="spellStart"/>
      <w:r w:rsidR="008B4A6F" w:rsidRPr="00A41020">
        <w:rPr>
          <w:spacing w:val="-2"/>
          <w:szCs w:val="28"/>
        </w:rPr>
        <w:t>được</w:t>
      </w:r>
      <w:proofErr w:type="spellEnd"/>
      <w:r w:rsidR="008B4A6F" w:rsidRPr="00A41020">
        <w:rPr>
          <w:spacing w:val="-2"/>
          <w:szCs w:val="28"/>
        </w:rPr>
        <w:t xml:space="preserve"> </w:t>
      </w:r>
      <w:proofErr w:type="spellStart"/>
      <w:r w:rsidR="008B4A6F" w:rsidRPr="00A41020">
        <w:rPr>
          <w:spacing w:val="-2"/>
          <w:szCs w:val="28"/>
        </w:rPr>
        <w:t>chở</w:t>
      </w:r>
      <w:proofErr w:type="spellEnd"/>
      <w:r w:rsidRPr="00A41020">
        <w:rPr>
          <w:spacing w:val="-2"/>
          <w:szCs w:val="28"/>
        </w:rPr>
        <w:t xml:space="preserve"> </w:t>
      </w:r>
      <w:proofErr w:type="spellStart"/>
      <w:r w:rsidRPr="00A41020">
        <w:rPr>
          <w:spacing w:val="-2"/>
          <w:szCs w:val="28"/>
        </w:rPr>
        <w:t>trên</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w:t>
      </w:r>
      <w:proofErr w:type="spellStart"/>
      <w:r w:rsidRPr="00A41020">
        <w:rPr>
          <w:spacing w:val="-2"/>
          <w:szCs w:val="28"/>
        </w:rPr>
        <w:t>mô</w:t>
      </w:r>
      <w:proofErr w:type="spellEnd"/>
      <w:r w:rsidRPr="00A41020">
        <w:rPr>
          <w:spacing w:val="-2"/>
          <w:szCs w:val="28"/>
        </w:rPr>
        <w:t xml:space="preserve"> </w:t>
      </w:r>
      <w:proofErr w:type="spellStart"/>
      <w:r w:rsidRPr="00A41020">
        <w:rPr>
          <w:spacing w:val="-2"/>
          <w:szCs w:val="28"/>
        </w:rPr>
        <w:t>tô</w:t>
      </w:r>
      <w:proofErr w:type="spellEnd"/>
      <w:r w:rsidRPr="00A41020">
        <w:rPr>
          <w:spacing w:val="-2"/>
          <w:szCs w:val="28"/>
        </w:rPr>
        <w:t xml:space="preserve">, </w:t>
      </w:r>
      <w:proofErr w:type="spellStart"/>
      <w:r w:rsidRPr="00A41020">
        <w:rPr>
          <w:spacing w:val="-2"/>
          <w:szCs w:val="28"/>
        </w:rPr>
        <w:t>xe</w:t>
      </w:r>
      <w:proofErr w:type="spellEnd"/>
      <w:r w:rsidRPr="00A41020">
        <w:rPr>
          <w:spacing w:val="-2"/>
          <w:szCs w:val="28"/>
        </w:rPr>
        <w:t xml:space="preserve"> </w:t>
      </w:r>
      <w:proofErr w:type="spellStart"/>
      <w:r w:rsidRPr="00A41020">
        <w:rPr>
          <w:spacing w:val="-2"/>
          <w:szCs w:val="28"/>
        </w:rPr>
        <w:t>gắn</w:t>
      </w:r>
      <w:proofErr w:type="spellEnd"/>
      <w:r w:rsidRPr="00A41020">
        <w:rPr>
          <w:spacing w:val="-2"/>
          <w:szCs w:val="28"/>
        </w:rPr>
        <w:t xml:space="preserve"> </w:t>
      </w:r>
      <w:proofErr w:type="spellStart"/>
      <w:r w:rsidRPr="00A41020">
        <w:rPr>
          <w:spacing w:val="-2"/>
          <w:szCs w:val="28"/>
        </w:rPr>
        <w:t>máy</w:t>
      </w:r>
      <w:proofErr w:type="spellEnd"/>
      <w:r w:rsidRPr="00A41020">
        <w:rPr>
          <w:spacing w:val="-2"/>
          <w:szCs w:val="28"/>
        </w:rPr>
        <w:t>.</w:t>
      </w:r>
    </w:p>
    <w:p w14:paraId="20A62463" w14:textId="3A1F51AD" w:rsidR="00F70B31" w:rsidRPr="008628ED" w:rsidRDefault="00C91D5C" w:rsidP="00A41020">
      <w:pPr>
        <w:spacing w:before="80" w:after="80"/>
        <w:ind w:firstLine="432"/>
        <w:jc w:val="both"/>
        <w:rPr>
          <w:szCs w:val="28"/>
          <w:lang w:val="vi-VN"/>
        </w:rPr>
      </w:pPr>
      <w:r w:rsidRPr="00C91D5C">
        <w:rPr>
          <w:rFonts w:eastAsia="Calibri"/>
          <w:szCs w:val="28"/>
          <w:lang w:val="vi-VN"/>
        </w:rPr>
        <w:t xml:space="preserve"> </w:t>
      </w:r>
      <w:bookmarkStart w:id="0" w:name="_Hlk160481964"/>
      <w:r w:rsidR="0030106A" w:rsidRPr="008628ED">
        <w:rPr>
          <w:spacing w:val="-2"/>
          <w:szCs w:val="28"/>
          <w:lang w:val="vi-VN"/>
        </w:rPr>
        <w:t>Khoản 3 Điều 10 sửa đổi, bổ sung một số nội dung có liên quan đến an toàn cho trẻ em khi ngồi trên xe ô tô</w:t>
      </w:r>
      <w:r w:rsidR="002314CD" w:rsidRPr="008628ED">
        <w:rPr>
          <w:spacing w:val="-2"/>
          <w:szCs w:val="28"/>
          <w:lang w:val="vi-VN"/>
        </w:rPr>
        <w:t>, ưu tiên trợ giúp khi x</w:t>
      </w:r>
      <w:r w:rsidR="007D4A39" w:rsidRPr="008628ED">
        <w:rPr>
          <w:spacing w:val="-2"/>
          <w:szCs w:val="28"/>
          <w:lang w:val="vi-VN"/>
        </w:rPr>
        <w:t>ảy</w:t>
      </w:r>
      <w:r w:rsidR="002314CD" w:rsidRPr="008628ED">
        <w:rPr>
          <w:spacing w:val="-2"/>
          <w:szCs w:val="28"/>
          <w:lang w:val="vi-VN"/>
        </w:rPr>
        <w:t xml:space="preserve"> ra TNGT đối với nhóm yếu thế, kể cả trẻ em; tham khảo kinh nghiệm quốc tế để quy định về việc sử dụng thiết bị an toàn cho trẻ em được chở trên ô tô</w:t>
      </w:r>
      <w:r w:rsidR="00A37D77" w:rsidRPr="008628ED">
        <w:rPr>
          <w:spacing w:val="-2"/>
          <w:szCs w:val="28"/>
          <w:lang w:val="vi-VN"/>
        </w:rPr>
        <w:t>; đề nghị có lộ trình thực hiện việc sử d</w:t>
      </w:r>
      <w:r w:rsidR="007D4A39" w:rsidRPr="008628ED">
        <w:rPr>
          <w:spacing w:val="-2"/>
          <w:szCs w:val="28"/>
          <w:lang w:val="vi-VN"/>
        </w:rPr>
        <w:t>ụng</w:t>
      </w:r>
      <w:r w:rsidR="00A37D77" w:rsidRPr="008628ED">
        <w:rPr>
          <w:spacing w:val="-2"/>
          <w:szCs w:val="28"/>
          <w:lang w:val="vi-VN"/>
        </w:rPr>
        <w:t xml:space="preserve"> thiết bị an toàn </w:t>
      </w:r>
      <w:r w:rsidR="007D4A39" w:rsidRPr="008628ED">
        <w:rPr>
          <w:spacing w:val="-2"/>
          <w:szCs w:val="28"/>
          <w:lang w:val="vi-VN"/>
        </w:rPr>
        <w:t>ch</w:t>
      </w:r>
      <w:r w:rsidR="00A37D77" w:rsidRPr="008628ED">
        <w:rPr>
          <w:spacing w:val="-2"/>
          <w:szCs w:val="28"/>
          <w:lang w:val="vi-VN"/>
        </w:rPr>
        <w:t>o trẻ em</w:t>
      </w:r>
      <w:r w:rsidR="0030106A" w:rsidRPr="008628ED">
        <w:rPr>
          <w:spacing w:val="-2"/>
          <w:szCs w:val="28"/>
          <w:lang w:val="vi-VN"/>
        </w:rPr>
        <w:t xml:space="preserve">: </w:t>
      </w:r>
      <w:bookmarkEnd w:id="0"/>
      <w:r w:rsidR="00F70B31" w:rsidRPr="008628ED">
        <w:rPr>
          <w:i/>
          <w:iCs/>
          <w:szCs w:val="28"/>
          <w:lang w:val="vi-VN"/>
        </w:rPr>
        <w:t>“Người lái xe phải hướng dẫn, sử dụng thiết bị an toàn phù hợp cho trẻ em dưới 10 tuổi và chiều cao dưới 1,35 mét được chở trên xe ô tô khi không có người lớn ngồi cùng, trừ xe ô tô kinh doanh vận tải hành khách theo quy định của pháp luật đường bộ”</w:t>
      </w:r>
      <w:r w:rsidR="00F70B31" w:rsidRPr="008628ED">
        <w:rPr>
          <w:szCs w:val="28"/>
          <w:lang w:val="vi-VN"/>
        </w:rPr>
        <w:t xml:space="preserve">. </w:t>
      </w:r>
    </w:p>
    <w:p w14:paraId="29847F0D" w14:textId="6FE433DA" w:rsidR="00D23444" w:rsidRPr="008628ED" w:rsidRDefault="00D23444" w:rsidP="00A41020">
      <w:pPr>
        <w:spacing w:before="80" w:after="80"/>
        <w:ind w:firstLine="432"/>
        <w:jc w:val="both"/>
        <w:rPr>
          <w:b/>
          <w:szCs w:val="28"/>
          <w:lang w:val="vi-VN"/>
        </w:rPr>
      </w:pPr>
      <w:r w:rsidRPr="008628ED">
        <w:rPr>
          <w:b/>
          <w:szCs w:val="28"/>
          <w:lang w:val="vi-VN"/>
        </w:rPr>
        <w:t xml:space="preserve">3. Chương III. Phương tiện giao thông đường bộ </w:t>
      </w:r>
    </w:p>
    <w:p w14:paraId="5B0AE465" w14:textId="4D472903" w:rsidR="004325A3" w:rsidRPr="00A41020" w:rsidRDefault="008D2DCF" w:rsidP="00A41020">
      <w:pPr>
        <w:spacing w:before="80" w:after="80"/>
        <w:ind w:firstLine="432"/>
        <w:jc w:val="both"/>
        <w:rPr>
          <w:bCs/>
          <w:iCs/>
          <w:szCs w:val="28"/>
          <w:lang w:val="vi-VN"/>
        </w:rPr>
      </w:pPr>
      <w:r w:rsidRPr="008628ED">
        <w:rPr>
          <w:szCs w:val="28"/>
          <w:lang w:val="vi-VN"/>
        </w:rPr>
        <w:t>Gồm 2</w:t>
      </w:r>
      <w:r w:rsidR="00E94FC4" w:rsidRPr="008628ED">
        <w:rPr>
          <w:szCs w:val="28"/>
          <w:lang w:val="vi-VN"/>
        </w:rPr>
        <w:t>1</w:t>
      </w:r>
      <w:r w:rsidR="00D23444" w:rsidRPr="008628ED">
        <w:rPr>
          <w:szCs w:val="28"/>
          <w:lang w:val="vi-VN"/>
        </w:rPr>
        <w:t xml:space="preserve"> điều, </w:t>
      </w:r>
      <w:r w:rsidR="00041CB7" w:rsidRPr="008628ED">
        <w:rPr>
          <w:szCs w:val="28"/>
          <w:lang w:val="vi-VN"/>
        </w:rPr>
        <w:t>từ Điều 34 đến Điều 54</w:t>
      </w:r>
      <w:r w:rsidR="00D23444" w:rsidRPr="008628ED">
        <w:rPr>
          <w:szCs w:val="28"/>
          <w:lang w:val="vi-VN"/>
        </w:rPr>
        <w:t xml:space="preserve">, quy định về: </w:t>
      </w:r>
      <w:r w:rsidR="008B4A6F" w:rsidRPr="00A41020">
        <w:rPr>
          <w:szCs w:val="28"/>
          <w:lang w:val="vi-VN"/>
        </w:rPr>
        <w:t>phân loại phương tiện</w:t>
      </w:r>
      <w:r w:rsidR="00D23444" w:rsidRPr="008628ED">
        <w:rPr>
          <w:szCs w:val="28"/>
          <w:lang w:val="vi-VN"/>
        </w:rPr>
        <w:t xml:space="preserve"> giao thông đường bộ; </w:t>
      </w:r>
      <w:r w:rsidR="004325A3" w:rsidRPr="00A41020">
        <w:rPr>
          <w:szCs w:val="28"/>
          <w:lang w:val="vi-VN"/>
        </w:rPr>
        <w:t xml:space="preserve">điều kiện phương tiện </w:t>
      </w:r>
      <w:r w:rsidR="00D23444" w:rsidRPr="008628ED">
        <w:rPr>
          <w:szCs w:val="28"/>
          <w:lang w:val="vi-VN"/>
        </w:rPr>
        <w:t>tham gia giao thông đường bộ;</w:t>
      </w:r>
      <w:r w:rsidR="004325A3" w:rsidRPr="00A41020">
        <w:rPr>
          <w:szCs w:val="28"/>
          <w:lang w:val="vi-VN"/>
        </w:rPr>
        <w:t xml:space="preserve"> đấu giá biển số xe; quản lý, cấp, thu hồi chứng nhận đăng ký xe và biển số xe cơ giới, xe máy chuyên dùng tham gia giao thông đường bộ; niên hạn sử dụng của xe cơ giới;</w:t>
      </w:r>
      <w:r w:rsidR="00D23444" w:rsidRPr="008628ED">
        <w:rPr>
          <w:szCs w:val="28"/>
          <w:lang w:val="vi-VN"/>
        </w:rPr>
        <w:t xml:space="preserve"> bảo đảm chất lượng an toàn kỹ thuật và bảo vệ môi trường của xe cơ giới, </w:t>
      </w:r>
      <w:r w:rsidR="00D23444" w:rsidRPr="008628ED">
        <w:rPr>
          <w:szCs w:val="28"/>
          <w:lang w:val="vi-VN"/>
        </w:rPr>
        <w:lastRenderedPageBreak/>
        <w:t>xe máy chuyên dùng, phụ tùng xe cơ giới trong nhập khẩu và sản xuất, lắp ráp; bảo đảm an toàn kỹ thuật và bảo vệ môi trường của xe cơ giới, xe máy chuyên dùng tham gia giao thông đường bộ;</w:t>
      </w:r>
      <w:r w:rsidR="004325A3" w:rsidRPr="00A41020">
        <w:rPr>
          <w:szCs w:val="28"/>
          <w:lang w:val="vi-VN"/>
        </w:rPr>
        <w:t xml:space="preserve"> trách nhiệm của cơ sở đăng kiểm, chủ xe cơ giới, xe máy chuyên dùng và người điều khiển xe cơ giới, xe máy chuyên dùng;</w:t>
      </w:r>
      <w:r w:rsidR="00D23444" w:rsidRPr="008628ED">
        <w:rPr>
          <w:szCs w:val="28"/>
          <w:lang w:val="vi-VN"/>
        </w:rPr>
        <w:t xml:space="preserve"> </w:t>
      </w:r>
      <w:r w:rsidR="004325A3" w:rsidRPr="00A41020">
        <w:rPr>
          <w:szCs w:val="28"/>
          <w:lang w:val="vi-VN"/>
        </w:rPr>
        <w:t xml:space="preserve">bảo đảm trật tự, an toàn giao thông đối với phương tiện vận tải đường bộ trong đô thị; bảo đảm trật tự, an toàn giao thông đối với xe ô tô vận chuyển hành khách; bảo đảm trật tự, an toàn giao thông đối với xe ô tô chở học sinh, trẻ em mầm non; bảo đảm trật tự, an toàn giao thông trong vận chuyển hành khách, hàng hóa bằng </w:t>
      </w:r>
      <w:r w:rsidRPr="00A41020">
        <w:rPr>
          <w:szCs w:val="28"/>
          <w:lang w:val="vi-VN"/>
        </w:rPr>
        <w:t>xe mô tô, xe gắn máy, xe thô sơ; bảo đảm trật tự, an toàn giao thông đối với xe bốn bánh có gắn động cơ vận chuyển hành khách, hàng hóa; bảo đảm trật tự, an toàn giao thông đối với xe ô tô vận chuyển hàng hóa; bảo đảm trật tự, an toàn giao thông đối với phương tiện vận chuyển động vật sống, thực phẩm tươi sống; bảo đảm trật tự, an toàn giao thông đối với phương tiện vận chuyển hàng hóa nguy hiểm; bảo đảm trật tự, an toàn giao thông đối với xe quá khổ, xe quá tải trọng, xe bánh xích lưu hành trên đường bộ; bảo đảm trật tự, an toàn giao thông đối với xe vận chuyển hàng siêu trường, siêu trọng; bảo đảm trật tự, an toàn giao thông đối với xe cứu hộ giao thông đường bộ;</w:t>
      </w:r>
      <w:r w:rsidRPr="008628ED">
        <w:rPr>
          <w:b/>
          <w:bCs/>
          <w:iCs/>
          <w:szCs w:val="28"/>
          <w:lang w:val="vi-VN"/>
        </w:rPr>
        <w:t xml:space="preserve"> </w:t>
      </w:r>
      <w:r w:rsidRPr="008628ED">
        <w:rPr>
          <w:bCs/>
          <w:iCs/>
          <w:szCs w:val="28"/>
          <w:lang w:val="vi-VN"/>
        </w:rPr>
        <w:t>bảo đảm trật tự, an toàn giao thông đối với trường hợp xe ô tô của người nước ngoài đăng ký tại nước ngoài có tay lái ở bên phải tham gia giao thông tại Việt Nam; phương tiện giao thông cơ giới đường bộ nước ngoài do người nước ngoài đưa vào Việt Nam du lịch</w:t>
      </w:r>
      <w:r w:rsidRPr="00A41020">
        <w:rPr>
          <w:bCs/>
          <w:iCs/>
          <w:szCs w:val="28"/>
          <w:lang w:val="vi-VN"/>
        </w:rPr>
        <w:t>.</w:t>
      </w:r>
    </w:p>
    <w:p w14:paraId="1BCB4562" w14:textId="77777777" w:rsidR="00BC2D05" w:rsidRPr="008628ED" w:rsidRDefault="003753D6" w:rsidP="00BC2D05">
      <w:pPr>
        <w:spacing w:before="80" w:after="80"/>
        <w:ind w:firstLine="432"/>
        <w:jc w:val="both"/>
        <w:rPr>
          <w:iCs/>
          <w:szCs w:val="28"/>
          <w:shd w:val="clear" w:color="auto" w:fill="FFFFFF"/>
          <w:lang w:val="vi-VN"/>
        </w:rPr>
      </w:pPr>
      <w:r w:rsidRPr="008628ED">
        <w:rPr>
          <w:b/>
          <w:iCs/>
          <w:szCs w:val="28"/>
          <w:shd w:val="clear" w:color="auto" w:fill="FFFFFF"/>
          <w:lang w:val="vi-VN"/>
        </w:rPr>
        <w:t xml:space="preserve">Điều </w:t>
      </w:r>
      <w:r w:rsidR="00A727E7">
        <w:rPr>
          <w:b/>
          <w:bCs/>
          <w:noProof/>
          <w:szCs w:val="28"/>
          <w:lang w:val="vi-VN"/>
        </w:rPr>
        <w:t>37</w:t>
      </w:r>
      <w:r w:rsidR="00BC521B" w:rsidRPr="00A41020">
        <w:rPr>
          <w:b/>
          <w:iCs/>
          <w:szCs w:val="28"/>
          <w:shd w:val="clear" w:color="auto" w:fill="FFFFFF"/>
          <w:lang w:val="vi-VN"/>
        </w:rPr>
        <w:t xml:space="preserve"> Dự thảo Luật bổ sung mới nội dung</w:t>
      </w:r>
      <w:r w:rsidRPr="008628ED">
        <w:rPr>
          <w:b/>
          <w:iCs/>
          <w:szCs w:val="28"/>
          <w:shd w:val="clear" w:color="auto" w:fill="FFFFFF"/>
          <w:lang w:val="vi-VN"/>
        </w:rPr>
        <w:t xml:space="preserve"> về đấu giá biển số xe</w:t>
      </w:r>
      <w:r w:rsidRPr="00A41020">
        <w:rPr>
          <w:b/>
          <w:iCs/>
          <w:szCs w:val="28"/>
          <w:shd w:val="clear" w:color="auto" w:fill="FFFFFF"/>
          <w:lang w:val="vi-VN"/>
        </w:rPr>
        <w:t>:</w:t>
      </w:r>
    </w:p>
    <w:p w14:paraId="73EDEFEB" w14:textId="77777777" w:rsidR="00BC2D05" w:rsidRPr="008628ED" w:rsidRDefault="00337B06" w:rsidP="00BC2D05">
      <w:pPr>
        <w:spacing w:before="80" w:after="80"/>
        <w:ind w:firstLine="432"/>
        <w:jc w:val="both"/>
        <w:rPr>
          <w:iCs/>
          <w:szCs w:val="28"/>
          <w:shd w:val="clear" w:color="auto" w:fill="FFFFFF"/>
          <w:lang w:val="vi-VN"/>
        </w:rPr>
      </w:pPr>
      <w:r w:rsidRPr="008628ED">
        <w:rPr>
          <w:iCs/>
          <w:szCs w:val="28"/>
          <w:shd w:val="clear" w:color="auto" w:fill="FFFFFF"/>
          <w:lang w:val="vi-VN"/>
        </w:rPr>
        <w:t>1. Biển số xe đưa ra đấu giá là số biển số xe ô tô, xe mô tô, xe gắn máy được quy định tại điểm c và điểm d khoản 2 Điều 36 Luật này.</w:t>
      </w:r>
    </w:p>
    <w:p w14:paraId="68666CB3" w14:textId="77777777" w:rsidR="00BC2D05" w:rsidRPr="008628ED" w:rsidRDefault="00337B06" w:rsidP="00BC2D05">
      <w:pPr>
        <w:spacing w:before="80" w:after="80"/>
        <w:ind w:firstLine="432"/>
        <w:jc w:val="both"/>
        <w:rPr>
          <w:iCs/>
          <w:szCs w:val="28"/>
          <w:shd w:val="clear" w:color="auto" w:fill="FFFFFF"/>
          <w:lang w:val="vi-VN"/>
        </w:rPr>
      </w:pPr>
      <w:r w:rsidRPr="008628ED">
        <w:rPr>
          <w:bCs/>
          <w:iCs/>
          <w:szCs w:val="28"/>
          <w:shd w:val="clear" w:color="auto" w:fill="FFFFFF"/>
          <w:lang w:val="vi-VN"/>
        </w:rPr>
        <w:t xml:space="preserve">2. Giá khởi điểm của một biển số xe ô tô đưa ra đấu giá không thấp hơn 40 triệu; giá khởi điểm một biển số xe mô tô, xe gắn máy đưa ra đấu giá không thấp hơn 5 triệu. </w:t>
      </w:r>
      <w:r w:rsidRPr="008628ED">
        <w:rPr>
          <w:iCs/>
          <w:szCs w:val="28"/>
          <w:shd w:val="clear" w:color="auto" w:fill="FFFFFF"/>
          <w:lang w:val="vi-VN"/>
        </w:rPr>
        <w:t>Căn cứ điều kiện kinh tế xã hội trong từng thời kì, Chính phủ quyết định cụ thể giá khởi điểm của loại biển số xe đưa ra đấu giá.</w:t>
      </w:r>
    </w:p>
    <w:p w14:paraId="0D78B688" w14:textId="77777777" w:rsidR="00BC2D05" w:rsidRPr="008628ED" w:rsidRDefault="00337B06" w:rsidP="00BC2D05">
      <w:pPr>
        <w:spacing w:before="80" w:after="80"/>
        <w:ind w:firstLine="432"/>
        <w:jc w:val="both"/>
        <w:rPr>
          <w:iCs/>
          <w:spacing w:val="-8"/>
          <w:szCs w:val="28"/>
          <w:shd w:val="clear" w:color="auto" w:fill="FFFFFF"/>
          <w:lang w:val="vi-VN"/>
        </w:rPr>
      </w:pPr>
      <w:r w:rsidRPr="008628ED">
        <w:rPr>
          <w:iCs/>
          <w:spacing w:val="-8"/>
          <w:szCs w:val="28"/>
          <w:shd w:val="clear" w:color="auto" w:fill="FFFFFF"/>
          <w:lang w:val="vi-VN"/>
        </w:rPr>
        <w:t>3. Tiền đặt trước không thấp hơn giá khởi điểm của loại biển số xe đưa ra đấu giá.</w:t>
      </w:r>
    </w:p>
    <w:p w14:paraId="6C359810" w14:textId="77777777" w:rsidR="00BC2D05" w:rsidRPr="008628ED" w:rsidRDefault="00337B06" w:rsidP="00BC2D05">
      <w:pPr>
        <w:spacing w:before="80" w:after="80"/>
        <w:ind w:firstLine="432"/>
        <w:jc w:val="both"/>
        <w:rPr>
          <w:iCs/>
          <w:szCs w:val="28"/>
          <w:shd w:val="clear" w:color="auto" w:fill="FFFFFF"/>
          <w:lang w:val="vi-VN"/>
        </w:rPr>
      </w:pPr>
      <w:r w:rsidRPr="008628ED">
        <w:rPr>
          <w:iCs/>
          <w:szCs w:val="28"/>
          <w:shd w:val="clear" w:color="auto" w:fill="FFFFFF"/>
          <w:lang w:val="vi-VN"/>
        </w:rPr>
        <w:t xml:space="preserve">4. Bước giá bằng 10% giá khởi điểm. </w:t>
      </w:r>
    </w:p>
    <w:p w14:paraId="29172128" w14:textId="77777777" w:rsidR="00BC2D05" w:rsidRPr="008628ED" w:rsidRDefault="00337B06" w:rsidP="00BC2D05">
      <w:pPr>
        <w:spacing w:before="80" w:after="80"/>
        <w:ind w:firstLine="432"/>
        <w:jc w:val="both"/>
        <w:rPr>
          <w:iCs/>
          <w:szCs w:val="28"/>
          <w:shd w:val="clear" w:color="auto" w:fill="FFFFFF"/>
          <w:lang w:val="vi-VN"/>
        </w:rPr>
      </w:pPr>
      <w:r w:rsidRPr="008628ED">
        <w:rPr>
          <w:iCs/>
          <w:szCs w:val="28"/>
          <w:shd w:val="clear" w:color="auto" w:fill="FFFFFF"/>
          <w:lang w:val="vi-VN"/>
        </w:rPr>
        <w:t>5. Đấu giá biển số xe được thực hiện theo hình thức đấu giá trực tuyến.</w:t>
      </w:r>
    </w:p>
    <w:p w14:paraId="5E35E61B" w14:textId="77777777" w:rsidR="00BC2D05" w:rsidRPr="008628ED" w:rsidRDefault="00337B06" w:rsidP="00BC2D05">
      <w:pPr>
        <w:spacing w:before="80" w:after="80"/>
        <w:ind w:firstLine="432"/>
        <w:jc w:val="both"/>
        <w:rPr>
          <w:iCs/>
          <w:szCs w:val="28"/>
          <w:shd w:val="clear" w:color="auto" w:fill="FFFFFF"/>
          <w:lang w:val="vi-VN"/>
        </w:rPr>
      </w:pPr>
      <w:r w:rsidRPr="008628ED">
        <w:rPr>
          <w:iCs/>
          <w:szCs w:val="28"/>
          <w:shd w:val="clear" w:color="auto" w:fill="FFFFFF"/>
          <w:lang w:val="vi-VN"/>
        </w:rPr>
        <w:t>Trường hợp chỉ có một người đăng ký tham gia đấu giá biển số xe thì được xác định là người trúng đấu giá biển số xe.</w:t>
      </w:r>
    </w:p>
    <w:p w14:paraId="1B8E5472" w14:textId="77777777" w:rsidR="00BC2D05" w:rsidRPr="008628ED" w:rsidRDefault="00337B06" w:rsidP="00BC2D05">
      <w:pPr>
        <w:spacing w:before="80" w:after="80"/>
        <w:ind w:firstLine="432"/>
        <w:jc w:val="both"/>
        <w:rPr>
          <w:iCs/>
          <w:szCs w:val="28"/>
          <w:shd w:val="clear" w:color="auto" w:fill="FFFFFF"/>
          <w:lang w:val="vi-VN"/>
        </w:rPr>
      </w:pPr>
      <w:r w:rsidRPr="008628ED">
        <w:rPr>
          <w:iCs/>
          <w:szCs w:val="28"/>
          <w:shd w:val="clear" w:color="auto" w:fill="FFFFFF"/>
          <w:lang w:val="vi-VN"/>
        </w:rPr>
        <w:t xml:space="preserve">6. Người trúng đấu giá biển số xe có các quyền sau đây: </w:t>
      </w:r>
    </w:p>
    <w:p w14:paraId="6ED90804" w14:textId="77777777" w:rsidR="00BC2D05" w:rsidRPr="008628ED" w:rsidRDefault="00337B06" w:rsidP="00BC2D05">
      <w:pPr>
        <w:spacing w:before="80" w:after="80"/>
        <w:ind w:firstLine="432"/>
        <w:jc w:val="both"/>
        <w:rPr>
          <w:bCs/>
          <w:iCs/>
          <w:szCs w:val="28"/>
          <w:shd w:val="clear" w:color="auto" w:fill="FFFFFF"/>
          <w:lang w:val="vi-VN"/>
        </w:rPr>
      </w:pPr>
      <w:r w:rsidRPr="008628ED">
        <w:rPr>
          <w:iCs/>
          <w:szCs w:val="28"/>
          <w:shd w:val="clear" w:color="auto" w:fill="FFFFFF"/>
          <w:lang w:val="vi-VN"/>
        </w:rPr>
        <w:t>a) Được cấp quyết định</w:t>
      </w:r>
      <w:r w:rsidRPr="008628ED">
        <w:rPr>
          <w:bCs/>
          <w:iCs/>
          <w:szCs w:val="28"/>
          <w:shd w:val="clear" w:color="auto" w:fill="FFFFFF"/>
          <w:lang w:val="vi-VN"/>
        </w:rPr>
        <w:t xml:space="preserve"> xác nhận biển số xe trúng đấu giá sau khi nộp đủ số tiền trúng đấu giá;</w:t>
      </w:r>
    </w:p>
    <w:p w14:paraId="1C576559"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 xml:space="preserve">b) Được đăng ký biển số xe trúng đấu giá gắn với phương tiện thuộc sở hữu của mình tại cơ quan công an nơi quản lý biển số xe trúng đấu giá hoặc nơi cư trú của cá nhân, trụ sở của tổ chức trúng đấu giá; </w:t>
      </w:r>
    </w:p>
    <w:p w14:paraId="7D0A2141"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c) Được chuyển nhượng, trao đổi, tặng cho, để thừa kế xe gắn với biển số xe trúng đấu giá;</w:t>
      </w:r>
    </w:p>
    <w:p w14:paraId="3A40C4E9"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lastRenderedPageBreak/>
        <w:t>d) Trong thời hạn 12 tháng kể từ ngày được cấp quyết định xác nhận biển số xe trúng đấu giá, nếu người trúng đấu giá chết nhưng chưa thực hiện thủ tục đăng ký xe để gắn biển số trúng đấu giá thì người thừa kế theo quy định của pháp luật về thừa kế được nhận số tiền người trúng đấu giá đã nộp sau khi trừ các khoản chi phí tổ chức đấu giá.</w:t>
      </w:r>
    </w:p>
    <w:p w14:paraId="1E3D5E82"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7. Người trúng đấu giá biển số xe có nghĩa vụ sau đây:</w:t>
      </w:r>
    </w:p>
    <w:p w14:paraId="000D0A93"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a) Nộp đủ số tiền trúng đấu giá trong thời hạn 30 ngày kể từ ngày có thông báo kết quả trúng đấu giá; tiền trúng đấu giá không bao gồm lệ phí đăng ký, cấp biển số xe. Sau thời hạn quy định, người trúng đấu giá biển số xe không nộp hoặc nộp không đủ tiền trúng đấu giá thì biển số xe trúng đấu giá được đấu giá lại hoặc chuyển vào hệ thống đăng ký, quản lý xe và người trúng đấu giá không được hoàn trả số tiền đặt trước;</w:t>
      </w:r>
    </w:p>
    <w:p w14:paraId="596A70F2"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b) Thực hiện thủ tục đăng ký xe để gắn biển số trúng đấu giá trong thời hạn 12 tháng kể từ ngày được</w:t>
      </w:r>
      <w:r w:rsidR="003E5FB0" w:rsidRPr="008628ED">
        <w:rPr>
          <w:bCs/>
          <w:iCs/>
          <w:szCs w:val="28"/>
          <w:shd w:val="clear" w:color="auto" w:fill="FFFFFF"/>
          <w:lang w:val="vi-VN"/>
        </w:rPr>
        <w:t xml:space="preserve"> cấp</w:t>
      </w:r>
      <w:r w:rsidRPr="008628ED">
        <w:rPr>
          <w:bCs/>
          <w:iCs/>
          <w:szCs w:val="28"/>
          <w:shd w:val="clear" w:color="auto" w:fill="FFFFFF"/>
          <w:lang w:val="vi-VN"/>
        </w:rPr>
        <w:t xml:space="preserve"> quyết định xác nhận biển số xe trúng đấu giá; trường hợp sự kiện bất khả kháng hoặc trở ngại khách quan thì thời hạn này được kéo dài thêm nhưng tối đa không quá 06 tháng. Sau thời hạn quy định, người trúng đấu giá biển số xe không thực hiện thủ tục đăng ký xe để gắn biển số trúng đấu giá thì biển số xe trúng đấu giá được đấu giá lại và người trúng đấu giá không được hoàn trả số tiền trúng đấu giá đã nộp;</w:t>
      </w:r>
    </w:p>
    <w:p w14:paraId="12E4AB53"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c) Không được chuyển nhượng, trao đổi, tặng cho, để thừa kế biển số xe trúng đấu giá, trừ trường hợp chuyển nhượng, trao đổi, tặng cho, để thừa kế xe gắn biển số trúng đấu giá;</w:t>
      </w:r>
    </w:p>
    <w:p w14:paraId="43613DC5"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d) Người tham gia đấu giá không xác nhận biên bản đấu giá, người trúng đấu giá không nộp đủ tiền trúng đấu giá thì không được nhận lại tiền đặt trước và không được tham gia đấu giá biển số xe trong thời hạn 12 tháng.</w:t>
      </w:r>
    </w:p>
    <w:p w14:paraId="7DAEE2E6" w14:textId="77777777" w:rsidR="00BC2D05" w:rsidRPr="008628ED" w:rsidRDefault="00337B06" w:rsidP="00BC2D05">
      <w:pPr>
        <w:spacing w:before="80" w:after="80"/>
        <w:ind w:firstLine="432"/>
        <w:jc w:val="both"/>
        <w:rPr>
          <w:shd w:val="clear" w:color="auto" w:fill="FFFFFF"/>
          <w:lang w:val="vi-VN"/>
        </w:rPr>
      </w:pPr>
      <w:r w:rsidRPr="008628ED">
        <w:rPr>
          <w:shd w:val="clear" w:color="auto" w:fill="FFFFFF"/>
          <w:lang w:val="vi-VN"/>
        </w:rPr>
        <w:t xml:space="preserve">8. Đăng ký xe và biển số xe trúng đấu giá sau khi chuyển nhượng, trao đổi, tặng cho, để thừa kế xe gắn biển số trúng đấu giá được quản lý, cấp, thu hồi theo quy định tại Điều </w:t>
      </w:r>
      <w:r w:rsidRPr="008628ED">
        <w:rPr>
          <w:bCs/>
          <w:iCs/>
          <w:szCs w:val="28"/>
          <w:shd w:val="clear" w:color="auto" w:fill="FFFFFF"/>
          <w:lang w:val="vi-VN"/>
        </w:rPr>
        <w:t>38</w:t>
      </w:r>
      <w:r w:rsidRPr="008628ED">
        <w:rPr>
          <w:shd w:val="clear" w:color="auto" w:fill="FFFFFF"/>
          <w:lang w:val="vi-VN"/>
        </w:rPr>
        <w:t xml:space="preserve"> của Luật này.</w:t>
      </w:r>
    </w:p>
    <w:p w14:paraId="47B472CA" w14:textId="77777777" w:rsidR="00BC2D05" w:rsidRPr="008628ED" w:rsidRDefault="00337B06" w:rsidP="00BC2D05">
      <w:pPr>
        <w:spacing w:before="80" w:after="80"/>
        <w:ind w:firstLine="432"/>
        <w:jc w:val="both"/>
        <w:rPr>
          <w:bCs/>
          <w:iCs/>
          <w:szCs w:val="28"/>
          <w:shd w:val="clear" w:color="auto" w:fill="FFFFFF"/>
          <w:lang w:val="vi-VN"/>
        </w:rPr>
      </w:pPr>
      <w:r w:rsidRPr="008628ED">
        <w:rPr>
          <w:bCs/>
          <w:iCs/>
          <w:szCs w:val="28"/>
          <w:shd w:val="clear" w:color="auto" w:fill="FFFFFF"/>
          <w:lang w:val="vi-VN"/>
        </w:rPr>
        <w:t xml:space="preserve">9. Số tiền thu được từ đấu giá biển số xe sau khi trừ các khoản chi phí tổ chức đấu giá, chi phí quảng cáo, </w:t>
      </w:r>
      <w:r w:rsidRPr="008628ED">
        <w:rPr>
          <w:shd w:val="clear" w:color="auto" w:fill="FFFFFF"/>
          <w:lang w:val="vi-VN"/>
        </w:rPr>
        <w:t>chi phí quản trị hệ thống đấu giá</w:t>
      </w:r>
      <w:r w:rsidRPr="008628ED">
        <w:rPr>
          <w:bCs/>
          <w:iCs/>
          <w:szCs w:val="28"/>
          <w:shd w:val="clear" w:color="auto" w:fill="FFFFFF"/>
          <w:lang w:val="vi-VN"/>
        </w:rPr>
        <w:t xml:space="preserve"> và chi phí khác được nộp vào ngân sách trung ương theo quy định của pháp luật về ngân sách nhà nước và phân bổ cho Bộ Công an không thấp hơn 30% tổng số tiền thu được hàng năm từ đấu giá biển số xe để phục vụ công tác đầu tư cơ sở vật chất, phương tiện, thiết bị cho lực lượng Cảnh sát giao thông, hiện đại hóa các trung tâm chỉ huy giao thông, tập huấn nâng cao trình độ cho lực lượng Cảnh sát giao thông.</w:t>
      </w:r>
    </w:p>
    <w:p w14:paraId="7F71E7D0" w14:textId="7201BCCA" w:rsidR="00337B06" w:rsidRPr="008628ED" w:rsidRDefault="00337B06" w:rsidP="00BC2D05">
      <w:pPr>
        <w:spacing w:before="80" w:after="80"/>
        <w:ind w:firstLine="432"/>
        <w:jc w:val="both"/>
        <w:rPr>
          <w:iCs/>
          <w:szCs w:val="28"/>
          <w:shd w:val="clear" w:color="auto" w:fill="FFFFFF"/>
          <w:lang w:val="vi-VN"/>
        </w:rPr>
      </w:pPr>
      <w:r w:rsidRPr="008628ED">
        <w:rPr>
          <w:bCs/>
          <w:iCs/>
          <w:szCs w:val="28"/>
          <w:shd w:val="clear" w:color="auto" w:fill="FFFFFF"/>
          <w:lang w:val="vi-VN"/>
        </w:rPr>
        <w:t>10. Chính phủ quy định chi tiết Điều này.</w:t>
      </w:r>
    </w:p>
    <w:p w14:paraId="153E308D" w14:textId="68C46904" w:rsidR="00101D99" w:rsidRPr="00CC28D8" w:rsidRDefault="00101D99" w:rsidP="00A41020">
      <w:pPr>
        <w:spacing w:before="80" w:after="80"/>
        <w:ind w:firstLine="432"/>
        <w:jc w:val="both"/>
        <w:rPr>
          <w:b/>
          <w:bCs/>
          <w:i/>
          <w:szCs w:val="28"/>
          <w:shd w:val="clear" w:color="auto" w:fill="FFFFFF"/>
          <w:lang w:val="vi-VN"/>
        </w:rPr>
      </w:pPr>
      <w:r w:rsidRPr="00CC28D8">
        <w:rPr>
          <w:b/>
          <w:bCs/>
          <w:i/>
          <w:szCs w:val="28"/>
          <w:shd w:val="clear" w:color="auto" w:fill="FFFFFF"/>
          <w:lang w:val="vi-VN"/>
        </w:rPr>
        <w:t xml:space="preserve">Căn cứ </w:t>
      </w:r>
      <w:r w:rsidR="00244EE2" w:rsidRPr="00CC28D8">
        <w:rPr>
          <w:b/>
          <w:bCs/>
          <w:i/>
          <w:szCs w:val="28"/>
          <w:shd w:val="clear" w:color="auto" w:fill="FFFFFF"/>
          <w:lang w:val="vi-VN"/>
        </w:rPr>
        <w:t>để đưa Điều 3</w:t>
      </w:r>
      <w:r w:rsidR="00916022" w:rsidRPr="008628ED">
        <w:rPr>
          <w:b/>
          <w:bCs/>
          <w:i/>
          <w:szCs w:val="28"/>
          <w:shd w:val="clear" w:color="auto" w:fill="FFFFFF"/>
          <w:lang w:val="vi-VN"/>
        </w:rPr>
        <w:t>7</w:t>
      </w:r>
      <w:r w:rsidR="00244EE2" w:rsidRPr="00CC28D8">
        <w:rPr>
          <w:b/>
          <w:bCs/>
          <w:i/>
          <w:szCs w:val="28"/>
          <w:shd w:val="clear" w:color="auto" w:fill="FFFFFF"/>
          <w:lang w:val="vi-VN"/>
        </w:rPr>
        <w:t xml:space="preserve"> vào dự thảo</w:t>
      </w:r>
      <w:r w:rsidRPr="00CC28D8">
        <w:rPr>
          <w:b/>
          <w:bCs/>
          <w:i/>
          <w:szCs w:val="28"/>
          <w:shd w:val="clear" w:color="auto" w:fill="FFFFFF"/>
          <w:lang w:val="vi-VN"/>
        </w:rPr>
        <w:t>:</w:t>
      </w:r>
    </w:p>
    <w:p w14:paraId="0DD94E38" w14:textId="77777777" w:rsidR="00101D99" w:rsidRPr="00A41020" w:rsidRDefault="00101D99" w:rsidP="00A41020">
      <w:pPr>
        <w:spacing w:before="80" w:after="80"/>
        <w:ind w:firstLine="432"/>
        <w:jc w:val="both"/>
        <w:rPr>
          <w:rStyle w:val="BodyTextChar1"/>
          <w:bCs/>
          <w:szCs w:val="28"/>
        </w:rPr>
      </w:pPr>
      <w:r w:rsidRPr="008628ED">
        <w:rPr>
          <w:szCs w:val="28"/>
          <w:lang w:val="vi-VN"/>
        </w:rPr>
        <w:t xml:space="preserve">+ Theo quy định của Bộ Luật dân sự, Luật Quản lý sử dụng tài sản công, Luật Đấu giá tài sản, Luật Giao thông đường bộ... thì kho số quản lý phương tiện giao thông đường bộ (biển số xe) là tài sản công, phục vụ quản lý nhà nước. Tuy nhiên, việc khai thác kho biển số xe gặp khó khăn, vướng mắc về pháp lý như: Chưa có </w:t>
      </w:r>
      <w:r w:rsidRPr="008628ED">
        <w:rPr>
          <w:szCs w:val="28"/>
          <w:lang w:val="vi-VN"/>
        </w:rPr>
        <w:lastRenderedPageBreak/>
        <w:t>cơ sở pháp lý về việc cấp biển số xe thông qua đấu giá; chưa có quy định về quản lý biển số trúng đấu giá, quyền và nghĩa vụ của người trúng đấu giá; xác định giá khởi điểm… Qua nghiên cứu tham khảo kinh nghiệm quốc tế về khai thác quản lý tài sản công Quốc hội đã ban hành Nghị quyết số 73/2022/QH15 ngày 15/11/2022 về thí điểm đấu giá biển số xe ô tô (nền màu trắng, chữ và số màu đen) t</w:t>
      </w:r>
      <w:r w:rsidRPr="008628ED">
        <w:rPr>
          <w:rStyle w:val="BodyTextChar1"/>
          <w:bCs/>
          <w:szCs w:val="28"/>
          <w:lang w:val="vi-VN"/>
        </w:rPr>
        <w:t xml:space="preserve">ừ ngày 15/9/2023 đến hết tháng 02/2024. </w:t>
      </w:r>
      <w:proofErr w:type="spellStart"/>
      <w:r w:rsidRPr="00A41020">
        <w:rPr>
          <w:rStyle w:val="BodyTextChar1"/>
          <w:bCs/>
          <w:szCs w:val="28"/>
        </w:rPr>
        <w:t>Kết</w:t>
      </w:r>
      <w:proofErr w:type="spellEnd"/>
      <w:r w:rsidRPr="00A41020">
        <w:rPr>
          <w:rStyle w:val="BodyTextChar1"/>
          <w:bCs/>
          <w:szCs w:val="28"/>
        </w:rPr>
        <w:t xml:space="preserve"> </w:t>
      </w:r>
      <w:proofErr w:type="spellStart"/>
      <w:r w:rsidRPr="00A41020">
        <w:rPr>
          <w:rStyle w:val="BodyTextChar1"/>
          <w:bCs/>
          <w:szCs w:val="28"/>
        </w:rPr>
        <w:t>quả</w:t>
      </w:r>
      <w:proofErr w:type="spellEnd"/>
      <w:r w:rsidRPr="00A41020">
        <w:rPr>
          <w:rStyle w:val="BodyTextChar1"/>
          <w:bCs/>
          <w:szCs w:val="28"/>
        </w:rPr>
        <w:t xml:space="preserve">, </w:t>
      </w:r>
      <w:proofErr w:type="spellStart"/>
      <w:r w:rsidRPr="00A41020">
        <w:rPr>
          <w:rStyle w:val="BodyTextChar1"/>
          <w:bCs/>
          <w:szCs w:val="28"/>
        </w:rPr>
        <w:t>sau</w:t>
      </w:r>
      <w:proofErr w:type="spellEnd"/>
      <w:r w:rsidRPr="00A41020">
        <w:rPr>
          <w:rStyle w:val="BodyTextChar1"/>
          <w:bCs/>
          <w:szCs w:val="28"/>
        </w:rPr>
        <w:t xml:space="preserve"> 05 </w:t>
      </w:r>
      <w:proofErr w:type="spellStart"/>
      <w:r w:rsidRPr="00A41020">
        <w:rPr>
          <w:rStyle w:val="BodyTextChar1"/>
          <w:bCs/>
          <w:szCs w:val="28"/>
        </w:rPr>
        <w:t>tháng</w:t>
      </w:r>
      <w:proofErr w:type="spellEnd"/>
      <w:r w:rsidRPr="00A41020">
        <w:rPr>
          <w:rStyle w:val="BodyTextChar1"/>
          <w:bCs/>
          <w:szCs w:val="28"/>
        </w:rPr>
        <w:t xml:space="preserve"> </w:t>
      </w:r>
      <w:proofErr w:type="spellStart"/>
      <w:r w:rsidRPr="00A41020">
        <w:rPr>
          <w:rStyle w:val="BodyTextChar1"/>
          <w:bCs/>
          <w:szCs w:val="28"/>
        </w:rPr>
        <w:t>triển</w:t>
      </w:r>
      <w:proofErr w:type="spellEnd"/>
      <w:r w:rsidRPr="00A41020">
        <w:rPr>
          <w:rStyle w:val="BodyTextChar1"/>
          <w:bCs/>
          <w:szCs w:val="28"/>
        </w:rPr>
        <w:t xml:space="preserve"> </w:t>
      </w:r>
      <w:proofErr w:type="spellStart"/>
      <w:r w:rsidRPr="00A41020">
        <w:rPr>
          <w:rStyle w:val="BodyTextChar1"/>
          <w:bCs/>
          <w:szCs w:val="28"/>
        </w:rPr>
        <w:t>khai</w:t>
      </w:r>
      <w:proofErr w:type="spellEnd"/>
      <w:r w:rsidRPr="00A41020">
        <w:rPr>
          <w:rStyle w:val="BodyTextChar1"/>
          <w:bCs/>
          <w:szCs w:val="28"/>
        </w:rPr>
        <w:t xml:space="preserve"> </w:t>
      </w:r>
      <w:proofErr w:type="spellStart"/>
      <w:r w:rsidRPr="00A41020">
        <w:rPr>
          <w:rStyle w:val="BodyTextChar1"/>
          <w:bCs/>
          <w:szCs w:val="28"/>
        </w:rPr>
        <w:t>thực</w:t>
      </w:r>
      <w:proofErr w:type="spellEnd"/>
      <w:r w:rsidRPr="00A41020">
        <w:rPr>
          <w:rStyle w:val="BodyTextChar1"/>
          <w:bCs/>
          <w:szCs w:val="28"/>
        </w:rPr>
        <w:t xml:space="preserve"> </w:t>
      </w:r>
      <w:proofErr w:type="spellStart"/>
      <w:r w:rsidRPr="00A41020">
        <w:rPr>
          <w:rStyle w:val="BodyTextChar1"/>
          <w:bCs/>
          <w:szCs w:val="28"/>
        </w:rPr>
        <w:t>hiện</w:t>
      </w:r>
      <w:proofErr w:type="spellEnd"/>
      <w:r w:rsidRPr="00A41020">
        <w:rPr>
          <w:rStyle w:val="BodyTextChar1"/>
          <w:bCs/>
          <w:szCs w:val="28"/>
        </w:rPr>
        <w:t xml:space="preserve"> </w:t>
      </w:r>
      <w:proofErr w:type="spellStart"/>
      <w:r w:rsidRPr="00A41020">
        <w:rPr>
          <w:rStyle w:val="BodyTextChar1"/>
          <w:bCs/>
          <w:szCs w:val="28"/>
        </w:rPr>
        <w:t>đã</w:t>
      </w:r>
      <w:proofErr w:type="spellEnd"/>
      <w:r w:rsidRPr="00A41020">
        <w:rPr>
          <w:rStyle w:val="BodyTextChar1"/>
          <w:bCs/>
          <w:szCs w:val="28"/>
        </w:rPr>
        <w:t xml:space="preserve"> </w:t>
      </w:r>
      <w:proofErr w:type="spellStart"/>
      <w:r w:rsidRPr="00A41020">
        <w:rPr>
          <w:rStyle w:val="BodyTextChar1"/>
          <w:bCs/>
          <w:szCs w:val="28"/>
        </w:rPr>
        <w:t>tổ</w:t>
      </w:r>
      <w:proofErr w:type="spellEnd"/>
      <w:r w:rsidRPr="00A41020">
        <w:rPr>
          <w:rStyle w:val="BodyTextChar1"/>
          <w:bCs/>
          <w:szCs w:val="28"/>
        </w:rPr>
        <w:t xml:space="preserve"> </w:t>
      </w:r>
      <w:proofErr w:type="spellStart"/>
      <w:r w:rsidRPr="00A41020">
        <w:rPr>
          <w:rStyle w:val="BodyTextChar1"/>
          <w:bCs/>
          <w:szCs w:val="28"/>
        </w:rPr>
        <w:t>chức</w:t>
      </w:r>
      <w:proofErr w:type="spellEnd"/>
      <w:r w:rsidRPr="00A41020">
        <w:rPr>
          <w:rStyle w:val="BodyTextChar1"/>
          <w:bCs/>
          <w:szCs w:val="28"/>
        </w:rPr>
        <w:t xml:space="preserve"> </w:t>
      </w:r>
      <w:proofErr w:type="spellStart"/>
      <w:r w:rsidRPr="00A41020">
        <w:rPr>
          <w:rStyle w:val="BodyTextChar1"/>
          <w:bCs/>
          <w:szCs w:val="28"/>
        </w:rPr>
        <w:t>đấu</w:t>
      </w:r>
      <w:proofErr w:type="spellEnd"/>
      <w:r w:rsidRPr="00A41020">
        <w:rPr>
          <w:rStyle w:val="BodyTextChar1"/>
          <w:bCs/>
          <w:szCs w:val="28"/>
        </w:rPr>
        <w:t xml:space="preserve"> </w:t>
      </w:r>
      <w:proofErr w:type="spellStart"/>
      <w:r w:rsidRPr="00A41020">
        <w:rPr>
          <w:rStyle w:val="BodyTextChar1"/>
          <w:bCs/>
          <w:szCs w:val="28"/>
        </w:rPr>
        <w:t>giá</w:t>
      </w:r>
      <w:proofErr w:type="spellEnd"/>
      <w:r w:rsidRPr="00A41020">
        <w:rPr>
          <w:rStyle w:val="BodyTextChar1"/>
          <w:bCs/>
          <w:szCs w:val="28"/>
        </w:rPr>
        <w:t xml:space="preserve"> </w:t>
      </w:r>
      <w:proofErr w:type="spellStart"/>
      <w:r w:rsidRPr="00A41020">
        <w:rPr>
          <w:rStyle w:val="BodyTextChar1"/>
          <w:bCs/>
          <w:szCs w:val="28"/>
        </w:rPr>
        <w:t>trực</w:t>
      </w:r>
      <w:proofErr w:type="spellEnd"/>
      <w:r w:rsidRPr="00A41020">
        <w:rPr>
          <w:rStyle w:val="BodyTextChar1"/>
          <w:bCs/>
          <w:szCs w:val="28"/>
        </w:rPr>
        <w:t xml:space="preserve"> </w:t>
      </w:r>
      <w:proofErr w:type="spellStart"/>
      <w:r w:rsidRPr="00A41020">
        <w:rPr>
          <w:rStyle w:val="BodyTextChar1"/>
          <w:bCs/>
          <w:szCs w:val="28"/>
        </w:rPr>
        <w:t>tuyến</w:t>
      </w:r>
      <w:proofErr w:type="spellEnd"/>
      <w:r w:rsidRPr="00A41020">
        <w:rPr>
          <w:rStyle w:val="BodyTextChar1"/>
          <w:bCs/>
          <w:szCs w:val="28"/>
        </w:rPr>
        <w:t xml:space="preserve"> </w:t>
      </w:r>
      <w:proofErr w:type="spellStart"/>
      <w:r w:rsidRPr="00A41020">
        <w:rPr>
          <w:rStyle w:val="BodyTextChar1"/>
          <w:bCs/>
          <w:szCs w:val="28"/>
        </w:rPr>
        <w:t>thành</w:t>
      </w:r>
      <w:proofErr w:type="spellEnd"/>
      <w:r w:rsidRPr="00A41020">
        <w:rPr>
          <w:rStyle w:val="BodyTextChar1"/>
          <w:bCs/>
          <w:szCs w:val="28"/>
        </w:rPr>
        <w:t xml:space="preserve"> 15.185 </w:t>
      </w:r>
      <w:proofErr w:type="spellStart"/>
      <w:r w:rsidRPr="00A41020">
        <w:rPr>
          <w:rStyle w:val="BodyTextChar1"/>
          <w:bCs/>
          <w:szCs w:val="28"/>
        </w:rPr>
        <w:t>biển</w:t>
      </w:r>
      <w:proofErr w:type="spellEnd"/>
      <w:r w:rsidRPr="00A41020">
        <w:rPr>
          <w:rStyle w:val="BodyTextChar1"/>
          <w:bCs/>
          <w:szCs w:val="28"/>
        </w:rPr>
        <w:t xml:space="preserve"> </w:t>
      </w:r>
      <w:proofErr w:type="spellStart"/>
      <w:r w:rsidRPr="00A41020">
        <w:rPr>
          <w:rStyle w:val="BodyTextChar1"/>
          <w:bCs/>
          <w:szCs w:val="28"/>
        </w:rPr>
        <w:t>số</w:t>
      </w:r>
      <w:proofErr w:type="spellEnd"/>
      <w:r w:rsidRPr="00A41020">
        <w:rPr>
          <w:rStyle w:val="BodyTextChar1"/>
          <w:bCs/>
          <w:szCs w:val="28"/>
        </w:rPr>
        <w:t xml:space="preserve"> </w:t>
      </w:r>
      <w:proofErr w:type="spellStart"/>
      <w:r w:rsidRPr="00A41020">
        <w:rPr>
          <w:rStyle w:val="BodyTextChar1"/>
          <w:bCs/>
          <w:szCs w:val="28"/>
        </w:rPr>
        <w:t>xe</w:t>
      </w:r>
      <w:proofErr w:type="spellEnd"/>
      <w:r w:rsidRPr="00A41020">
        <w:rPr>
          <w:rStyle w:val="BodyTextChar1"/>
          <w:bCs/>
          <w:szCs w:val="28"/>
        </w:rPr>
        <w:t xml:space="preserve"> ô </w:t>
      </w:r>
      <w:proofErr w:type="spellStart"/>
      <w:r w:rsidRPr="00A41020">
        <w:rPr>
          <w:rStyle w:val="BodyTextChar1"/>
          <w:bCs/>
          <w:szCs w:val="28"/>
        </w:rPr>
        <w:t>tô</w:t>
      </w:r>
      <w:proofErr w:type="spellEnd"/>
      <w:r w:rsidRPr="00A41020">
        <w:rPr>
          <w:rStyle w:val="BodyTextChar1"/>
          <w:bCs/>
          <w:szCs w:val="28"/>
        </w:rPr>
        <w:t xml:space="preserve">, </w:t>
      </w:r>
      <w:proofErr w:type="spellStart"/>
      <w:r w:rsidRPr="00A41020">
        <w:rPr>
          <w:rStyle w:val="BodyTextChar1"/>
          <w:bCs/>
          <w:szCs w:val="28"/>
        </w:rPr>
        <w:t>với</w:t>
      </w:r>
      <w:proofErr w:type="spellEnd"/>
      <w:r w:rsidRPr="00A41020">
        <w:rPr>
          <w:rStyle w:val="BodyTextChar1"/>
          <w:bCs/>
          <w:szCs w:val="28"/>
        </w:rPr>
        <w:t xml:space="preserve"> </w:t>
      </w:r>
      <w:proofErr w:type="spellStart"/>
      <w:r w:rsidRPr="00A41020">
        <w:rPr>
          <w:rStyle w:val="BodyTextChar1"/>
          <w:bCs/>
          <w:szCs w:val="28"/>
        </w:rPr>
        <w:t>tổng</w:t>
      </w:r>
      <w:proofErr w:type="spellEnd"/>
      <w:r w:rsidRPr="00A41020">
        <w:rPr>
          <w:rStyle w:val="BodyTextChar1"/>
          <w:bCs/>
          <w:szCs w:val="28"/>
        </w:rPr>
        <w:t xml:space="preserve"> </w:t>
      </w:r>
      <w:proofErr w:type="spellStart"/>
      <w:r w:rsidRPr="00A41020">
        <w:rPr>
          <w:rStyle w:val="BodyTextChar1"/>
          <w:bCs/>
          <w:szCs w:val="28"/>
        </w:rPr>
        <w:t>số</w:t>
      </w:r>
      <w:proofErr w:type="spellEnd"/>
      <w:r w:rsidRPr="00A41020">
        <w:rPr>
          <w:rStyle w:val="BodyTextChar1"/>
          <w:bCs/>
          <w:szCs w:val="28"/>
        </w:rPr>
        <w:t xml:space="preserve"> </w:t>
      </w:r>
      <w:proofErr w:type="spellStart"/>
      <w:r w:rsidRPr="00A41020">
        <w:rPr>
          <w:rStyle w:val="BodyTextChar1"/>
          <w:bCs/>
          <w:szCs w:val="28"/>
        </w:rPr>
        <w:t>tiền</w:t>
      </w:r>
      <w:proofErr w:type="spellEnd"/>
      <w:r w:rsidRPr="00A41020">
        <w:rPr>
          <w:rStyle w:val="BodyTextChar1"/>
          <w:bCs/>
          <w:szCs w:val="28"/>
        </w:rPr>
        <w:t xml:space="preserve"> </w:t>
      </w:r>
      <w:proofErr w:type="spellStart"/>
      <w:r w:rsidRPr="00A41020">
        <w:rPr>
          <w:rStyle w:val="BodyTextChar1"/>
          <w:bCs/>
          <w:szCs w:val="28"/>
        </w:rPr>
        <w:t>đấu</w:t>
      </w:r>
      <w:proofErr w:type="spellEnd"/>
      <w:r w:rsidRPr="00A41020">
        <w:rPr>
          <w:rStyle w:val="BodyTextChar1"/>
          <w:bCs/>
          <w:szCs w:val="28"/>
        </w:rPr>
        <w:t xml:space="preserve"> </w:t>
      </w:r>
      <w:proofErr w:type="spellStart"/>
      <w:r w:rsidRPr="00A41020">
        <w:rPr>
          <w:rStyle w:val="BodyTextChar1"/>
          <w:bCs/>
          <w:szCs w:val="28"/>
        </w:rPr>
        <w:t>giá</w:t>
      </w:r>
      <w:proofErr w:type="spellEnd"/>
      <w:r w:rsidRPr="00A41020">
        <w:rPr>
          <w:rStyle w:val="BodyTextChar1"/>
          <w:bCs/>
          <w:szCs w:val="28"/>
        </w:rPr>
        <w:t xml:space="preserve"> </w:t>
      </w:r>
      <w:proofErr w:type="spellStart"/>
      <w:r w:rsidRPr="00A41020">
        <w:rPr>
          <w:rStyle w:val="BodyTextChar1"/>
          <w:bCs/>
          <w:szCs w:val="28"/>
        </w:rPr>
        <w:t>thành</w:t>
      </w:r>
      <w:proofErr w:type="spellEnd"/>
      <w:r w:rsidRPr="00A41020">
        <w:rPr>
          <w:rStyle w:val="BodyTextChar1"/>
          <w:bCs/>
          <w:szCs w:val="28"/>
        </w:rPr>
        <w:t xml:space="preserve"> </w:t>
      </w:r>
      <w:proofErr w:type="spellStart"/>
      <w:r w:rsidRPr="00A41020">
        <w:rPr>
          <w:rStyle w:val="BodyTextChar1"/>
          <w:bCs/>
          <w:szCs w:val="28"/>
        </w:rPr>
        <w:t>là</w:t>
      </w:r>
      <w:proofErr w:type="spellEnd"/>
      <w:r w:rsidRPr="00A41020">
        <w:rPr>
          <w:rStyle w:val="BodyTextChar1"/>
          <w:bCs/>
          <w:szCs w:val="28"/>
        </w:rPr>
        <w:t xml:space="preserve"> </w:t>
      </w:r>
      <w:proofErr w:type="spellStart"/>
      <w:r w:rsidRPr="00A41020">
        <w:rPr>
          <w:rStyle w:val="BodyTextChar1"/>
          <w:bCs/>
          <w:szCs w:val="28"/>
        </w:rPr>
        <w:t>hơn</w:t>
      </w:r>
      <w:proofErr w:type="spellEnd"/>
      <w:r w:rsidRPr="00A41020">
        <w:rPr>
          <w:rStyle w:val="BodyTextChar1"/>
          <w:bCs/>
          <w:szCs w:val="28"/>
        </w:rPr>
        <w:t xml:space="preserve"> 2 </w:t>
      </w:r>
      <w:proofErr w:type="spellStart"/>
      <w:r w:rsidRPr="00A41020">
        <w:rPr>
          <w:rStyle w:val="BodyTextChar1"/>
          <w:bCs/>
          <w:szCs w:val="28"/>
        </w:rPr>
        <w:t>nghìn</w:t>
      </w:r>
      <w:proofErr w:type="spellEnd"/>
      <w:r w:rsidRPr="00A41020">
        <w:rPr>
          <w:rStyle w:val="BodyTextChar1"/>
          <w:bCs/>
          <w:szCs w:val="28"/>
        </w:rPr>
        <w:t xml:space="preserve"> </w:t>
      </w:r>
      <w:proofErr w:type="spellStart"/>
      <w:r w:rsidRPr="00A41020">
        <w:rPr>
          <w:rStyle w:val="BodyTextChar1"/>
          <w:bCs/>
          <w:szCs w:val="28"/>
        </w:rPr>
        <w:t>tỷ</w:t>
      </w:r>
      <w:proofErr w:type="spellEnd"/>
      <w:r w:rsidRPr="00A41020">
        <w:rPr>
          <w:rStyle w:val="BodyTextChar1"/>
          <w:bCs/>
          <w:szCs w:val="28"/>
        </w:rPr>
        <w:t xml:space="preserve"> </w:t>
      </w:r>
      <w:proofErr w:type="spellStart"/>
      <w:r w:rsidRPr="00A41020">
        <w:rPr>
          <w:rStyle w:val="BodyTextChar1"/>
          <w:bCs/>
          <w:szCs w:val="28"/>
        </w:rPr>
        <w:t>đồng</w:t>
      </w:r>
      <w:proofErr w:type="spellEnd"/>
      <w:r w:rsidRPr="00A41020">
        <w:rPr>
          <w:rStyle w:val="BodyTextChar1"/>
          <w:bCs/>
          <w:szCs w:val="28"/>
        </w:rPr>
        <w:t xml:space="preserve">; </w:t>
      </w:r>
      <w:proofErr w:type="spellStart"/>
      <w:r w:rsidRPr="00A41020">
        <w:rPr>
          <w:rStyle w:val="BodyTextChar1"/>
          <w:bCs/>
          <w:szCs w:val="28"/>
        </w:rPr>
        <w:t>trong</w:t>
      </w:r>
      <w:proofErr w:type="spellEnd"/>
      <w:r w:rsidRPr="00A41020">
        <w:rPr>
          <w:rStyle w:val="BodyTextChar1"/>
          <w:bCs/>
          <w:szCs w:val="28"/>
        </w:rPr>
        <w:t xml:space="preserve"> </w:t>
      </w:r>
      <w:proofErr w:type="spellStart"/>
      <w:r w:rsidRPr="00A41020">
        <w:rPr>
          <w:rStyle w:val="BodyTextChar1"/>
          <w:bCs/>
          <w:szCs w:val="28"/>
        </w:rPr>
        <w:t>đó</w:t>
      </w:r>
      <w:proofErr w:type="spellEnd"/>
      <w:r w:rsidRPr="00A41020">
        <w:rPr>
          <w:rStyle w:val="BodyTextChar1"/>
          <w:bCs/>
          <w:szCs w:val="28"/>
        </w:rPr>
        <w:t xml:space="preserve">, </w:t>
      </w:r>
      <w:proofErr w:type="spellStart"/>
      <w:r w:rsidRPr="00A41020">
        <w:rPr>
          <w:rStyle w:val="BodyTextChar1"/>
          <w:bCs/>
          <w:szCs w:val="28"/>
        </w:rPr>
        <w:t>đã</w:t>
      </w:r>
      <w:proofErr w:type="spellEnd"/>
      <w:r w:rsidRPr="00A41020">
        <w:rPr>
          <w:rStyle w:val="BodyTextChar1"/>
          <w:bCs/>
          <w:szCs w:val="28"/>
        </w:rPr>
        <w:t xml:space="preserve"> 14.062 </w:t>
      </w:r>
      <w:proofErr w:type="spellStart"/>
      <w:r w:rsidRPr="00A41020">
        <w:rPr>
          <w:rStyle w:val="BodyTextChar1"/>
          <w:bCs/>
          <w:szCs w:val="28"/>
        </w:rPr>
        <w:t>biển</w:t>
      </w:r>
      <w:proofErr w:type="spellEnd"/>
      <w:r w:rsidRPr="00A41020">
        <w:rPr>
          <w:rStyle w:val="BodyTextChar1"/>
          <w:bCs/>
          <w:szCs w:val="28"/>
        </w:rPr>
        <w:t xml:space="preserve"> </w:t>
      </w:r>
      <w:proofErr w:type="spellStart"/>
      <w:r w:rsidRPr="00A41020">
        <w:rPr>
          <w:rStyle w:val="BodyTextChar1"/>
          <w:bCs/>
          <w:szCs w:val="28"/>
        </w:rPr>
        <w:t>số</w:t>
      </w:r>
      <w:proofErr w:type="spellEnd"/>
      <w:r w:rsidRPr="00A41020">
        <w:rPr>
          <w:rStyle w:val="BodyTextChar1"/>
          <w:bCs/>
          <w:szCs w:val="28"/>
        </w:rPr>
        <w:t xml:space="preserve"> </w:t>
      </w:r>
      <w:proofErr w:type="spellStart"/>
      <w:r w:rsidRPr="00A41020">
        <w:rPr>
          <w:rStyle w:val="BodyTextChar1"/>
          <w:bCs/>
          <w:szCs w:val="28"/>
        </w:rPr>
        <w:t>xe</w:t>
      </w:r>
      <w:proofErr w:type="spellEnd"/>
      <w:r w:rsidRPr="00A41020">
        <w:rPr>
          <w:rStyle w:val="BodyTextChar1"/>
          <w:bCs/>
          <w:szCs w:val="28"/>
        </w:rPr>
        <w:t xml:space="preserve"> ô </w:t>
      </w:r>
      <w:proofErr w:type="spellStart"/>
      <w:r w:rsidRPr="00A41020">
        <w:rPr>
          <w:rStyle w:val="BodyTextChar1"/>
          <w:bCs/>
          <w:szCs w:val="28"/>
        </w:rPr>
        <w:t>tô</w:t>
      </w:r>
      <w:proofErr w:type="spellEnd"/>
      <w:r w:rsidRPr="00A41020">
        <w:rPr>
          <w:rStyle w:val="BodyTextChar1"/>
          <w:bCs/>
          <w:szCs w:val="28"/>
        </w:rPr>
        <w:t xml:space="preserve"> </w:t>
      </w:r>
      <w:proofErr w:type="spellStart"/>
      <w:r w:rsidRPr="00A41020">
        <w:rPr>
          <w:rStyle w:val="BodyTextChar1"/>
          <w:bCs/>
          <w:szCs w:val="28"/>
        </w:rPr>
        <w:t>trúng</w:t>
      </w:r>
      <w:proofErr w:type="spellEnd"/>
      <w:r w:rsidRPr="00A41020">
        <w:rPr>
          <w:rStyle w:val="BodyTextChar1"/>
          <w:bCs/>
          <w:szCs w:val="28"/>
        </w:rPr>
        <w:t xml:space="preserve"> </w:t>
      </w:r>
      <w:proofErr w:type="spellStart"/>
      <w:r w:rsidRPr="00A41020">
        <w:rPr>
          <w:rStyle w:val="BodyTextChar1"/>
          <w:bCs/>
          <w:szCs w:val="28"/>
        </w:rPr>
        <w:t>đấu</w:t>
      </w:r>
      <w:proofErr w:type="spellEnd"/>
      <w:r w:rsidRPr="00A41020">
        <w:rPr>
          <w:rStyle w:val="BodyTextChar1"/>
          <w:bCs/>
          <w:szCs w:val="28"/>
        </w:rPr>
        <w:t xml:space="preserve"> </w:t>
      </w:r>
      <w:proofErr w:type="spellStart"/>
      <w:r w:rsidRPr="00A41020">
        <w:rPr>
          <w:rStyle w:val="BodyTextChar1"/>
          <w:bCs/>
          <w:szCs w:val="28"/>
        </w:rPr>
        <w:t>giá</w:t>
      </w:r>
      <w:proofErr w:type="spellEnd"/>
      <w:r w:rsidRPr="00A41020">
        <w:rPr>
          <w:rStyle w:val="BodyTextChar1"/>
          <w:bCs/>
          <w:szCs w:val="28"/>
        </w:rPr>
        <w:t xml:space="preserve"> </w:t>
      </w:r>
      <w:proofErr w:type="spellStart"/>
      <w:r w:rsidRPr="00A41020">
        <w:rPr>
          <w:rStyle w:val="BodyTextChar1"/>
          <w:bCs/>
          <w:szCs w:val="28"/>
        </w:rPr>
        <w:t>đã</w:t>
      </w:r>
      <w:proofErr w:type="spellEnd"/>
      <w:r w:rsidRPr="00A41020">
        <w:rPr>
          <w:rStyle w:val="BodyTextChar1"/>
          <w:bCs/>
          <w:szCs w:val="28"/>
        </w:rPr>
        <w:t xml:space="preserve"> </w:t>
      </w:r>
      <w:proofErr w:type="spellStart"/>
      <w:r w:rsidRPr="00A41020">
        <w:rPr>
          <w:rStyle w:val="BodyTextChar1"/>
          <w:bCs/>
          <w:szCs w:val="28"/>
        </w:rPr>
        <w:t>được</w:t>
      </w:r>
      <w:proofErr w:type="spellEnd"/>
      <w:r w:rsidRPr="00A41020">
        <w:rPr>
          <w:rStyle w:val="BodyTextChar1"/>
          <w:bCs/>
          <w:szCs w:val="28"/>
        </w:rPr>
        <w:t xml:space="preserve"> </w:t>
      </w:r>
      <w:proofErr w:type="spellStart"/>
      <w:r w:rsidRPr="00A41020">
        <w:rPr>
          <w:rStyle w:val="BodyTextChar1"/>
          <w:bCs/>
          <w:szCs w:val="28"/>
        </w:rPr>
        <w:t>khách</w:t>
      </w:r>
      <w:proofErr w:type="spellEnd"/>
      <w:r w:rsidRPr="00A41020">
        <w:rPr>
          <w:rStyle w:val="BodyTextChar1"/>
          <w:bCs/>
          <w:szCs w:val="28"/>
        </w:rPr>
        <w:t xml:space="preserve"> </w:t>
      </w:r>
      <w:proofErr w:type="spellStart"/>
      <w:r w:rsidRPr="00A41020">
        <w:rPr>
          <w:rStyle w:val="BodyTextChar1"/>
          <w:bCs/>
          <w:szCs w:val="28"/>
        </w:rPr>
        <w:t>hàng</w:t>
      </w:r>
      <w:proofErr w:type="spellEnd"/>
      <w:r w:rsidRPr="00A41020">
        <w:rPr>
          <w:rStyle w:val="BodyTextChar1"/>
          <w:bCs/>
          <w:szCs w:val="28"/>
        </w:rPr>
        <w:t xml:space="preserve"> </w:t>
      </w:r>
      <w:proofErr w:type="spellStart"/>
      <w:r w:rsidRPr="00A41020">
        <w:rPr>
          <w:rStyle w:val="BodyTextChar1"/>
          <w:bCs/>
          <w:szCs w:val="28"/>
        </w:rPr>
        <w:t>nộp</w:t>
      </w:r>
      <w:proofErr w:type="spellEnd"/>
      <w:r w:rsidRPr="00A41020">
        <w:rPr>
          <w:rStyle w:val="BodyTextChar1"/>
          <w:bCs/>
          <w:szCs w:val="28"/>
        </w:rPr>
        <w:t xml:space="preserve"> </w:t>
      </w:r>
      <w:proofErr w:type="spellStart"/>
      <w:r w:rsidRPr="00A41020">
        <w:rPr>
          <w:rStyle w:val="BodyTextChar1"/>
          <w:bCs/>
          <w:szCs w:val="28"/>
        </w:rPr>
        <w:t>với</w:t>
      </w:r>
      <w:proofErr w:type="spellEnd"/>
      <w:r w:rsidRPr="00A41020">
        <w:rPr>
          <w:rStyle w:val="BodyTextChar1"/>
          <w:bCs/>
          <w:szCs w:val="28"/>
        </w:rPr>
        <w:t xml:space="preserve"> </w:t>
      </w:r>
      <w:proofErr w:type="spellStart"/>
      <w:r w:rsidRPr="00A41020">
        <w:rPr>
          <w:rStyle w:val="BodyTextChar1"/>
          <w:bCs/>
          <w:szCs w:val="28"/>
        </w:rPr>
        <w:t>số</w:t>
      </w:r>
      <w:proofErr w:type="spellEnd"/>
      <w:r w:rsidRPr="00A41020">
        <w:rPr>
          <w:rStyle w:val="BodyTextChar1"/>
          <w:bCs/>
          <w:szCs w:val="28"/>
        </w:rPr>
        <w:t xml:space="preserve"> </w:t>
      </w:r>
      <w:proofErr w:type="spellStart"/>
      <w:r w:rsidRPr="00A41020">
        <w:rPr>
          <w:rStyle w:val="BodyTextChar1"/>
          <w:bCs/>
          <w:szCs w:val="28"/>
        </w:rPr>
        <w:t>tiền</w:t>
      </w:r>
      <w:proofErr w:type="spellEnd"/>
      <w:r w:rsidRPr="00A41020">
        <w:rPr>
          <w:rStyle w:val="BodyTextChar1"/>
          <w:bCs/>
          <w:szCs w:val="28"/>
        </w:rPr>
        <w:t xml:space="preserve"> </w:t>
      </w:r>
      <w:proofErr w:type="spellStart"/>
      <w:r w:rsidRPr="00A41020">
        <w:rPr>
          <w:rStyle w:val="BodyTextChar1"/>
          <w:bCs/>
          <w:szCs w:val="28"/>
        </w:rPr>
        <w:t>gần</w:t>
      </w:r>
      <w:proofErr w:type="spellEnd"/>
      <w:r w:rsidRPr="00A41020">
        <w:rPr>
          <w:rStyle w:val="BodyTextChar1"/>
          <w:bCs/>
          <w:szCs w:val="28"/>
        </w:rPr>
        <w:t xml:space="preserve"> 1,4 </w:t>
      </w:r>
      <w:proofErr w:type="spellStart"/>
      <w:r w:rsidRPr="00A41020">
        <w:rPr>
          <w:rStyle w:val="BodyTextChar1"/>
          <w:bCs/>
          <w:szCs w:val="28"/>
        </w:rPr>
        <w:t>nghìn</w:t>
      </w:r>
      <w:proofErr w:type="spellEnd"/>
      <w:r w:rsidRPr="00A41020">
        <w:rPr>
          <w:rStyle w:val="BodyTextChar1"/>
          <w:bCs/>
          <w:szCs w:val="28"/>
        </w:rPr>
        <w:t xml:space="preserve"> </w:t>
      </w:r>
      <w:proofErr w:type="spellStart"/>
      <w:r w:rsidRPr="00A41020">
        <w:rPr>
          <w:rStyle w:val="BodyTextChar1"/>
          <w:bCs/>
          <w:szCs w:val="28"/>
        </w:rPr>
        <w:t>tỷ</w:t>
      </w:r>
      <w:proofErr w:type="spellEnd"/>
      <w:r w:rsidRPr="00A41020">
        <w:rPr>
          <w:rStyle w:val="BodyTextChar1"/>
          <w:bCs/>
          <w:szCs w:val="28"/>
        </w:rPr>
        <w:t xml:space="preserve"> </w:t>
      </w:r>
      <w:proofErr w:type="spellStart"/>
      <w:r w:rsidRPr="00A41020">
        <w:rPr>
          <w:rStyle w:val="BodyTextChar1"/>
          <w:bCs/>
          <w:szCs w:val="28"/>
        </w:rPr>
        <w:t>đồng</w:t>
      </w:r>
      <w:proofErr w:type="spellEnd"/>
      <w:r w:rsidRPr="00A41020">
        <w:rPr>
          <w:rStyle w:val="BodyTextChar1"/>
          <w:bCs/>
          <w:szCs w:val="28"/>
        </w:rPr>
        <w:t xml:space="preserve">; </w:t>
      </w:r>
      <w:proofErr w:type="spellStart"/>
      <w:r w:rsidRPr="00A41020">
        <w:rPr>
          <w:rStyle w:val="BodyTextChar1"/>
          <w:bCs/>
          <w:szCs w:val="28"/>
        </w:rPr>
        <w:t>việc</w:t>
      </w:r>
      <w:proofErr w:type="spellEnd"/>
      <w:r w:rsidRPr="00A41020">
        <w:rPr>
          <w:rStyle w:val="BodyTextChar1"/>
          <w:bCs/>
          <w:szCs w:val="28"/>
        </w:rPr>
        <w:t xml:space="preserve"> </w:t>
      </w:r>
      <w:proofErr w:type="spellStart"/>
      <w:r w:rsidRPr="00A41020">
        <w:rPr>
          <w:rStyle w:val="BodyTextChar1"/>
          <w:bCs/>
          <w:szCs w:val="28"/>
        </w:rPr>
        <w:t>đấu</w:t>
      </w:r>
      <w:proofErr w:type="spellEnd"/>
      <w:r w:rsidRPr="00A41020">
        <w:rPr>
          <w:rStyle w:val="BodyTextChar1"/>
          <w:bCs/>
          <w:szCs w:val="28"/>
        </w:rPr>
        <w:t xml:space="preserve"> </w:t>
      </w:r>
      <w:proofErr w:type="spellStart"/>
      <w:r w:rsidRPr="00A41020">
        <w:rPr>
          <w:rStyle w:val="BodyTextChar1"/>
          <w:bCs/>
          <w:szCs w:val="28"/>
        </w:rPr>
        <w:t>giá</w:t>
      </w:r>
      <w:proofErr w:type="spellEnd"/>
      <w:r w:rsidRPr="00A41020">
        <w:rPr>
          <w:rStyle w:val="BodyTextChar1"/>
          <w:bCs/>
          <w:szCs w:val="28"/>
        </w:rPr>
        <w:t xml:space="preserve"> </w:t>
      </w:r>
      <w:proofErr w:type="spellStart"/>
      <w:r w:rsidRPr="00A41020">
        <w:rPr>
          <w:rStyle w:val="BodyTextChar1"/>
          <w:bCs/>
          <w:szCs w:val="28"/>
        </w:rPr>
        <w:t>biển</w:t>
      </w:r>
      <w:proofErr w:type="spellEnd"/>
      <w:r w:rsidRPr="00A41020">
        <w:rPr>
          <w:rStyle w:val="BodyTextChar1"/>
          <w:bCs/>
          <w:szCs w:val="28"/>
        </w:rPr>
        <w:t xml:space="preserve"> </w:t>
      </w:r>
      <w:proofErr w:type="spellStart"/>
      <w:r w:rsidRPr="00A41020">
        <w:rPr>
          <w:rStyle w:val="BodyTextChar1"/>
          <w:bCs/>
          <w:szCs w:val="28"/>
        </w:rPr>
        <w:t>số</w:t>
      </w:r>
      <w:proofErr w:type="spellEnd"/>
      <w:r w:rsidRPr="00A41020">
        <w:rPr>
          <w:rStyle w:val="BodyTextChar1"/>
          <w:bCs/>
          <w:szCs w:val="28"/>
        </w:rPr>
        <w:t xml:space="preserve"> </w:t>
      </w:r>
      <w:proofErr w:type="spellStart"/>
      <w:r w:rsidRPr="00A41020">
        <w:rPr>
          <w:rStyle w:val="BodyTextChar1"/>
          <w:bCs/>
          <w:szCs w:val="28"/>
        </w:rPr>
        <w:t>được</w:t>
      </w:r>
      <w:proofErr w:type="spellEnd"/>
      <w:r w:rsidRPr="00A41020">
        <w:rPr>
          <w:rStyle w:val="BodyTextChar1"/>
          <w:bCs/>
          <w:szCs w:val="28"/>
        </w:rPr>
        <w:t xml:space="preserve"> </w:t>
      </w:r>
      <w:proofErr w:type="spellStart"/>
      <w:r w:rsidRPr="00A41020">
        <w:rPr>
          <w:rStyle w:val="BodyTextChar1"/>
          <w:bCs/>
          <w:szCs w:val="28"/>
        </w:rPr>
        <w:t>dư</w:t>
      </w:r>
      <w:proofErr w:type="spellEnd"/>
      <w:r w:rsidRPr="00A41020">
        <w:rPr>
          <w:rStyle w:val="BodyTextChar1"/>
          <w:bCs/>
          <w:szCs w:val="28"/>
        </w:rPr>
        <w:t xml:space="preserve"> </w:t>
      </w:r>
      <w:proofErr w:type="spellStart"/>
      <w:r w:rsidRPr="00A41020">
        <w:rPr>
          <w:rStyle w:val="BodyTextChar1"/>
          <w:bCs/>
          <w:szCs w:val="28"/>
        </w:rPr>
        <w:t>luận</w:t>
      </w:r>
      <w:proofErr w:type="spellEnd"/>
      <w:r w:rsidRPr="00A41020">
        <w:rPr>
          <w:rStyle w:val="BodyTextChar1"/>
          <w:bCs/>
          <w:szCs w:val="28"/>
        </w:rPr>
        <w:t xml:space="preserve"> </w:t>
      </w:r>
      <w:proofErr w:type="spellStart"/>
      <w:r w:rsidRPr="00A41020">
        <w:rPr>
          <w:rStyle w:val="BodyTextChar1"/>
          <w:bCs/>
          <w:szCs w:val="28"/>
        </w:rPr>
        <w:t>xã</w:t>
      </w:r>
      <w:proofErr w:type="spellEnd"/>
      <w:r w:rsidRPr="00A41020">
        <w:rPr>
          <w:rStyle w:val="BodyTextChar1"/>
          <w:bCs/>
          <w:szCs w:val="28"/>
        </w:rPr>
        <w:t xml:space="preserve"> </w:t>
      </w:r>
      <w:proofErr w:type="spellStart"/>
      <w:r w:rsidRPr="00A41020">
        <w:rPr>
          <w:rStyle w:val="BodyTextChar1"/>
          <w:bCs/>
          <w:szCs w:val="28"/>
        </w:rPr>
        <w:t>hội</w:t>
      </w:r>
      <w:proofErr w:type="spellEnd"/>
      <w:r w:rsidRPr="00A41020">
        <w:rPr>
          <w:rStyle w:val="BodyTextChar1"/>
          <w:bCs/>
          <w:szCs w:val="28"/>
        </w:rPr>
        <w:t xml:space="preserve"> </w:t>
      </w:r>
      <w:proofErr w:type="spellStart"/>
      <w:r w:rsidRPr="00A41020">
        <w:rPr>
          <w:rStyle w:val="BodyTextChar1"/>
          <w:bCs/>
          <w:szCs w:val="28"/>
        </w:rPr>
        <w:t>rất</w:t>
      </w:r>
      <w:proofErr w:type="spellEnd"/>
      <w:r w:rsidRPr="00A41020">
        <w:rPr>
          <w:rStyle w:val="BodyTextChar1"/>
          <w:bCs/>
          <w:szCs w:val="28"/>
        </w:rPr>
        <w:t xml:space="preserve"> </w:t>
      </w:r>
      <w:proofErr w:type="spellStart"/>
      <w:r w:rsidRPr="00A41020">
        <w:rPr>
          <w:rStyle w:val="BodyTextChar1"/>
          <w:bCs/>
          <w:szCs w:val="28"/>
        </w:rPr>
        <w:t>quan</w:t>
      </w:r>
      <w:proofErr w:type="spellEnd"/>
      <w:r w:rsidRPr="00A41020">
        <w:rPr>
          <w:rStyle w:val="BodyTextChar1"/>
          <w:bCs/>
          <w:szCs w:val="28"/>
        </w:rPr>
        <w:t xml:space="preserve"> </w:t>
      </w:r>
      <w:proofErr w:type="spellStart"/>
      <w:r w:rsidRPr="00A41020">
        <w:rPr>
          <w:rStyle w:val="BodyTextChar1"/>
          <w:bCs/>
          <w:szCs w:val="28"/>
        </w:rPr>
        <w:t>tâm</w:t>
      </w:r>
      <w:proofErr w:type="spellEnd"/>
      <w:r w:rsidRPr="00A41020">
        <w:rPr>
          <w:rStyle w:val="BodyTextChar1"/>
          <w:bCs/>
          <w:szCs w:val="28"/>
        </w:rPr>
        <w:t xml:space="preserve"> </w:t>
      </w:r>
      <w:proofErr w:type="spellStart"/>
      <w:r w:rsidRPr="00A41020">
        <w:rPr>
          <w:rStyle w:val="BodyTextChar1"/>
          <w:bCs/>
          <w:szCs w:val="28"/>
        </w:rPr>
        <w:t>và</w:t>
      </w:r>
      <w:proofErr w:type="spellEnd"/>
      <w:r w:rsidRPr="00A41020">
        <w:rPr>
          <w:rStyle w:val="BodyTextChar1"/>
          <w:bCs/>
          <w:szCs w:val="28"/>
        </w:rPr>
        <w:t xml:space="preserve"> </w:t>
      </w:r>
      <w:proofErr w:type="spellStart"/>
      <w:r w:rsidRPr="00A41020">
        <w:rPr>
          <w:rStyle w:val="BodyTextChar1"/>
          <w:bCs/>
          <w:szCs w:val="28"/>
        </w:rPr>
        <w:t>đồng</w:t>
      </w:r>
      <w:proofErr w:type="spellEnd"/>
      <w:r w:rsidRPr="00A41020">
        <w:rPr>
          <w:rStyle w:val="BodyTextChar1"/>
          <w:bCs/>
          <w:szCs w:val="28"/>
        </w:rPr>
        <w:t xml:space="preserve"> </w:t>
      </w:r>
      <w:proofErr w:type="spellStart"/>
      <w:r w:rsidRPr="00A41020">
        <w:rPr>
          <w:rStyle w:val="BodyTextChar1"/>
          <w:bCs/>
          <w:szCs w:val="28"/>
        </w:rPr>
        <w:t>tình</w:t>
      </w:r>
      <w:proofErr w:type="spellEnd"/>
      <w:r w:rsidRPr="00A41020">
        <w:rPr>
          <w:rStyle w:val="BodyTextChar1"/>
          <w:bCs/>
          <w:szCs w:val="28"/>
        </w:rPr>
        <w:t xml:space="preserve">, </w:t>
      </w:r>
      <w:proofErr w:type="spellStart"/>
      <w:r w:rsidRPr="00A41020">
        <w:rPr>
          <w:rStyle w:val="BodyTextChar1"/>
          <w:bCs/>
          <w:szCs w:val="28"/>
        </w:rPr>
        <w:t>ủng</w:t>
      </w:r>
      <w:proofErr w:type="spellEnd"/>
      <w:r w:rsidRPr="00A41020">
        <w:rPr>
          <w:rStyle w:val="BodyTextChar1"/>
          <w:bCs/>
          <w:szCs w:val="28"/>
        </w:rPr>
        <w:t xml:space="preserve"> </w:t>
      </w:r>
      <w:proofErr w:type="spellStart"/>
      <w:r w:rsidRPr="00A41020">
        <w:rPr>
          <w:rStyle w:val="BodyTextChar1"/>
          <w:bCs/>
          <w:szCs w:val="28"/>
        </w:rPr>
        <w:t>hộ</w:t>
      </w:r>
      <w:proofErr w:type="spellEnd"/>
      <w:r w:rsidRPr="00A41020">
        <w:rPr>
          <w:rStyle w:val="BodyTextChar1"/>
          <w:bCs/>
          <w:szCs w:val="28"/>
        </w:rPr>
        <w:t>.</w:t>
      </w:r>
    </w:p>
    <w:p w14:paraId="649A6846" w14:textId="77777777" w:rsidR="00101D99" w:rsidRPr="00A41020" w:rsidRDefault="00101D99" w:rsidP="00A41020">
      <w:pPr>
        <w:spacing w:before="80" w:after="80"/>
        <w:ind w:firstLine="432"/>
        <w:jc w:val="both"/>
        <w:rPr>
          <w:szCs w:val="28"/>
        </w:rPr>
      </w:pPr>
      <w:r w:rsidRPr="00A41020">
        <w:rPr>
          <w:rStyle w:val="BodyTextChar1"/>
          <w:bCs/>
          <w:szCs w:val="28"/>
        </w:rPr>
        <w:t xml:space="preserve">+ </w:t>
      </w:r>
      <w:proofErr w:type="spellStart"/>
      <w:r w:rsidRPr="00A41020">
        <w:rPr>
          <w:rStyle w:val="BodyTextChar1"/>
          <w:bCs/>
          <w:szCs w:val="28"/>
        </w:rPr>
        <w:t>Tiếp</w:t>
      </w:r>
      <w:proofErr w:type="spellEnd"/>
      <w:r w:rsidRPr="00A41020">
        <w:rPr>
          <w:rStyle w:val="BodyTextChar1"/>
          <w:bCs/>
          <w:szCs w:val="28"/>
        </w:rPr>
        <w:t xml:space="preserve"> </w:t>
      </w:r>
      <w:proofErr w:type="spellStart"/>
      <w:r w:rsidRPr="00A41020">
        <w:rPr>
          <w:rStyle w:val="BodyTextChar1"/>
          <w:bCs/>
          <w:szCs w:val="28"/>
        </w:rPr>
        <w:t>tục</w:t>
      </w:r>
      <w:proofErr w:type="spellEnd"/>
      <w:r w:rsidRPr="00A41020">
        <w:rPr>
          <w:rStyle w:val="BodyTextChar1"/>
          <w:bCs/>
          <w:szCs w:val="28"/>
        </w:rPr>
        <w:t xml:space="preserve"> </w:t>
      </w:r>
      <w:proofErr w:type="spellStart"/>
      <w:r w:rsidRPr="00A41020">
        <w:rPr>
          <w:rStyle w:val="BodyTextChar1"/>
          <w:bCs/>
          <w:szCs w:val="28"/>
        </w:rPr>
        <w:t>cải</w:t>
      </w:r>
      <w:proofErr w:type="spellEnd"/>
      <w:r w:rsidRPr="00A41020">
        <w:rPr>
          <w:rStyle w:val="BodyTextChar1"/>
          <w:bCs/>
          <w:szCs w:val="28"/>
        </w:rPr>
        <w:t xml:space="preserve"> </w:t>
      </w:r>
      <w:proofErr w:type="spellStart"/>
      <w:r w:rsidRPr="00A41020">
        <w:rPr>
          <w:rStyle w:val="BodyTextChar1"/>
          <w:bCs/>
          <w:szCs w:val="28"/>
        </w:rPr>
        <w:t>cách</w:t>
      </w:r>
      <w:proofErr w:type="spellEnd"/>
      <w:r w:rsidRPr="00A41020">
        <w:rPr>
          <w:rStyle w:val="BodyTextChar1"/>
          <w:bCs/>
          <w:szCs w:val="28"/>
        </w:rPr>
        <w:t xml:space="preserve"> </w:t>
      </w:r>
      <w:proofErr w:type="spellStart"/>
      <w:r w:rsidRPr="00A41020">
        <w:rPr>
          <w:rStyle w:val="BodyTextChar1"/>
          <w:bCs/>
          <w:szCs w:val="28"/>
        </w:rPr>
        <w:t>thủ</w:t>
      </w:r>
      <w:proofErr w:type="spellEnd"/>
      <w:r w:rsidRPr="00A41020">
        <w:rPr>
          <w:rStyle w:val="BodyTextChar1"/>
          <w:bCs/>
          <w:szCs w:val="28"/>
        </w:rPr>
        <w:t xml:space="preserve"> </w:t>
      </w:r>
      <w:proofErr w:type="spellStart"/>
      <w:r w:rsidRPr="00A41020">
        <w:rPr>
          <w:rStyle w:val="BodyTextChar1"/>
          <w:bCs/>
          <w:szCs w:val="28"/>
        </w:rPr>
        <w:t>tục</w:t>
      </w:r>
      <w:proofErr w:type="spellEnd"/>
      <w:r w:rsidRPr="00A41020">
        <w:rPr>
          <w:rStyle w:val="BodyTextChar1"/>
          <w:bCs/>
          <w:szCs w:val="28"/>
        </w:rPr>
        <w:t xml:space="preserve"> </w:t>
      </w:r>
      <w:proofErr w:type="spellStart"/>
      <w:r w:rsidRPr="00A41020">
        <w:rPr>
          <w:rStyle w:val="BodyTextChar1"/>
          <w:bCs/>
          <w:szCs w:val="28"/>
        </w:rPr>
        <w:t>hành</w:t>
      </w:r>
      <w:proofErr w:type="spellEnd"/>
      <w:r w:rsidRPr="00A41020">
        <w:rPr>
          <w:rStyle w:val="BodyTextChar1"/>
          <w:bCs/>
          <w:szCs w:val="28"/>
        </w:rPr>
        <w:t xml:space="preserve"> </w:t>
      </w:r>
      <w:proofErr w:type="spellStart"/>
      <w:r w:rsidRPr="00A41020">
        <w:rPr>
          <w:rStyle w:val="BodyTextChar1"/>
          <w:bCs/>
          <w:szCs w:val="28"/>
        </w:rPr>
        <w:t>chính</w:t>
      </w:r>
      <w:proofErr w:type="spellEnd"/>
      <w:r w:rsidRPr="00A41020">
        <w:rPr>
          <w:rStyle w:val="BodyTextChar1"/>
          <w:bCs/>
          <w:szCs w:val="28"/>
        </w:rPr>
        <w:t>,</w:t>
      </w:r>
      <w:r w:rsidRPr="00A41020">
        <w:rPr>
          <w:szCs w:val="28"/>
        </w:rPr>
        <w:t xml:space="preserve"> </w:t>
      </w:r>
      <w:proofErr w:type="spellStart"/>
      <w:r w:rsidRPr="00A41020">
        <w:rPr>
          <w:szCs w:val="28"/>
        </w:rPr>
        <w:t>giảm</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lượng</w:t>
      </w:r>
      <w:proofErr w:type="spellEnd"/>
      <w:r w:rsidRPr="00A41020">
        <w:rPr>
          <w:szCs w:val="28"/>
        </w:rPr>
        <w:t xml:space="preserve"> </w:t>
      </w:r>
      <w:proofErr w:type="spellStart"/>
      <w:r w:rsidRPr="00A41020">
        <w:rPr>
          <w:szCs w:val="28"/>
        </w:rPr>
        <w:t>giấy</w:t>
      </w:r>
      <w:proofErr w:type="spellEnd"/>
      <w:r w:rsidRPr="00A41020">
        <w:rPr>
          <w:szCs w:val="28"/>
        </w:rPr>
        <w:t xml:space="preserve"> </w:t>
      </w:r>
      <w:proofErr w:type="spellStart"/>
      <w:r w:rsidRPr="00A41020">
        <w:rPr>
          <w:szCs w:val="28"/>
        </w:rPr>
        <w:t>tờ</w:t>
      </w:r>
      <w:proofErr w:type="spellEnd"/>
      <w:r w:rsidRPr="00A41020">
        <w:rPr>
          <w:szCs w:val="28"/>
        </w:rPr>
        <w:t xml:space="preserve"> </w:t>
      </w:r>
      <w:proofErr w:type="spellStart"/>
      <w:r w:rsidRPr="00A41020">
        <w:rPr>
          <w:szCs w:val="28"/>
        </w:rPr>
        <w:t>khi</w:t>
      </w:r>
      <w:proofErr w:type="spellEnd"/>
      <w:r w:rsidRPr="00A41020">
        <w:rPr>
          <w:szCs w:val="28"/>
        </w:rPr>
        <w:t xml:space="preserve"> </w:t>
      </w:r>
      <w:proofErr w:type="spellStart"/>
      <w:r w:rsidRPr="00A41020">
        <w:rPr>
          <w:szCs w:val="28"/>
        </w:rPr>
        <w:t>đăng</w:t>
      </w:r>
      <w:proofErr w:type="spellEnd"/>
      <w:r w:rsidRPr="00A41020">
        <w:rPr>
          <w:szCs w:val="28"/>
        </w:rPr>
        <w:t xml:space="preserve"> </w:t>
      </w:r>
      <w:proofErr w:type="spellStart"/>
      <w:r w:rsidRPr="00A41020">
        <w:rPr>
          <w:szCs w:val="28"/>
        </w:rPr>
        <w:t>ký</w:t>
      </w:r>
      <w:proofErr w:type="spellEnd"/>
      <w:r w:rsidRPr="00A41020">
        <w:rPr>
          <w:szCs w:val="28"/>
        </w:rPr>
        <w:t xml:space="preserve">, </w:t>
      </w:r>
      <w:proofErr w:type="spellStart"/>
      <w:r w:rsidRPr="00A41020">
        <w:rPr>
          <w:szCs w:val="28"/>
        </w:rPr>
        <w:t>công</w:t>
      </w:r>
      <w:proofErr w:type="spellEnd"/>
      <w:r w:rsidRPr="00A41020">
        <w:rPr>
          <w:szCs w:val="28"/>
        </w:rPr>
        <w:t xml:space="preserve"> </w:t>
      </w:r>
      <w:proofErr w:type="spellStart"/>
      <w:r w:rsidRPr="00A41020">
        <w:rPr>
          <w:szCs w:val="28"/>
        </w:rPr>
        <w:t>tác</w:t>
      </w:r>
      <w:proofErr w:type="spellEnd"/>
      <w:r w:rsidRPr="00A41020">
        <w:rPr>
          <w:szCs w:val="28"/>
        </w:rPr>
        <w:t xml:space="preserve"> </w:t>
      </w:r>
      <w:proofErr w:type="spellStart"/>
      <w:r w:rsidRPr="00A41020">
        <w:rPr>
          <w:szCs w:val="28"/>
        </w:rPr>
        <w:t>đăng</w:t>
      </w:r>
      <w:proofErr w:type="spellEnd"/>
      <w:r w:rsidRPr="00A41020">
        <w:rPr>
          <w:szCs w:val="28"/>
        </w:rPr>
        <w:t xml:space="preserve"> </w:t>
      </w:r>
      <w:proofErr w:type="spellStart"/>
      <w:r w:rsidRPr="00A41020">
        <w:rPr>
          <w:szCs w:val="28"/>
        </w:rPr>
        <w:t>ký</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đã</w:t>
      </w:r>
      <w:proofErr w:type="spellEnd"/>
      <w:r w:rsidRPr="00A41020">
        <w:rPr>
          <w:szCs w:val="28"/>
        </w:rPr>
        <w:t xml:space="preserve"> </w:t>
      </w:r>
      <w:proofErr w:type="spellStart"/>
      <w:r w:rsidRPr="00A41020">
        <w:rPr>
          <w:szCs w:val="28"/>
        </w:rPr>
        <w:t>phân</w:t>
      </w:r>
      <w:proofErr w:type="spellEnd"/>
      <w:r w:rsidRPr="00A41020">
        <w:rPr>
          <w:szCs w:val="28"/>
        </w:rPr>
        <w:t xml:space="preserve"> </w:t>
      </w:r>
      <w:proofErr w:type="spellStart"/>
      <w:r w:rsidRPr="00A41020">
        <w:rPr>
          <w:szCs w:val="28"/>
        </w:rPr>
        <w:t>cấp</w:t>
      </w:r>
      <w:proofErr w:type="spellEnd"/>
      <w:r w:rsidRPr="00A41020">
        <w:rPr>
          <w:szCs w:val="28"/>
        </w:rPr>
        <w:t xml:space="preserve"> </w:t>
      </w:r>
      <w:proofErr w:type="spellStart"/>
      <w:r w:rsidRPr="00A41020">
        <w:rPr>
          <w:szCs w:val="28"/>
        </w:rPr>
        <w:t>triệt</w:t>
      </w:r>
      <w:proofErr w:type="spellEnd"/>
      <w:r w:rsidRPr="00A41020">
        <w:rPr>
          <w:szCs w:val="28"/>
        </w:rPr>
        <w:t xml:space="preserve"> </w:t>
      </w:r>
      <w:proofErr w:type="spellStart"/>
      <w:r w:rsidRPr="00A41020">
        <w:rPr>
          <w:szCs w:val="28"/>
        </w:rPr>
        <w:t>để</w:t>
      </w:r>
      <w:proofErr w:type="spellEnd"/>
      <w:r w:rsidRPr="00A41020">
        <w:rPr>
          <w:szCs w:val="28"/>
        </w:rPr>
        <w:t xml:space="preserve"> </w:t>
      </w:r>
      <w:proofErr w:type="spellStart"/>
      <w:r w:rsidRPr="00A41020">
        <w:rPr>
          <w:szCs w:val="28"/>
        </w:rPr>
        <w:t>đến</w:t>
      </w:r>
      <w:proofErr w:type="spellEnd"/>
      <w:r w:rsidRPr="00A41020">
        <w:rPr>
          <w:szCs w:val="28"/>
        </w:rPr>
        <w:t xml:space="preserve"> Công an </w:t>
      </w:r>
      <w:proofErr w:type="spellStart"/>
      <w:r w:rsidRPr="00A41020">
        <w:rPr>
          <w:szCs w:val="28"/>
        </w:rPr>
        <w:t>cấp</w:t>
      </w:r>
      <w:proofErr w:type="spellEnd"/>
      <w:r w:rsidRPr="00A41020">
        <w:rPr>
          <w:szCs w:val="28"/>
        </w:rPr>
        <w:t xml:space="preserve"> </w:t>
      </w:r>
      <w:proofErr w:type="spellStart"/>
      <w:r w:rsidRPr="00A41020">
        <w:rPr>
          <w:szCs w:val="28"/>
        </w:rPr>
        <w:t>huyện</w:t>
      </w:r>
      <w:proofErr w:type="spellEnd"/>
      <w:r w:rsidRPr="00A41020">
        <w:rPr>
          <w:szCs w:val="28"/>
        </w:rPr>
        <w:t xml:space="preserve">, </w:t>
      </w:r>
      <w:proofErr w:type="spellStart"/>
      <w:r w:rsidRPr="00A41020">
        <w:rPr>
          <w:szCs w:val="28"/>
        </w:rPr>
        <w:t>cấp</w:t>
      </w:r>
      <w:proofErr w:type="spellEnd"/>
      <w:r w:rsidRPr="00A41020">
        <w:rPr>
          <w:szCs w:val="28"/>
        </w:rPr>
        <w:t xml:space="preserve"> </w:t>
      </w:r>
      <w:proofErr w:type="spellStart"/>
      <w:r w:rsidRPr="00A41020">
        <w:rPr>
          <w:szCs w:val="28"/>
        </w:rPr>
        <w:t>xã</w:t>
      </w:r>
      <w:proofErr w:type="spellEnd"/>
      <w:r w:rsidRPr="00A41020">
        <w:rPr>
          <w:szCs w:val="28"/>
        </w:rPr>
        <w:t xml:space="preserve"> </w:t>
      </w:r>
      <w:proofErr w:type="spellStart"/>
      <w:r w:rsidRPr="00A41020">
        <w:rPr>
          <w:szCs w:val="28"/>
        </w:rPr>
        <w:t>đủ</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kiện</w:t>
      </w:r>
      <w:proofErr w:type="spellEnd"/>
      <w:r w:rsidRPr="00A41020">
        <w:rPr>
          <w:szCs w:val="28"/>
        </w:rPr>
        <w:t xml:space="preserve">, </w:t>
      </w:r>
      <w:proofErr w:type="spellStart"/>
      <w:r w:rsidRPr="00A41020">
        <w:rPr>
          <w:szCs w:val="28"/>
        </w:rPr>
        <w:t>nhằm</w:t>
      </w:r>
      <w:proofErr w:type="spellEnd"/>
      <w:r w:rsidRPr="00A41020">
        <w:rPr>
          <w:szCs w:val="28"/>
        </w:rPr>
        <w:t xml:space="preserve"> </w:t>
      </w:r>
      <w:proofErr w:type="spellStart"/>
      <w:r w:rsidRPr="00A41020">
        <w:rPr>
          <w:szCs w:val="28"/>
        </w:rPr>
        <w:t>giảm</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lần</w:t>
      </w:r>
      <w:proofErr w:type="spellEnd"/>
      <w:r w:rsidRPr="00A41020">
        <w:rPr>
          <w:szCs w:val="28"/>
        </w:rPr>
        <w:t xml:space="preserve"> </w:t>
      </w:r>
      <w:proofErr w:type="spellStart"/>
      <w:r w:rsidRPr="00A41020">
        <w:rPr>
          <w:szCs w:val="28"/>
        </w:rPr>
        <w:t>đi</w:t>
      </w:r>
      <w:proofErr w:type="spellEnd"/>
      <w:r w:rsidRPr="00A41020">
        <w:rPr>
          <w:szCs w:val="28"/>
        </w:rPr>
        <w:t xml:space="preserve"> </w:t>
      </w:r>
      <w:proofErr w:type="spellStart"/>
      <w:r w:rsidRPr="00A41020">
        <w:rPr>
          <w:szCs w:val="28"/>
        </w:rPr>
        <w:t>lại</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thời</w:t>
      </w:r>
      <w:proofErr w:type="spellEnd"/>
      <w:r w:rsidRPr="00A41020">
        <w:rPr>
          <w:szCs w:val="28"/>
        </w:rPr>
        <w:t xml:space="preserve"> </w:t>
      </w:r>
      <w:proofErr w:type="spellStart"/>
      <w:r w:rsidRPr="00A41020">
        <w:rPr>
          <w:szCs w:val="28"/>
        </w:rPr>
        <w:t>gian</w:t>
      </w:r>
      <w:proofErr w:type="spellEnd"/>
      <w:r w:rsidRPr="00A41020">
        <w:rPr>
          <w:szCs w:val="28"/>
        </w:rPr>
        <w:t xml:space="preserve"> </w:t>
      </w:r>
      <w:proofErr w:type="spellStart"/>
      <w:r w:rsidRPr="00A41020">
        <w:rPr>
          <w:szCs w:val="28"/>
        </w:rPr>
        <w:t>chờ</w:t>
      </w:r>
      <w:proofErr w:type="spellEnd"/>
      <w:r w:rsidRPr="00A41020">
        <w:rPr>
          <w:szCs w:val="28"/>
        </w:rPr>
        <w:t xml:space="preserve"> </w:t>
      </w:r>
      <w:proofErr w:type="spellStart"/>
      <w:r w:rsidRPr="00A41020">
        <w:rPr>
          <w:szCs w:val="28"/>
        </w:rPr>
        <w:t>đợi</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dân</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doanh</w:t>
      </w:r>
      <w:proofErr w:type="spellEnd"/>
      <w:r w:rsidRPr="00A41020">
        <w:rPr>
          <w:szCs w:val="28"/>
        </w:rPr>
        <w:t xml:space="preserve"> </w:t>
      </w:r>
      <w:proofErr w:type="spellStart"/>
      <w:r w:rsidRPr="00A41020">
        <w:rPr>
          <w:szCs w:val="28"/>
        </w:rPr>
        <w:t>nghiệp</w:t>
      </w:r>
      <w:proofErr w:type="spellEnd"/>
      <w:r w:rsidRPr="00A41020">
        <w:rPr>
          <w:szCs w:val="28"/>
        </w:rPr>
        <w:t xml:space="preserve">, </w:t>
      </w:r>
      <w:proofErr w:type="spellStart"/>
      <w:r w:rsidRPr="00A41020">
        <w:rPr>
          <w:szCs w:val="28"/>
        </w:rPr>
        <w:t>công</w:t>
      </w:r>
      <w:proofErr w:type="spellEnd"/>
      <w:r w:rsidRPr="00A41020">
        <w:rPr>
          <w:szCs w:val="28"/>
        </w:rPr>
        <w:t xml:space="preserve"> </w:t>
      </w:r>
      <w:proofErr w:type="spellStart"/>
      <w:r w:rsidRPr="00A41020">
        <w:rPr>
          <w:szCs w:val="28"/>
        </w:rPr>
        <w:t>khai</w:t>
      </w:r>
      <w:proofErr w:type="spellEnd"/>
      <w:r w:rsidRPr="00A41020">
        <w:rPr>
          <w:szCs w:val="28"/>
        </w:rPr>
        <w:t xml:space="preserve"> </w:t>
      </w:r>
      <w:proofErr w:type="spellStart"/>
      <w:r w:rsidRPr="00A41020">
        <w:rPr>
          <w:szCs w:val="28"/>
        </w:rPr>
        <w:t>minh</w:t>
      </w:r>
      <w:proofErr w:type="spellEnd"/>
      <w:r w:rsidRPr="00A41020">
        <w:rPr>
          <w:szCs w:val="28"/>
        </w:rPr>
        <w:t xml:space="preserve"> </w:t>
      </w:r>
      <w:proofErr w:type="spellStart"/>
      <w:r w:rsidRPr="00A41020">
        <w:rPr>
          <w:szCs w:val="28"/>
        </w:rPr>
        <w:t>bạch</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thủ</w:t>
      </w:r>
      <w:proofErr w:type="spellEnd"/>
      <w:r w:rsidRPr="00A41020">
        <w:rPr>
          <w:szCs w:val="28"/>
        </w:rPr>
        <w:t xml:space="preserve"> </w:t>
      </w:r>
      <w:proofErr w:type="spellStart"/>
      <w:r w:rsidRPr="00A41020">
        <w:rPr>
          <w:szCs w:val="28"/>
        </w:rPr>
        <w:t>tục</w:t>
      </w:r>
      <w:proofErr w:type="spellEnd"/>
      <w:r w:rsidRPr="00A41020">
        <w:rPr>
          <w:szCs w:val="28"/>
        </w:rPr>
        <w:t xml:space="preserve">, </w:t>
      </w:r>
      <w:proofErr w:type="spellStart"/>
      <w:r w:rsidRPr="00A41020">
        <w:rPr>
          <w:szCs w:val="28"/>
        </w:rPr>
        <w:t>lệ</w:t>
      </w:r>
      <w:proofErr w:type="spellEnd"/>
      <w:r w:rsidRPr="00A41020">
        <w:rPr>
          <w:szCs w:val="28"/>
        </w:rPr>
        <w:t xml:space="preserve"> </w:t>
      </w:r>
      <w:proofErr w:type="spellStart"/>
      <w:r w:rsidRPr="00A41020">
        <w:rPr>
          <w:szCs w:val="28"/>
        </w:rPr>
        <w:t>phí</w:t>
      </w:r>
      <w:proofErr w:type="spellEnd"/>
      <w:r w:rsidRPr="00A41020">
        <w:rPr>
          <w:szCs w:val="28"/>
        </w:rPr>
        <w:t xml:space="preserve"> </w:t>
      </w:r>
      <w:proofErr w:type="spellStart"/>
      <w:r w:rsidRPr="00A41020">
        <w:rPr>
          <w:szCs w:val="28"/>
        </w:rPr>
        <w:t>đăng</w:t>
      </w:r>
      <w:proofErr w:type="spellEnd"/>
      <w:r w:rsidRPr="00A41020">
        <w:rPr>
          <w:szCs w:val="28"/>
        </w:rPr>
        <w:t xml:space="preserve"> </w:t>
      </w:r>
      <w:proofErr w:type="spellStart"/>
      <w:r w:rsidRPr="00A41020">
        <w:rPr>
          <w:szCs w:val="28"/>
        </w:rPr>
        <w:t>ký</w:t>
      </w:r>
      <w:proofErr w:type="spellEnd"/>
      <w:r w:rsidRPr="00A41020">
        <w:rPr>
          <w:szCs w:val="28"/>
        </w:rPr>
        <w:t xml:space="preserve">, </w:t>
      </w:r>
      <w:proofErr w:type="spellStart"/>
      <w:r w:rsidRPr="00A41020">
        <w:rPr>
          <w:szCs w:val="28"/>
        </w:rPr>
        <w:t>cấp</w:t>
      </w:r>
      <w:proofErr w:type="spellEnd"/>
      <w:r w:rsidRPr="00A41020">
        <w:rPr>
          <w:szCs w:val="28"/>
        </w:rPr>
        <w:t xml:space="preserve"> </w:t>
      </w:r>
      <w:proofErr w:type="spellStart"/>
      <w:r w:rsidRPr="00A41020">
        <w:rPr>
          <w:szCs w:val="28"/>
        </w:rPr>
        <w:t>biển</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Đặc</w:t>
      </w:r>
      <w:proofErr w:type="spellEnd"/>
      <w:r w:rsidRPr="00A41020">
        <w:rPr>
          <w:szCs w:val="28"/>
        </w:rPr>
        <w:t xml:space="preserve"> </w:t>
      </w:r>
      <w:proofErr w:type="spellStart"/>
      <w:r w:rsidRPr="00A41020">
        <w:rPr>
          <w:szCs w:val="28"/>
        </w:rPr>
        <w:t>biệt</w:t>
      </w:r>
      <w:proofErr w:type="spellEnd"/>
      <w:r w:rsidRPr="00A41020">
        <w:rPr>
          <w:szCs w:val="28"/>
        </w:rPr>
        <w:t xml:space="preserve"> </w:t>
      </w:r>
      <w:proofErr w:type="spellStart"/>
      <w:r w:rsidRPr="00A41020">
        <w:rPr>
          <w:szCs w:val="28"/>
        </w:rPr>
        <w:t>là</w:t>
      </w:r>
      <w:proofErr w:type="spellEnd"/>
      <w:r w:rsidRPr="00A41020">
        <w:rPr>
          <w:szCs w:val="28"/>
        </w:rPr>
        <w:t xml:space="preserve"> </w:t>
      </w:r>
      <w:proofErr w:type="spellStart"/>
      <w:r w:rsidRPr="00A41020">
        <w:rPr>
          <w:szCs w:val="28"/>
        </w:rPr>
        <w:t>nghiên</w:t>
      </w:r>
      <w:proofErr w:type="spellEnd"/>
      <w:r w:rsidRPr="00A41020">
        <w:rPr>
          <w:szCs w:val="28"/>
        </w:rPr>
        <w:t xml:space="preserve"> </w:t>
      </w:r>
      <w:proofErr w:type="spellStart"/>
      <w:r w:rsidRPr="00A41020">
        <w:rPr>
          <w:szCs w:val="28"/>
        </w:rPr>
        <w:t>cứu</w:t>
      </w:r>
      <w:proofErr w:type="spellEnd"/>
      <w:r w:rsidRPr="00A41020">
        <w:rPr>
          <w:szCs w:val="28"/>
        </w:rPr>
        <w:t xml:space="preserve"> </w:t>
      </w:r>
      <w:proofErr w:type="spellStart"/>
      <w:r w:rsidRPr="00A41020">
        <w:rPr>
          <w:szCs w:val="28"/>
        </w:rPr>
        <w:t>chuyển</w:t>
      </w:r>
      <w:proofErr w:type="spellEnd"/>
      <w:r w:rsidRPr="00A41020">
        <w:rPr>
          <w:szCs w:val="28"/>
        </w:rPr>
        <w:t xml:space="preserve"> </w:t>
      </w:r>
      <w:proofErr w:type="spellStart"/>
      <w:r w:rsidRPr="00A41020">
        <w:rPr>
          <w:szCs w:val="28"/>
        </w:rPr>
        <w:t>từ</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thức</w:t>
      </w:r>
      <w:proofErr w:type="spellEnd"/>
      <w:r w:rsidRPr="00A41020">
        <w:rPr>
          <w:szCs w:val="28"/>
        </w:rPr>
        <w:t xml:space="preserve"> </w:t>
      </w:r>
      <w:proofErr w:type="spellStart"/>
      <w:r w:rsidRPr="00A41020">
        <w:rPr>
          <w:bCs/>
          <w:szCs w:val="28"/>
        </w:rPr>
        <w:t>cấp</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quản</w:t>
      </w:r>
      <w:proofErr w:type="spellEnd"/>
      <w:r w:rsidRPr="00A41020">
        <w:rPr>
          <w:bCs/>
          <w:szCs w:val="28"/>
        </w:rPr>
        <w:t xml:space="preserve"> </w:t>
      </w:r>
      <w:proofErr w:type="spellStart"/>
      <w:r w:rsidRPr="00A41020">
        <w:rPr>
          <w:bCs/>
          <w:szCs w:val="28"/>
        </w:rPr>
        <w:t>lý</w:t>
      </w:r>
      <w:proofErr w:type="spellEnd"/>
      <w:r w:rsidRPr="00A41020">
        <w:rPr>
          <w:bCs/>
          <w:szCs w:val="28"/>
        </w:rPr>
        <w:t xml:space="preserve"> </w:t>
      </w:r>
      <w:proofErr w:type="spellStart"/>
      <w:r w:rsidRPr="00A41020">
        <w:rPr>
          <w:bCs/>
          <w:szCs w:val="28"/>
        </w:rPr>
        <w:t>biển</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xe</w:t>
      </w:r>
      <w:proofErr w:type="spellEnd"/>
      <w:r w:rsidRPr="00A41020">
        <w:rPr>
          <w:bCs/>
          <w:szCs w:val="28"/>
        </w:rPr>
        <w:t xml:space="preserve"> </w:t>
      </w:r>
      <w:proofErr w:type="spellStart"/>
      <w:r w:rsidRPr="00A41020">
        <w:rPr>
          <w:bCs/>
          <w:szCs w:val="28"/>
        </w:rPr>
        <w:t>theo</w:t>
      </w:r>
      <w:proofErr w:type="spellEnd"/>
      <w:r w:rsidRPr="00A41020">
        <w:rPr>
          <w:bCs/>
          <w:szCs w:val="28"/>
        </w:rPr>
        <w:t xml:space="preserve"> </w:t>
      </w:r>
      <w:proofErr w:type="spellStart"/>
      <w:r w:rsidRPr="00A41020">
        <w:rPr>
          <w:bCs/>
          <w:szCs w:val="28"/>
        </w:rPr>
        <w:t>phương</w:t>
      </w:r>
      <w:proofErr w:type="spellEnd"/>
      <w:r w:rsidRPr="00A41020">
        <w:rPr>
          <w:bCs/>
          <w:szCs w:val="28"/>
        </w:rPr>
        <w:t xml:space="preserve"> </w:t>
      </w:r>
      <w:proofErr w:type="spellStart"/>
      <w:r w:rsidRPr="00A41020">
        <w:rPr>
          <w:bCs/>
          <w:szCs w:val="28"/>
        </w:rPr>
        <w:t>tiện</w:t>
      </w:r>
      <w:proofErr w:type="spellEnd"/>
      <w:r w:rsidRPr="00A41020">
        <w:rPr>
          <w:bCs/>
          <w:szCs w:val="28"/>
        </w:rPr>
        <w:t xml:space="preserve"> sang </w:t>
      </w:r>
      <w:proofErr w:type="spellStart"/>
      <w:r w:rsidRPr="00A41020">
        <w:rPr>
          <w:bCs/>
          <w:szCs w:val="28"/>
        </w:rPr>
        <w:t>cấp</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quản</w:t>
      </w:r>
      <w:proofErr w:type="spellEnd"/>
      <w:r w:rsidRPr="00A41020">
        <w:rPr>
          <w:bCs/>
          <w:szCs w:val="28"/>
        </w:rPr>
        <w:t xml:space="preserve"> </w:t>
      </w:r>
      <w:proofErr w:type="spellStart"/>
      <w:r w:rsidRPr="00A41020">
        <w:rPr>
          <w:bCs/>
          <w:szCs w:val="28"/>
        </w:rPr>
        <w:t>lý</w:t>
      </w:r>
      <w:proofErr w:type="spellEnd"/>
      <w:r w:rsidRPr="00A41020">
        <w:rPr>
          <w:bCs/>
          <w:szCs w:val="28"/>
        </w:rPr>
        <w:t xml:space="preserve"> </w:t>
      </w:r>
      <w:proofErr w:type="spellStart"/>
      <w:r w:rsidRPr="00A41020">
        <w:rPr>
          <w:bCs/>
          <w:szCs w:val="28"/>
        </w:rPr>
        <w:t>biển</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xe</w:t>
      </w:r>
      <w:proofErr w:type="spellEnd"/>
      <w:r w:rsidRPr="00A41020">
        <w:rPr>
          <w:bCs/>
          <w:szCs w:val="28"/>
        </w:rPr>
        <w:t xml:space="preserve"> </w:t>
      </w:r>
      <w:proofErr w:type="spellStart"/>
      <w:r w:rsidRPr="00A41020">
        <w:rPr>
          <w:bCs/>
          <w:szCs w:val="28"/>
        </w:rPr>
        <w:t>theo</w:t>
      </w:r>
      <w:proofErr w:type="spellEnd"/>
      <w:r w:rsidRPr="00A41020">
        <w:rPr>
          <w:bCs/>
          <w:szCs w:val="28"/>
        </w:rPr>
        <w:t xml:space="preserve"> </w:t>
      </w:r>
      <w:proofErr w:type="spellStart"/>
      <w:r w:rsidRPr="00A41020">
        <w:rPr>
          <w:bCs/>
          <w:szCs w:val="28"/>
        </w:rPr>
        <w:t>mã</w:t>
      </w:r>
      <w:proofErr w:type="spellEnd"/>
      <w:r w:rsidRPr="00A41020">
        <w:rPr>
          <w:bCs/>
          <w:szCs w:val="28"/>
        </w:rPr>
        <w:t xml:space="preserve"> </w:t>
      </w:r>
      <w:proofErr w:type="spellStart"/>
      <w:r w:rsidRPr="00A41020">
        <w:rPr>
          <w:bCs/>
          <w:szCs w:val="28"/>
        </w:rPr>
        <w:t>định</w:t>
      </w:r>
      <w:proofErr w:type="spellEnd"/>
      <w:r w:rsidRPr="00A41020">
        <w:rPr>
          <w:bCs/>
          <w:szCs w:val="28"/>
        </w:rPr>
        <w:t xml:space="preserve"> </w:t>
      </w:r>
      <w:proofErr w:type="spellStart"/>
      <w:r w:rsidRPr="00A41020">
        <w:rPr>
          <w:bCs/>
          <w:szCs w:val="28"/>
        </w:rPr>
        <w:t>danh</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chủ</w:t>
      </w:r>
      <w:proofErr w:type="spellEnd"/>
      <w:r w:rsidRPr="00A41020">
        <w:rPr>
          <w:bCs/>
          <w:szCs w:val="28"/>
        </w:rPr>
        <w:t xml:space="preserve"> </w:t>
      </w:r>
      <w:proofErr w:type="spellStart"/>
      <w:r w:rsidRPr="00A41020">
        <w:rPr>
          <w:bCs/>
          <w:szCs w:val="28"/>
        </w:rPr>
        <w:t>xe</w:t>
      </w:r>
      <w:proofErr w:type="spellEnd"/>
      <w:r w:rsidRPr="00A41020">
        <w:rPr>
          <w:bCs/>
          <w:szCs w:val="28"/>
        </w:rPr>
        <w:t xml:space="preserve">, </w:t>
      </w:r>
      <w:proofErr w:type="spellStart"/>
      <w:r w:rsidRPr="00A41020">
        <w:rPr>
          <w:szCs w:val="28"/>
        </w:rPr>
        <w:t>tiếp</w:t>
      </w:r>
      <w:proofErr w:type="spellEnd"/>
      <w:r w:rsidRPr="00A41020">
        <w:rPr>
          <w:szCs w:val="28"/>
        </w:rPr>
        <w:t xml:space="preserve"> </w:t>
      </w:r>
      <w:proofErr w:type="spellStart"/>
      <w:r w:rsidRPr="00A41020">
        <w:rPr>
          <w:szCs w:val="28"/>
        </w:rPr>
        <w:t>nhận</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sử</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dữ</w:t>
      </w:r>
      <w:proofErr w:type="spellEnd"/>
      <w:r w:rsidRPr="00A41020">
        <w:rPr>
          <w:szCs w:val="28"/>
        </w:rPr>
        <w:t xml:space="preserve"> </w:t>
      </w:r>
      <w:proofErr w:type="spellStart"/>
      <w:r w:rsidRPr="00A41020">
        <w:rPr>
          <w:szCs w:val="28"/>
        </w:rPr>
        <w:t>liệu</w:t>
      </w:r>
      <w:proofErr w:type="spellEnd"/>
      <w:r w:rsidRPr="00A41020">
        <w:rPr>
          <w:szCs w:val="28"/>
        </w:rPr>
        <w:t xml:space="preserve"> </w:t>
      </w:r>
      <w:proofErr w:type="spellStart"/>
      <w:r w:rsidRPr="00A41020">
        <w:rPr>
          <w:szCs w:val="28"/>
        </w:rPr>
        <w:t>điện</w:t>
      </w:r>
      <w:proofErr w:type="spellEnd"/>
      <w:r w:rsidRPr="00A41020">
        <w:rPr>
          <w:szCs w:val="28"/>
        </w:rPr>
        <w:t xml:space="preserve"> </w:t>
      </w:r>
      <w:proofErr w:type="spellStart"/>
      <w:r w:rsidRPr="00A41020">
        <w:rPr>
          <w:szCs w:val="28"/>
        </w:rPr>
        <w:t>tử</w:t>
      </w:r>
      <w:proofErr w:type="spellEnd"/>
      <w:r w:rsidRPr="00A41020">
        <w:rPr>
          <w:szCs w:val="28"/>
        </w:rPr>
        <w:t xml:space="preserve"> qua </w:t>
      </w:r>
      <w:proofErr w:type="spellStart"/>
      <w:r w:rsidRPr="00A41020">
        <w:rPr>
          <w:szCs w:val="28"/>
        </w:rPr>
        <w:t>cổng</w:t>
      </w:r>
      <w:proofErr w:type="spellEnd"/>
      <w:r w:rsidRPr="00A41020">
        <w:rPr>
          <w:szCs w:val="28"/>
        </w:rPr>
        <w:t xml:space="preserve"> </w:t>
      </w:r>
      <w:proofErr w:type="spellStart"/>
      <w:r w:rsidRPr="00A41020">
        <w:rPr>
          <w:szCs w:val="28"/>
        </w:rPr>
        <w:t>dịch</w:t>
      </w:r>
      <w:proofErr w:type="spellEnd"/>
      <w:r w:rsidRPr="00A41020">
        <w:rPr>
          <w:szCs w:val="28"/>
        </w:rPr>
        <w:t xml:space="preserve"> </w:t>
      </w:r>
      <w:proofErr w:type="spellStart"/>
      <w:r w:rsidRPr="00A41020">
        <w:rPr>
          <w:szCs w:val="28"/>
        </w:rPr>
        <w:t>vụ</w:t>
      </w:r>
      <w:proofErr w:type="spellEnd"/>
      <w:r w:rsidRPr="00A41020">
        <w:rPr>
          <w:szCs w:val="28"/>
        </w:rPr>
        <w:t xml:space="preserve"> </w:t>
      </w:r>
      <w:proofErr w:type="spellStart"/>
      <w:r w:rsidRPr="00A41020">
        <w:rPr>
          <w:szCs w:val="28"/>
        </w:rPr>
        <w:t>công</w:t>
      </w:r>
      <w:proofErr w:type="spellEnd"/>
      <w:r w:rsidRPr="00A41020">
        <w:rPr>
          <w:szCs w:val="28"/>
        </w:rPr>
        <w:t xml:space="preserve"> </w:t>
      </w:r>
      <w:proofErr w:type="spellStart"/>
      <w:r w:rsidRPr="00A41020">
        <w:rPr>
          <w:szCs w:val="28"/>
        </w:rPr>
        <w:t>để</w:t>
      </w:r>
      <w:proofErr w:type="spellEnd"/>
      <w:r w:rsidRPr="00A41020">
        <w:rPr>
          <w:szCs w:val="28"/>
        </w:rPr>
        <w:t xml:space="preserve"> </w:t>
      </w:r>
      <w:proofErr w:type="spellStart"/>
      <w:r w:rsidRPr="00A41020">
        <w:rPr>
          <w:szCs w:val="28"/>
        </w:rPr>
        <w:t>thực</w:t>
      </w:r>
      <w:proofErr w:type="spellEnd"/>
      <w:r w:rsidRPr="00A41020">
        <w:rPr>
          <w:szCs w:val="28"/>
        </w:rPr>
        <w:t xml:space="preserve"> </w:t>
      </w:r>
      <w:proofErr w:type="spellStart"/>
      <w:r w:rsidRPr="00A41020">
        <w:rPr>
          <w:szCs w:val="28"/>
        </w:rPr>
        <w:t>hiện</w:t>
      </w:r>
      <w:proofErr w:type="spellEnd"/>
      <w:r w:rsidRPr="00A41020">
        <w:rPr>
          <w:szCs w:val="28"/>
        </w:rPr>
        <w:t xml:space="preserve"> </w:t>
      </w:r>
      <w:proofErr w:type="spellStart"/>
      <w:r w:rsidRPr="00A41020">
        <w:rPr>
          <w:szCs w:val="28"/>
        </w:rPr>
        <w:t>đăng</w:t>
      </w:r>
      <w:proofErr w:type="spellEnd"/>
      <w:r w:rsidRPr="00A41020">
        <w:rPr>
          <w:szCs w:val="28"/>
        </w:rPr>
        <w:t xml:space="preserve"> </w:t>
      </w:r>
      <w:proofErr w:type="spellStart"/>
      <w:r w:rsidRPr="00A41020">
        <w:rPr>
          <w:szCs w:val="28"/>
        </w:rPr>
        <w:t>ký</w:t>
      </w:r>
      <w:proofErr w:type="spellEnd"/>
      <w:r w:rsidRPr="00A41020">
        <w:rPr>
          <w:szCs w:val="28"/>
        </w:rPr>
        <w:t xml:space="preserve">, </w:t>
      </w:r>
      <w:proofErr w:type="spellStart"/>
      <w:r w:rsidRPr="00A41020">
        <w:rPr>
          <w:szCs w:val="28"/>
        </w:rPr>
        <w:t>cấp</w:t>
      </w:r>
      <w:proofErr w:type="spellEnd"/>
      <w:r w:rsidRPr="00A41020">
        <w:rPr>
          <w:szCs w:val="28"/>
        </w:rPr>
        <w:t xml:space="preserve"> </w:t>
      </w:r>
      <w:proofErr w:type="spellStart"/>
      <w:r w:rsidRPr="00A41020">
        <w:rPr>
          <w:szCs w:val="28"/>
        </w:rPr>
        <w:t>biển</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xe</w:t>
      </w:r>
      <w:proofErr w:type="spellEnd"/>
      <w:r w:rsidRPr="00A41020">
        <w:rPr>
          <w:bCs/>
          <w:szCs w:val="28"/>
        </w:rPr>
        <w:t xml:space="preserve">, </w:t>
      </w:r>
      <w:proofErr w:type="spellStart"/>
      <w:r w:rsidRPr="00A41020">
        <w:rPr>
          <w:bCs/>
          <w:szCs w:val="28"/>
        </w:rPr>
        <w:t>đáp</w:t>
      </w:r>
      <w:proofErr w:type="spellEnd"/>
      <w:r w:rsidRPr="00A41020">
        <w:rPr>
          <w:bCs/>
          <w:szCs w:val="28"/>
        </w:rPr>
        <w:t xml:space="preserve"> </w:t>
      </w:r>
      <w:proofErr w:type="spellStart"/>
      <w:r w:rsidRPr="00A41020">
        <w:rPr>
          <w:bCs/>
          <w:szCs w:val="28"/>
        </w:rPr>
        <w:t>ứng</w:t>
      </w:r>
      <w:proofErr w:type="spellEnd"/>
      <w:r w:rsidRPr="00A41020">
        <w:rPr>
          <w:bCs/>
          <w:szCs w:val="28"/>
        </w:rPr>
        <w:t xml:space="preserve"> </w:t>
      </w:r>
      <w:proofErr w:type="spellStart"/>
      <w:r w:rsidRPr="00A41020">
        <w:rPr>
          <w:bCs/>
          <w:szCs w:val="28"/>
        </w:rPr>
        <w:t>chương</w:t>
      </w:r>
      <w:proofErr w:type="spellEnd"/>
      <w:r w:rsidRPr="00A41020">
        <w:rPr>
          <w:bCs/>
          <w:szCs w:val="28"/>
        </w:rPr>
        <w:t xml:space="preserve"> </w:t>
      </w:r>
      <w:proofErr w:type="spellStart"/>
      <w:r w:rsidRPr="00A41020">
        <w:rPr>
          <w:bCs/>
          <w:szCs w:val="28"/>
        </w:rPr>
        <w:t>trình</w:t>
      </w:r>
      <w:proofErr w:type="spellEnd"/>
      <w:r w:rsidRPr="00A41020">
        <w:rPr>
          <w:bCs/>
          <w:szCs w:val="28"/>
        </w:rPr>
        <w:t xml:space="preserve"> </w:t>
      </w:r>
      <w:proofErr w:type="spellStart"/>
      <w:r w:rsidRPr="00A41020">
        <w:rPr>
          <w:bCs/>
          <w:szCs w:val="28"/>
        </w:rPr>
        <w:t>chuyển</w:t>
      </w:r>
      <w:proofErr w:type="spellEnd"/>
      <w:r w:rsidRPr="00A41020">
        <w:rPr>
          <w:bCs/>
          <w:szCs w:val="28"/>
        </w:rPr>
        <w:t xml:space="preserve"> </w:t>
      </w:r>
      <w:proofErr w:type="spellStart"/>
      <w:r w:rsidRPr="00A41020">
        <w:rPr>
          <w:bCs/>
          <w:szCs w:val="28"/>
        </w:rPr>
        <w:t>đổi</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quốc</w:t>
      </w:r>
      <w:proofErr w:type="spellEnd"/>
      <w:r w:rsidRPr="00A41020">
        <w:rPr>
          <w:bCs/>
          <w:szCs w:val="28"/>
        </w:rPr>
        <w:t xml:space="preserve"> </w:t>
      </w:r>
      <w:proofErr w:type="spellStart"/>
      <w:r w:rsidRPr="00A41020">
        <w:rPr>
          <w:bCs/>
          <w:szCs w:val="28"/>
        </w:rPr>
        <w:t>gia</w:t>
      </w:r>
      <w:proofErr w:type="spellEnd"/>
      <w:r w:rsidRPr="00A41020">
        <w:rPr>
          <w:bCs/>
          <w:szCs w:val="28"/>
        </w:rPr>
        <w:t xml:space="preserve">, </w:t>
      </w:r>
      <w:proofErr w:type="spellStart"/>
      <w:r w:rsidRPr="00A41020">
        <w:rPr>
          <w:bCs/>
          <w:szCs w:val="28"/>
        </w:rPr>
        <w:t>phục</w:t>
      </w:r>
      <w:proofErr w:type="spellEnd"/>
      <w:r w:rsidRPr="00A41020">
        <w:rPr>
          <w:bCs/>
          <w:szCs w:val="28"/>
        </w:rPr>
        <w:t xml:space="preserve"> </w:t>
      </w:r>
      <w:proofErr w:type="spellStart"/>
      <w:r w:rsidRPr="00A41020">
        <w:rPr>
          <w:bCs/>
          <w:szCs w:val="28"/>
        </w:rPr>
        <w:t>vụ</w:t>
      </w:r>
      <w:proofErr w:type="spellEnd"/>
      <w:r w:rsidRPr="00A41020">
        <w:rPr>
          <w:bCs/>
          <w:szCs w:val="28"/>
        </w:rPr>
        <w:t xml:space="preserve"> </w:t>
      </w:r>
      <w:proofErr w:type="spellStart"/>
      <w:r w:rsidRPr="00A41020">
        <w:rPr>
          <w:bCs/>
          <w:szCs w:val="28"/>
        </w:rPr>
        <w:t>mục</w:t>
      </w:r>
      <w:proofErr w:type="spellEnd"/>
      <w:r w:rsidRPr="00A41020">
        <w:rPr>
          <w:bCs/>
          <w:szCs w:val="28"/>
        </w:rPr>
        <w:t xml:space="preserve"> </w:t>
      </w:r>
      <w:proofErr w:type="spellStart"/>
      <w:r w:rsidRPr="00A41020">
        <w:rPr>
          <w:bCs/>
          <w:szCs w:val="28"/>
        </w:rPr>
        <w:t>tiêu</w:t>
      </w:r>
      <w:proofErr w:type="spellEnd"/>
      <w:r w:rsidRPr="00A41020">
        <w:rPr>
          <w:bCs/>
          <w:szCs w:val="28"/>
        </w:rPr>
        <w:t xml:space="preserve"> </w:t>
      </w:r>
      <w:proofErr w:type="spellStart"/>
      <w:r w:rsidRPr="00A41020">
        <w:rPr>
          <w:bCs/>
          <w:szCs w:val="28"/>
        </w:rPr>
        <w:t>công</w:t>
      </w:r>
      <w:proofErr w:type="spellEnd"/>
      <w:r w:rsidRPr="00A41020">
        <w:rPr>
          <w:bCs/>
          <w:szCs w:val="28"/>
        </w:rPr>
        <w:t xml:space="preserve"> </w:t>
      </w:r>
      <w:proofErr w:type="spellStart"/>
      <w:r w:rsidRPr="00A41020">
        <w:rPr>
          <w:bCs/>
          <w:szCs w:val="28"/>
        </w:rPr>
        <w:t>dân</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Chính</w:t>
      </w:r>
      <w:proofErr w:type="spellEnd"/>
      <w:r w:rsidRPr="00A41020">
        <w:rPr>
          <w:bCs/>
          <w:szCs w:val="28"/>
        </w:rPr>
        <w:t xml:space="preserve"> </w:t>
      </w:r>
      <w:proofErr w:type="spellStart"/>
      <w:r w:rsidRPr="00A41020">
        <w:rPr>
          <w:bCs/>
          <w:szCs w:val="28"/>
        </w:rPr>
        <w:t>phủ</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theo</w:t>
      </w:r>
      <w:proofErr w:type="spellEnd"/>
      <w:r w:rsidRPr="00A41020">
        <w:rPr>
          <w:bCs/>
          <w:szCs w:val="28"/>
        </w:rPr>
        <w:t xml:space="preserve"> </w:t>
      </w:r>
      <w:proofErr w:type="spellStart"/>
      <w:r w:rsidRPr="00A41020">
        <w:rPr>
          <w:bCs/>
          <w:szCs w:val="28"/>
        </w:rPr>
        <w:t>Đề</w:t>
      </w:r>
      <w:proofErr w:type="spellEnd"/>
      <w:r w:rsidRPr="00A41020">
        <w:rPr>
          <w:bCs/>
          <w:szCs w:val="28"/>
        </w:rPr>
        <w:t xml:space="preserve"> </w:t>
      </w:r>
      <w:proofErr w:type="spellStart"/>
      <w:r w:rsidRPr="00A41020">
        <w:rPr>
          <w:bCs/>
          <w:szCs w:val="28"/>
        </w:rPr>
        <w:t>án</w:t>
      </w:r>
      <w:proofErr w:type="spellEnd"/>
      <w:r w:rsidRPr="00A41020">
        <w:rPr>
          <w:bCs/>
          <w:szCs w:val="28"/>
        </w:rPr>
        <w:t xml:space="preserve"> 06 </w:t>
      </w:r>
      <w:proofErr w:type="spellStart"/>
      <w:r w:rsidRPr="00A41020">
        <w:rPr>
          <w:bCs/>
          <w:szCs w:val="28"/>
        </w:rPr>
        <w:t>của</w:t>
      </w:r>
      <w:proofErr w:type="spellEnd"/>
      <w:r w:rsidRPr="00A41020">
        <w:rPr>
          <w:bCs/>
          <w:szCs w:val="28"/>
        </w:rPr>
        <w:t xml:space="preserve"> </w:t>
      </w:r>
      <w:proofErr w:type="spellStart"/>
      <w:r w:rsidRPr="00A41020">
        <w:rPr>
          <w:bCs/>
          <w:szCs w:val="28"/>
        </w:rPr>
        <w:t>Chính</w:t>
      </w:r>
      <w:proofErr w:type="spellEnd"/>
      <w:r w:rsidRPr="00A41020">
        <w:rPr>
          <w:bCs/>
          <w:szCs w:val="28"/>
        </w:rPr>
        <w:t xml:space="preserve"> </w:t>
      </w:r>
      <w:proofErr w:type="spellStart"/>
      <w:r w:rsidRPr="00A41020">
        <w:rPr>
          <w:bCs/>
          <w:szCs w:val="28"/>
        </w:rPr>
        <w:t>phủ</w:t>
      </w:r>
      <w:proofErr w:type="spellEnd"/>
      <w:r w:rsidRPr="00A41020">
        <w:rPr>
          <w:bCs/>
          <w:szCs w:val="28"/>
        </w:rPr>
        <w:t xml:space="preserve">. </w:t>
      </w:r>
    </w:p>
    <w:p w14:paraId="129F2C89" w14:textId="77777777" w:rsidR="00101D99" w:rsidRPr="00A41020" w:rsidRDefault="00101D99" w:rsidP="00A41020">
      <w:pPr>
        <w:spacing w:before="80" w:after="80"/>
        <w:ind w:firstLine="432"/>
        <w:jc w:val="both"/>
        <w:rPr>
          <w:szCs w:val="28"/>
        </w:rPr>
      </w:pPr>
      <w:r w:rsidRPr="00A41020">
        <w:rPr>
          <w:rStyle w:val="BodyTextChar1"/>
          <w:bCs/>
          <w:szCs w:val="28"/>
        </w:rPr>
        <w:t xml:space="preserve">+ </w:t>
      </w:r>
      <w:proofErr w:type="spellStart"/>
      <w:r w:rsidRPr="00A41020">
        <w:rPr>
          <w:szCs w:val="28"/>
        </w:rPr>
        <w:t>Việc</w:t>
      </w:r>
      <w:proofErr w:type="spellEnd"/>
      <w:r w:rsidRPr="00A41020">
        <w:rPr>
          <w:szCs w:val="28"/>
        </w:rPr>
        <w:t xml:space="preserve"> </w:t>
      </w:r>
      <w:proofErr w:type="spellStart"/>
      <w:r w:rsidRPr="00A41020">
        <w:rPr>
          <w:szCs w:val="28"/>
        </w:rPr>
        <w:t>thí</w:t>
      </w:r>
      <w:proofErr w:type="spellEnd"/>
      <w:r w:rsidRPr="00A41020">
        <w:rPr>
          <w:szCs w:val="28"/>
        </w:rPr>
        <w:t xml:space="preserve"> </w:t>
      </w:r>
      <w:proofErr w:type="spellStart"/>
      <w:r w:rsidRPr="00A41020">
        <w:rPr>
          <w:szCs w:val="28"/>
        </w:rPr>
        <w:t>điểm</w:t>
      </w:r>
      <w:proofErr w:type="spellEnd"/>
      <w:r w:rsidRPr="00A41020">
        <w:rPr>
          <w:szCs w:val="28"/>
        </w:rPr>
        <w:t xml:space="preserve"> </w:t>
      </w:r>
      <w:proofErr w:type="spellStart"/>
      <w:r w:rsidRPr="00A41020">
        <w:rPr>
          <w:szCs w:val="28"/>
        </w:rPr>
        <w:t>đấu</w:t>
      </w:r>
      <w:proofErr w:type="spellEnd"/>
      <w:r w:rsidRPr="00A41020">
        <w:rPr>
          <w:szCs w:val="28"/>
        </w:rPr>
        <w:t xml:space="preserve"> </w:t>
      </w:r>
      <w:proofErr w:type="spellStart"/>
      <w:r w:rsidRPr="00A41020">
        <w:rPr>
          <w:szCs w:val="28"/>
        </w:rPr>
        <w:t>giá</w:t>
      </w:r>
      <w:proofErr w:type="spellEnd"/>
      <w:r w:rsidRPr="00A41020">
        <w:rPr>
          <w:szCs w:val="28"/>
        </w:rPr>
        <w:t xml:space="preserve"> </w:t>
      </w:r>
      <w:proofErr w:type="spellStart"/>
      <w:r w:rsidRPr="00A41020">
        <w:rPr>
          <w:szCs w:val="28"/>
        </w:rPr>
        <w:t>biển</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xe</w:t>
      </w:r>
      <w:proofErr w:type="spellEnd"/>
      <w:r w:rsidRPr="00A41020">
        <w:rPr>
          <w:szCs w:val="28"/>
        </w:rPr>
        <w:t xml:space="preserve"> ô </w:t>
      </w:r>
      <w:proofErr w:type="spellStart"/>
      <w:r w:rsidRPr="00A41020">
        <w:rPr>
          <w:szCs w:val="28"/>
        </w:rPr>
        <w:t>tô</w:t>
      </w:r>
      <w:proofErr w:type="spellEnd"/>
      <w:r w:rsidRPr="00A41020">
        <w:rPr>
          <w:szCs w:val="28"/>
        </w:rPr>
        <w:t xml:space="preserve"> </w:t>
      </w:r>
      <w:proofErr w:type="spellStart"/>
      <w:r w:rsidRPr="00A41020">
        <w:rPr>
          <w:rStyle w:val="BodyTextChar1"/>
          <w:bCs/>
          <w:szCs w:val="28"/>
        </w:rPr>
        <w:t>theo</w:t>
      </w:r>
      <w:proofErr w:type="spellEnd"/>
      <w:r w:rsidRPr="00A41020">
        <w:rPr>
          <w:rStyle w:val="BodyTextChar1"/>
          <w:bCs/>
          <w:szCs w:val="28"/>
        </w:rPr>
        <w:t xml:space="preserve"> </w:t>
      </w:r>
      <w:proofErr w:type="spellStart"/>
      <w:r w:rsidRPr="00A41020">
        <w:rPr>
          <w:rStyle w:val="BodyTextChar1"/>
          <w:bCs/>
          <w:szCs w:val="28"/>
        </w:rPr>
        <w:t>Nghị</w:t>
      </w:r>
      <w:proofErr w:type="spellEnd"/>
      <w:r w:rsidRPr="00A41020">
        <w:rPr>
          <w:rStyle w:val="BodyTextChar1"/>
          <w:bCs/>
          <w:szCs w:val="28"/>
        </w:rPr>
        <w:t xml:space="preserve"> </w:t>
      </w:r>
      <w:proofErr w:type="spellStart"/>
      <w:r w:rsidRPr="00A41020">
        <w:rPr>
          <w:rStyle w:val="BodyTextChar1"/>
          <w:bCs/>
          <w:szCs w:val="28"/>
        </w:rPr>
        <w:t>quyết</w:t>
      </w:r>
      <w:proofErr w:type="spellEnd"/>
      <w:r w:rsidRPr="00A41020">
        <w:rPr>
          <w:rStyle w:val="BodyTextChar1"/>
          <w:bCs/>
          <w:szCs w:val="28"/>
        </w:rPr>
        <w:t xml:space="preserve"> </w:t>
      </w:r>
      <w:proofErr w:type="spellStart"/>
      <w:r w:rsidRPr="00A41020">
        <w:rPr>
          <w:rStyle w:val="BodyTextChar1"/>
          <w:bCs/>
          <w:szCs w:val="28"/>
        </w:rPr>
        <w:t>số</w:t>
      </w:r>
      <w:proofErr w:type="spellEnd"/>
      <w:r w:rsidRPr="00A41020">
        <w:rPr>
          <w:rStyle w:val="BodyTextChar1"/>
          <w:bCs/>
          <w:szCs w:val="28"/>
        </w:rPr>
        <w:t xml:space="preserve"> </w:t>
      </w:r>
      <w:r w:rsidRPr="00A41020">
        <w:rPr>
          <w:szCs w:val="28"/>
        </w:rPr>
        <w:t xml:space="preserve">73/2022/QH15 </w:t>
      </w:r>
      <w:proofErr w:type="spellStart"/>
      <w:r w:rsidRPr="00A41020">
        <w:rPr>
          <w:szCs w:val="28"/>
        </w:rPr>
        <w:t>được</w:t>
      </w:r>
      <w:proofErr w:type="spellEnd"/>
      <w:r w:rsidRPr="00A41020">
        <w:rPr>
          <w:szCs w:val="28"/>
        </w:rPr>
        <w:t xml:space="preserve"> </w:t>
      </w:r>
      <w:proofErr w:type="spellStart"/>
      <w:r w:rsidRPr="00A41020">
        <w:rPr>
          <w:szCs w:val="28"/>
        </w:rPr>
        <w:t>thực</w:t>
      </w:r>
      <w:proofErr w:type="spellEnd"/>
      <w:r w:rsidRPr="00A41020">
        <w:rPr>
          <w:szCs w:val="28"/>
        </w:rPr>
        <w:t xml:space="preserve"> </w:t>
      </w:r>
      <w:proofErr w:type="spellStart"/>
      <w:r w:rsidRPr="00A41020">
        <w:rPr>
          <w:szCs w:val="28"/>
        </w:rPr>
        <w:t>hiện</w:t>
      </w:r>
      <w:proofErr w:type="spellEnd"/>
      <w:r w:rsidRPr="00A41020">
        <w:rPr>
          <w:szCs w:val="28"/>
        </w:rPr>
        <w:t xml:space="preserve"> </w:t>
      </w:r>
      <w:proofErr w:type="spellStart"/>
      <w:r w:rsidRPr="00A41020">
        <w:rPr>
          <w:szCs w:val="28"/>
        </w:rPr>
        <w:t>đến</w:t>
      </w:r>
      <w:proofErr w:type="spellEnd"/>
      <w:r w:rsidRPr="00A41020">
        <w:rPr>
          <w:szCs w:val="28"/>
        </w:rPr>
        <w:t xml:space="preserve"> </w:t>
      </w:r>
      <w:proofErr w:type="spellStart"/>
      <w:r w:rsidRPr="00A41020">
        <w:rPr>
          <w:szCs w:val="28"/>
        </w:rPr>
        <w:t>tháng</w:t>
      </w:r>
      <w:proofErr w:type="spellEnd"/>
      <w:r w:rsidRPr="00A41020">
        <w:rPr>
          <w:szCs w:val="28"/>
        </w:rPr>
        <w:t xml:space="preserve"> 7/2026 (</w:t>
      </w:r>
      <w:proofErr w:type="spellStart"/>
      <w:r w:rsidRPr="00A41020">
        <w:rPr>
          <w:szCs w:val="28"/>
        </w:rPr>
        <w:t>thời</w:t>
      </w:r>
      <w:proofErr w:type="spellEnd"/>
      <w:r w:rsidRPr="00A41020">
        <w:rPr>
          <w:szCs w:val="28"/>
        </w:rPr>
        <w:t xml:space="preserve"> </w:t>
      </w:r>
      <w:proofErr w:type="spellStart"/>
      <w:r w:rsidRPr="00A41020">
        <w:rPr>
          <w:szCs w:val="28"/>
        </w:rPr>
        <w:t>điểm</w:t>
      </w:r>
      <w:proofErr w:type="spellEnd"/>
      <w:r w:rsidRPr="00A41020">
        <w:rPr>
          <w:szCs w:val="28"/>
        </w:rPr>
        <w:t xml:space="preserve"> </w:t>
      </w:r>
      <w:proofErr w:type="spellStart"/>
      <w:r w:rsidRPr="00A41020">
        <w:rPr>
          <w:szCs w:val="28"/>
        </w:rPr>
        <w:t>Luật</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w:t>
      </w:r>
      <w:proofErr w:type="gramStart"/>
      <w:r w:rsidRPr="00A41020">
        <w:rPr>
          <w:szCs w:val="28"/>
        </w:rPr>
        <w:t>an</w:t>
      </w:r>
      <w:proofErr w:type="gramEnd"/>
      <w:r w:rsidRPr="00A41020">
        <w:rPr>
          <w:szCs w:val="28"/>
        </w:rPr>
        <w:t xml:space="preserve"> </w:t>
      </w:r>
      <w:proofErr w:type="spellStart"/>
      <w:r w:rsidRPr="00A41020">
        <w:rPr>
          <w:szCs w:val="28"/>
        </w:rPr>
        <w:t>toàn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nếu</w:t>
      </w:r>
      <w:proofErr w:type="spellEnd"/>
      <w:r w:rsidRPr="00A41020">
        <w:rPr>
          <w:szCs w:val="28"/>
        </w:rPr>
        <w:t xml:space="preserve"> </w:t>
      </w:r>
      <w:proofErr w:type="spellStart"/>
      <w:r w:rsidRPr="00A41020">
        <w:rPr>
          <w:szCs w:val="28"/>
        </w:rPr>
        <w:t>được</w:t>
      </w:r>
      <w:proofErr w:type="spellEnd"/>
      <w:r w:rsidRPr="00A41020">
        <w:rPr>
          <w:szCs w:val="28"/>
        </w:rPr>
        <w:t xml:space="preserve"> </w:t>
      </w:r>
      <w:proofErr w:type="spellStart"/>
      <w:r w:rsidRPr="00A41020">
        <w:rPr>
          <w:szCs w:val="28"/>
        </w:rPr>
        <w:t>thông</w:t>
      </w:r>
      <w:proofErr w:type="spellEnd"/>
      <w:r w:rsidRPr="00A41020">
        <w:rPr>
          <w:szCs w:val="28"/>
        </w:rPr>
        <w:t xml:space="preserve"> qua </w:t>
      </w:r>
      <w:proofErr w:type="spellStart"/>
      <w:r w:rsidRPr="00A41020">
        <w:rPr>
          <w:szCs w:val="28"/>
        </w:rPr>
        <w:t>vừa</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hiệu</w:t>
      </w:r>
      <w:proofErr w:type="spellEnd"/>
      <w:r w:rsidRPr="00A41020">
        <w:rPr>
          <w:szCs w:val="28"/>
        </w:rPr>
        <w:t xml:space="preserve"> </w:t>
      </w:r>
      <w:proofErr w:type="spellStart"/>
      <w:r w:rsidRPr="00A41020">
        <w:rPr>
          <w:szCs w:val="28"/>
        </w:rPr>
        <w:t>lực</w:t>
      </w:r>
      <w:proofErr w:type="spellEnd"/>
      <w:r w:rsidRPr="00A41020">
        <w:rPr>
          <w:szCs w:val="28"/>
        </w:rPr>
        <w:t xml:space="preserve"> </w:t>
      </w:r>
      <w:proofErr w:type="spellStart"/>
      <w:r w:rsidRPr="00A41020">
        <w:rPr>
          <w:szCs w:val="28"/>
        </w:rPr>
        <w:t>thi</w:t>
      </w:r>
      <w:proofErr w:type="spellEnd"/>
      <w:r w:rsidRPr="00A41020">
        <w:rPr>
          <w:szCs w:val="28"/>
        </w:rPr>
        <w:t xml:space="preserve"> </w:t>
      </w:r>
      <w:proofErr w:type="spellStart"/>
      <w:r w:rsidRPr="00A41020">
        <w:rPr>
          <w:szCs w:val="28"/>
        </w:rPr>
        <w:t>hành</w:t>
      </w:r>
      <w:proofErr w:type="spellEnd"/>
      <w:r w:rsidRPr="00A41020">
        <w:rPr>
          <w:szCs w:val="28"/>
        </w:rPr>
        <w:t xml:space="preserve">), </w:t>
      </w:r>
      <w:proofErr w:type="spellStart"/>
      <w:r w:rsidRPr="00A41020">
        <w:rPr>
          <w:szCs w:val="28"/>
        </w:rPr>
        <w:t>sau</w:t>
      </w:r>
      <w:proofErr w:type="spellEnd"/>
      <w:r w:rsidRPr="00A41020">
        <w:rPr>
          <w:szCs w:val="28"/>
        </w:rPr>
        <w:t xml:space="preserve"> </w:t>
      </w:r>
      <w:proofErr w:type="spellStart"/>
      <w:r w:rsidRPr="00A41020">
        <w:rPr>
          <w:szCs w:val="28"/>
        </w:rPr>
        <w:t>tháng</w:t>
      </w:r>
      <w:proofErr w:type="spellEnd"/>
      <w:r w:rsidRPr="00A41020">
        <w:rPr>
          <w:szCs w:val="28"/>
        </w:rPr>
        <w:t xml:space="preserve"> 7/2026 </w:t>
      </w:r>
      <w:proofErr w:type="spellStart"/>
      <w:r w:rsidRPr="00A41020">
        <w:rPr>
          <w:szCs w:val="28"/>
        </w:rPr>
        <w:t>nếu</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tiếp</w:t>
      </w:r>
      <w:proofErr w:type="spellEnd"/>
      <w:r w:rsidRPr="00A41020">
        <w:rPr>
          <w:szCs w:val="28"/>
        </w:rPr>
        <w:t xml:space="preserve"> </w:t>
      </w:r>
      <w:proofErr w:type="spellStart"/>
      <w:r w:rsidRPr="00A41020">
        <w:rPr>
          <w:szCs w:val="28"/>
        </w:rPr>
        <w:t>tục</w:t>
      </w:r>
      <w:proofErr w:type="spellEnd"/>
      <w:r w:rsidRPr="00A41020">
        <w:rPr>
          <w:szCs w:val="28"/>
        </w:rPr>
        <w:t xml:space="preserve"> </w:t>
      </w:r>
      <w:proofErr w:type="spellStart"/>
      <w:r w:rsidRPr="00A41020">
        <w:rPr>
          <w:szCs w:val="28"/>
        </w:rPr>
        <w:t>thực</w:t>
      </w:r>
      <w:proofErr w:type="spellEnd"/>
      <w:r w:rsidRPr="00A41020">
        <w:rPr>
          <w:szCs w:val="28"/>
        </w:rPr>
        <w:t xml:space="preserve"> </w:t>
      </w:r>
      <w:proofErr w:type="spellStart"/>
      <w:r w:rsidRPr="00A41020">
        <w:rPr>
          <w:szCs w:val="28"/>
        </w:rPr>
        <w:t>hiện</w:t>
      </w:r>
      <w:proofErr w:type="spellEnd"/>
      <w:r w:rsidRPr="00A41020">
        <w:rPr>
          <w:szCs w:val="28"/>
        </w:rPr>
        <w:t xml:space="preserve"> </w:t>
      </w:r>
      <w:proofErr w:type="spellStart"/>
      <w:r w:rsidRPr="00A41020">
        <w:rPr>
          <w:szCs w:val="28"/>
        </w:rPr>
        <w:t>phải</w:t>
      </w:r>
      <w:proofErr w:type="spellEnd"/>
      <w:r w:rsidRPr="00A41020">
        <w:rPr>
          <w:szCs w:val="28"/>
        </w:rPr>
        <w:t xml:space="preserve"> </w:t>
      </w:r>
      <w:proofErr w:type="spellStart"/>
      <w:r w:rsidRPr="00A41020">
        <w:rPr>
          <w:szCs w:val="28"/>
        </w:rPr>
        <w:t>sửa</w:t>
      </w:r>
      <w:proofErr w:type="spellEnd"/>
      <w:r w:rsidRPr="00A41020">
        <w:rPr>
          <w:szCs w:val="28"/>
        </w:rPr>
        <w:t xml:space="preserve"> </w:t>
      </w:r>
      <w:proofErr w:type="spellStart"/>
      <w:r w:rsidRPr="00A41020">
        <w:rPr>
          <w:szCs w:val="28"/>
        </w:rPr>
        <w:t>Luật</w:t>
      </w:r>
      <w:proofErr w:type="spellEnd"/>
      <w:r w:rsidRPr="00A41020">
        <w:rPr>
          <w:szCs w:val="28"/>
        </w:rPr>
        <w:t xml:space="preserve"> </w:t>
      </w:r>
      <w:proofErr w:type="spellStart"/>
      <w:r w:rsidRPr="00A41020">
        <w:rPr>
          <w:szCs w:val="28"/>
        </w:rPr>
        <w:t>Trật</w:t>
      </w:r>
      <w:proofErr w:type="spellEnd"/>
      <w:r w:rsidRPr="00A41020">
        <w:rPr>
          <w:szCs w:val="28"/>
        </w:rPr>
        <w:t xml:space="preserve"> </w:t>
      </w:r>
      <w:proofErr w:type="spellStart"/>
      <w:r w:rsidRPr="00A41020">
        <w:rPr>
          <w:szCs w:val="28"/>
        </w:rPr>
        <w:t>tự</w:t>
      </w:r>
      <w:proofErr w:type="spellEnd"/>
      <w:r w:rsidRPr="00A41020">
        <w:rPr>
          <w:szCs w:val="28"/>
        </w:rPr>
        <w:t xml:space="preserve">, an </w:t>
      </w:r>
      <w:proofErr w:type="spellStart"/>
      <w:r w:rsidRPr="00A41020">
        <w:rPr>
          <w:szCs w:val="28"/>
        </w:rPr>
        <w:t>toàn</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Mặt</w:t>
      </w:r>
      <w:proofErr w:type="spellEnd"/>
      <w:r w:rsidRPr="00A41020">
        <w:rPr>
          <w:szCs w:val="28"/>
        </w:rPr>
        <w:t xml:space="preserve"> </w:t>
      </w:r>
      <w:proofErr w:type="spellStart"/>
      <w:r w:rsidRPr="00A41020">
        <w:rPr>
          <w:szCs w:val="28"/>
        </w:rPr>
        <w:t>khác</w:t>
      </w:r>
      <w:proofErr w:type="spellEnd"/>
      <w:r w:rsidRPr="00A41020">
        <w:rPr>
          <w:szCs w:val="28"/>
        </w:rPr>
        <w:t xml:space="preserve"> </w:t>
      </w:r>
      <w:proofErr w:type="spellStart"/>
      <w:r w:rsidRPr="00A41020">
        <w:rPr>
          <w:szCs w:val="28"/>
        </w:rPr>
        <w:t>v</w:t>
      </w:r>
      <w:r w:rsidRPr="00A41020">
        <w:rPr>
          <w:rStyle w:val="BodyTextChar1"/>
          <w:bCs/>
          <w:szCs w:val="28"/>
        </w:rPr>
        <w:t>iệc</w:t>
      </w:r>
      <w:proofErr w:type="spellEnd"/>
      <w:r w:rsidRPr="00A41020">
        <w:rPr>
          <w:rStyle w:val="BodyTextChar1"/>
          <w:bCs/>
          <w:szCs w:val="28"/>
        </w:rPr>
        <w:t xml:space="preserve"> </w:t>
      </w:r>
      <w:proofErr w:type="spellStart"/>
      <w:r w:rsidRPr="00A41020">
        <w:rPr>
          <w:rStyle w:val="BodyTextChar1"/>
          <w:bCs/>
          <w:szCs w:val="28"/>
        </w:rPr>
        <w:t>đấu</w:t>
      </w:r>
      <w:proofErr w:type="spellEnd"/>
      <w:r w:rsidRPr="00A41020">
        <w:rPr>
          <w:rStyle w:val="BodyTextChar1"/>
          <w:bCs/>
          <w:szCs w:val="28"/>
        </w:rPr>
        <w:t xml:space="preserve"> </w:t>
      </w:r>
      <w:proofErr w:type="spellStart"/>
      <w:r w:rsidRPr="00A41020">
        <w:rPr>
          <w:rStyle w:val="BodyTextChar1"/>
          <w:bCs/>
          <w:szCs w:val="28"/>
        </w:rPr>
        <w:t>giá</w:t>
      </w:r>
      <w:proofErr w:type="spellEnd"/>
      <w:r w:rsidRPr="00A41020">
        <w:rPr>
          <w:rStyle w:val="BodyTextChar1"/>
          <w:bCs/>
          <w:szCs w:val="28"/>
        </w:rPr>
        <w:t xml:space="preserve"> </w:t>
      </w:r>
      <w:proofErr w:type="spellStart"/>
      <w:r w:rsidRPr="00A41020">
        <w:rPr>
          <w:rStyle w:val="BodyTextChar1"/>
          <w:bCs/>
          <w:szCs w:val="28"/>
        </w:rPr>
        <w:t>biển</w:t>
      </w:r>
      <w:proofErr w:type="spellEnd"/>
      <w:r w:rsidRPr="00A41020">
        <w:rPr>
          <w:rStyle w:val="BodyTextChar1"/>
          <w:bCs/>
          <w:szCs w:val="28"/>
        </w:rPr>
        <w:t xml:space="preserve"> </w:t>
      </w:r>
      <w:proofErr w:type="spellStart"/>
      <w:r w:rsidRPr="00A41020">
        <w:rPr>
          <w:rStyle w:val="BodyTextChar1"/>
          <w:bCs/>
          <w:szCs w:val="28"/>
        </w:rPr>
        <w:t>số</w:t>
      </w:r>
      <w:proofErr w:type="spellEnd"/>
      <w:r w:rsidRPr="00A41020">
        <w:rPr>
          <w:rStyle w:val="BodyTextChar1"/>
          <w:bCs/>
          <w:szCs w:val="28"/>
        </w:rPr>
        <w:t xml:space="preserve"> </w:t>
      </w:r>
      <w:proofErr w:type="spellStart"/>
      <w:r w:rsidRPr="00A41020">
        <w:rPr>
          <w:rStyle w:val="BodyTextChar1"/>
          <w:bCs/>
          <w:szCs w:val="28"/>
        </w:rPr>
        <w:t>xe</w:t>
      </w:r>
      <w:proofErr w:type="spellEnd"/>
      <w:r w:rsidRPr="00A41020">
        <w:rPr>
          <w:rStyle w:val="BodyTextChar1"/>
          <w:bCs/>
          <w:szCs w:val="28"/>
        </w:rPr>
        <w:t xml:space="preserve"> </w:t>
      </w:r>
      <w:proofErr w:type="spellStart"/>
      <w:r w:rsidRPr="00A41020">
        <w:rPr>
          <w:szCs w:val="28"/>
        </w:rPr>
        <w:t>mới</w:t>
      </w:r>
      <w:proofErr w:type="spellEnd"/>
      <w:r w:rsidRPr="00A41020">
        <w:rPr>
          <w:szCs w:val="28"/>
        </w:rPr>
        <w:t xml:space="preserve"> </w:t>
      </w:r>
      <w:proofErr w:type="spellStart"/>
      <w:r w:rsidRPr="00A41020">
        <w:rPr>
          <w:szCs w:val="28"/>
        </w:rPr>
        <w:t>chỉ</w:t>
      </w:r>
      <w:proofErr w:type="spellEnd"/>
      <w:r w:rsidRPr="00A41020">
        <w:rPr>
          <w:szCs w:val="28"/>
        </w:rPr>
        <w:t xml:space="preserve"> </w:t>
      </w:r>
      <w:proofErr w:type="spellStart"/>
      <w:r w:rsidRPr="00A41020">
        <w:rPr>
          <w:szCs w:val="28"/>
        </w:rPr>
        <w:t>áp</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thí</w:t>
      </w:r>
      <w:proofErr w:type="spellEnd"/>
      <w:r w:rsidRPr="00A41020">
        <w:rPr>
          <w:szCs w:val="28"/>
        </w:rPr>
        <w:t xml:space="preserve"> </w:t>
      </w:r>
      <w:proofErr w:type="spellStart"/>
      <w:r w:rsidRPr="00A41020">
        <w:rPr>
          <w:szCs w:val="28"/>
        </w:rPr>
        <w:t>điểm</w:t>
      </w:r>
      <w:proofErr w:type="spellEnd"/>
      <w:r w:rsidRPr="00A41020">
        <w:rPr>
          <w:szCs w:val="28"/>
        </w:rPr>
        <w:t xml:space="preserve"> </w:t>
      </w:r>
      <w:proofErr w:type="spellStart"/>
      <w:r w:rsidRPr="00A41020">
        <w:rPr>
          <w:szCs w:val="28"/>
        </w:rPr>
        <w:t>đối</w:t>
      </w:r>
      <w:proofErr w:type="spellEnd"/>
      <w:r w:rsidRPr="00A41020">
        <w:rPr>
          <w:szCs w:val="28"/>
        </w:rPr>
        <w:t xml:space="preserve"> </w:t>
      </w:r>
      <w:proofErr w:type="spellStart"/>
      <w:r w:rsidRPr="00A41020">
        <w:rPr>
          <w:szCs w:val="28"/>
        </w:rPr>
        <w:t>với</w:t>
      </w:r>
      <w:proofErr w:type="spellEnd"/>
      <w:r w:rsidRPr="00A41020">
        <w:rPr>
          <w:szCs w:val="28"/>
        </w:rPr>
        <w:t xml:space="preserve"> </w:t>
      </w:r>
      <w:proofErr w:type="spellStart"/>
      <w:r w:rsidRPr="00A41020">
        <w:rPr>
          <w:szCs w:val="28"/>
        </w:rPr>
        <w:t>biển</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xe</w:t>
      </w:r>
      <w:proofErr w:type="spellEnd"/>
      <w:r w:rsidRPr="00A41020">
        <w:rPr>
          <w:szCs w:val="28"/>
        </w:rPr>
        <w:t xml:space="preserve"> ô </w:t>
      </w:r>
      <w:proofErr w:type="spellStart"/>
      <w:r w:rsidRPr="00A41020">
        <w:rPr>
          <w:szCs w:val="28"/>
        </w:rPr>
        <w:t>tô</w:t>
      </w:r>
      <w:proofErr w:type="spellEnd"/>
      <w:r w:rsidRPr="00A41020">
        <w:rPr>
          <w:szCs w:val="28"/>
        </w:rPr>
        <w:t xml:space="preserve"> </w:t>
      </w:r>
      <w:proofErr w:type="spellStart"/>
      <w:r w:rsidRPr="00A41020">
        <w:rPr>
          <w:szCs w:val="28"/>
        </w:rPr>
        <w:t>nền</w:t>
      </w:r>
      <w:proofErr w:type="spellEnd"/>
      <w:r w:rsidRPr="00A41020">
        <w:rPr>
          <w:szCs w:val="28"/>
        </w:rPr>
        <w:t xml:space="preserve"> </w:t>
      </w:r>
      <w:proofErr w:type="spellStart"/>
      <w:r w:rsidRPr="00A41020">
        <w:rPr>
          <w:szCs w:val="28"/>
        </w:rPr>
        <w:t>màu</w:t>
      </w:r>
      <w:proofErr w:type="spellEnd"/>
      <w:r w:rsidRPr="00A41020">
        <w:rPr>
          <w:szCs w:val="28"/>
        </w:rPr>
        <w:t xml:space="preserve"> </w:t>
      </w:r>
      <w:proofErr w:type="spellStart"/>
      <w:r w:rsidRPr="00A41020">
        <w:rPr>
          <w:szCs w:val="28"/>
        </w:rPr>
        <w:t>trắng</w:t>
      </w:r>
      <w:proofErr w:type="spellEnd"/>
      <w:r w:rsidRPr="00A41020">
        <w:rPr>
          <w:szCs w:val="28"/>
        </w:rPr>
        <w:t xml:space="preserve">, </w:t>
      </w:r>
      <w:proofErr w:type="spellStart"/>
      <w:r w:rsidRPr="00A41020">
        <w:rPr>
          <w:szCs w:val="28"/>
        </w:rPr>
        <w:t>chữ</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màu</w:t>
      </w:r>
      <w:proofErr w:type="spellEnd"/>
      <w:r w:rsidRPr="00A41020">
        <w:rPr>
          <w:szCs w:val="28"/>
        </w:rPr>
        <w:t xml:space="preserve"> </w:t>
      </w:r>
      <w:proofErr w:type="spellStart"/>
      <w:r w:rsidRPr="00A41020">
        <w:rPr>
          <w:szCs w:val="28"/>
        </w:rPr>
        <w:t>đen</w:t>
      </w:r>
      <w:proofErr w:type="spellEnd"/>
      <w:r w:rsidRPr="00A41020">
        <w:rPr>
          <w:szCs w:val="28"/>
        </w:rPr>
        <w:t xml:space="preserve">, </w:t>
      </w:r>
      <w:proofErr w:type="spellStart"/>
      <w:r w:rsidRPr="00A41020">
        <w:rPr>
          <w:szCs w:val="28"/>
        </w:rPr>
        <w:t>chưa</w:t>
      </w:r>
      <w:proofErr w:type="spellEnd"/>
      <w:r w:rsidRPr="00A41020">
        <w:rPr>
          <w:szCs w:val="28"/>
        </w:rPr>
        <w:t xml:space="preserve"> </w:t>
      </w:r>
      <w:proofErr w:type="spellStart"/>
      <w:r w:rsidRPr="00A41020">
        <w:rPr>
          <w:szCs w:val="28"/>
        </w:rPr>
        <w:t>áp</w:t>
      </w:r>
      <w:proofErr w:type="spellEnd"/>
      <w:r w:rsidRPr="00A41020">
        <w:rPr>
          <w:szCs w:val="28"/>
        </w:rPr>
        <w:t xml:space="preserve"> </w:t>
      </w:r>
      <w:proofErr w:type="spellStart"/>
      <w:r w:rsidRPr="00A41020">
        <w:rPr>
          <w:szCs w:val="28"/>
        </w:rPr>
        <w:t>dụng</w:t>
      </w:r>
      <w:proofErr w:type="spellEnd"/>
      <w:r w:rsidRPr="00A41020">
        <w:rPr>
          <w:szCs w:val="28"/>
        </w:rPr>
        <w:t xml:space="preserve"> </w:t>
      </w:r>
      <w:proofErr w:type="spellStart"/>
      <w:r w:rsidRPr="00A41020">
        <w:rPr>
          <w:szCs w:val="28"/>
        </w:rPr>
        <w:t>rộng</w:t>
      </w:r>
      <w:proofErr w:type="spellEnd"/>
      <w:r w:rsidRPr="00A41020">
        <w:rPr>
          <w:szCs w:val="28"/>
        </w:rPr>
        <w:t xml:space="preserve"> </w:t>
      </w:r>
      <w:proofErr w:type="spellStart"/>
      <w:r w:rsidRPr="00A41020">
        <w:rPr>
          <w:szCs w:val="28"/>
        </w:rPr>
        <w:t>rãi</w:t>
      </w:r>
      <w:proofErr w:type="spellEnd"/>
      <w:r w:rsidRPr="00A41020">
        <w:rPr>
          <w:szCs w:val="28"/>
        </w:rPr>
        <w:t xml:space="preserve"> </w:t>
      </w:r>
      <w:proofErr w:type="spellStart"/>
      <w:r w:rsidRPr="00A41020">
        <w:rPr>
          <w:szCs w:val="28"/>
        </w:rPr>
        <w:t>đối</w:t>
      </w:r>
      <w:proofErr w:type="spellEnd"/>
      <w:r w:rsidRPr="00A41020">
        <w:rPr>
          <w:szCs w:val="28"/>
        </w:rPr>
        <w:t xml:space="preserve"> </w:t>
      </w:r>
      <w:proofErr w:type="spellStart"/>
      <w:r w:rsidRPr="00A41020">
        <w:rPr>
          <w:szCs w:val="28"/>
        </w:rPr>
        <w:t>với</w:t>
      </w:r>
      <w:proofErr w:type="spellEnd"/>
      <w:r w:rsidRPr="00A41020">
        <w:rPr>
          <w:szCs w:val="28"/>
        </w:rPr>
        <w:t xml:space="preserve"> </w:t>
      </w:r>
      <w:proofErr w:type="spellStart"/>
      <w:r w:rsidRPr="00A41020">
        <w:rPr>
          <w:szCs w:val="28"/>
        </w:rPr>
        <w:t>các</w:t>
      </w:r>
      <w:proofErr w:type="spellEnd"/>
      <w:r w:rsidRPr="00A41020">
        <w:rPr>
          <w:szCs w:val="28"/>
        </w:rPr>
        <w:t xml:space="preserve"> </w:t>
      </w:r>
      <w:proofErr w:type="spellStart"/>
      <w:r w:rsidRPr="00A41020">
        <w:rPr>
          <w:szCs w:val="28"/>
        </w:rPr>
        <w:t>loại</w:t>
      </w:r>
      <w:proofErr w:type="spellEnd"/>
      <w:r w:rsidRPr="00A41020">
        <w:rPr>
          <w:szCs w:val="28"/>
        </w:rPr>
        <w:t xml:space="preserve"> </w:t>
      </w:r>
      <w:proofErr w:type="spellStart"/>
      <w:r w:rsidRPr="00A41020">
        <w:rPr>
          <w:szCs w:val="28"/>
        </w:rPr>
        <w:t>biển</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xe</w:t>
      </w:r>
      <w:proofErr w:type="spellEnd"/>
      <w:r w:rsidRPr="00A41020">
        <w:rPr>
          <w:szCs w:val="28"/>
        </w:rPr>
        <w:t xml:space="preserve"> ô </w:t>
      </w:r>
      <w:proofErr w:type="spellStart"/>
      <w:r w:rsidRPr="00A41020">
        <w:rPr>
          <w:szCs w:val="28"/>
        </w:rPr>
        <w:t>tô</w:t>
      </w:r>
      <w:proofErr w:type="spellEnd"/>
      <w:r w:rsidRPr="00A41020">
        <w:rPr>
          <w:szCs w:val="28"/>
        </w:rPr>
        <w:t xml:space="preserve"> </w:t>
      </w:r>
      <w:proofErr w:type="spellStart"/>
      <w:r w:rsidRPr="00A41020">
        <w:rPr>
          <w:szCs w:val="28"/>
        </w:rPr>
        <w:t>khác</w:t>
      </w:r>
      <w:proofErr w:type="spellEnd"/>
      <w:r w:rsidRPr="00A41020">
        <w:rPr>
          <w:szCs w:val="28"/>
        </w:rPr>
        <w:t xml:space="preserve"> </w:t>
      </w:r>
      <w:proofErr w:type="spellStart"/>
      <w:r w:rsidRPr="00A41020">
        <w:rPr>
          <w:szCs w:val="28"/>
        </w:rPr>
        <w:t>và</w:t>
      </w:r>
      <w:proofErr w:type="spellEnd"/>
      <w:r w:rsidRPr="00A41020">
        <w:rPr>
          <w:szCs w:val="28"/>
        </w:rPr>
        <w:t xml:space="preserve"> </w:t>
      </w:r>
      <w:proofErr w:type="spellStart"/>
      <w:r w:rsidRPr="00A41020">
        <w:rPr>
          <w:szCs w:val="28"/>
        </w:rPr>
        <w:t>biển</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mô</w:t>
      </w:r>
      <w:proofErr w:type="spellEnd"/>
      <w:r w:rsidRPr="00A41020">
        <w:rPr>
          <w:szCs w:val="28"/>
        </w:rPr>
        <w:t xml:space="preserve"> </w:t>
      </w:r>
      <w:proofErr w:type="spellStart"/>
      <w:r w:rsidRPr="00A41020">
        <w:rPr>
          <w:szCs w:val="28"/>
        </w:rPr>
        <w:t>tô</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gắn</w:t>
      </w:r>
      <w:proofErr w:type="spellEnd"/>
      <w:r w:rsidRPr="00A41020">
        <w:rPr>
          <w:szCs w:val="28"/>
        </w:rPr>
        <w:t xml:space="preserve"> </w:t>
      </w:r>
      <w:proofErr w:type="spellStart"/>
      <w:r w:rsidRPr="00A41020">
        <w:rPr>
          <w:szCs w:val="28"/>
        </w:rPr>
        <w:t>máy</w:t>
      </w:r>
      <w:proofErr w:type="spellEnd"/>
      <w:r w:rsidRPr="00A41020">
        <w:rPr>
          <w:szCs w:val="28"/>
        </w:rPr>
        <w:t xml:space="preserve"> </w:t>
      </w:r>
      <w:proofErr w:type="spellStart"/>
      <w:r w:rsidRPr="00A41020">
        <w:rPr>
          <w:szCs w:val="28"/>
        </w:rPr>
        <w:t>nên</w:t>
      </w:r>
      <w:proofErr w:type="spellEnd"/>
      <w:r w:rsidRPr="00A41020">
        <w:rPr>
          <w:szCs w:val="28"/>
        </w:rPr>
        <w:t xml:space="preserve"> </w:t>
      </w:r>
      <w:proofErr w:type="spellStart"/>
      <w:r w:rsidRPr="00A41020">
        <w:rPr>
          <w:szCs w:val="28"/>
        </w:rPr>
        <w:t>chưa</w:t>
      </w:r>
      <w:proofErr w:type="spellEnd"/>
      <w:r w:rsidRPr="00A41020">
        <w:rPr>
          <w:szCs w:val="28"/>
        </w:rPr>
        <w:t xml:space="preserve"> </w:t>
      </w:r>
      <w:proofErr w:type="spellStart"/>
      <w:r w:rsidRPr="00A41020">
        <w:rPr>
          <w:szCs w:val="28"/>
        </w:rPr>
        <w:t>đáp</w:t>
      </w:r>
      <w:proofErr w:type="spellEnd"/>
      <w:r w:rsidRPr="00A41020">
        <w:rPr>
          <w:szCs w:val="28"/>
        </w:rPr>
        <w:t xml:space="preserve"> </w:t>
      </w:r>
      <w:proofErr w:type="spellStart"/>
      <w:r w:rsidRPr="00A41020">
        <w:rPr>
          <w:szCs w:val="28"/>
        </w:rPr>
        <w:t>ứng</w:t>
      </w:r>
      <w:proofErr w:type="spellEnd"/>
      <w:r w:rsidRPr="00A41020">
        <w:rPr>
          <w:szCs w:val="28"/>
        </w:rPr>
        <w:t xml:space="preserve"> </w:t>
      </w:r>
      <w:proofErr w:type="spellStart"/>
      <w:r w:rsidRPr="00A41020">
        <w:rPr>
          <w:szCs w:val="28"/>
        </w:rPr>
        <w:t>hết</w:t>
      </w:r>
      <w:proofErr w:type="spellEnd"/>
      <w:r w:rsidRPr="00A41020">
        <w:rPr>
          <w:szCs w:val="28"/>
        </w:rPr>
        <w:t xml:space="preserve"> </w:t>
      </w:r>
      <w:proofErr w:type="spellStart"/>
      <w:r w:rsidRPr="00A41020">
        <w:rPr>
          <w:szCs w:val="28"/>
        </w:rPr>
        <w:t>được</w:t>
      </w:r>
      <w:proofErr w:type="spellEnd"/>
      <w:r w:rsidRPr="00A41020">
        <w:rPr>
          <w:szCs w:val="28"/>
        </w:rPr>
        <w:t xml:space="preserve"> </w:t>
      </w:r>
      <w:proofErr w:type="spellStart"/>
      <w:r w:rsidRPr="00A41020">
        <w:rPr>
          <w:szCs w:val="28"/>
        </w:rPr>
        <w:t>nguyện</w:t>
      </w:r>
      <w:proofErr w:type="spellEnd"/>
      <w:r w:rsidRPr="00A41020">
        <w:rPr>
          <w:szCs w:val="28"/>
        </w:rPr>
        <w:t xml:space="preserve"> </w:t>
      </w:r>
      <w:proofErr w:type="spellStart"/>
      <w:r w:rsidRPr="00A41020">
        <w:rPr>
          <w:szCs w:val="28"/>
        </w:rPr>
        <w:t>vọng</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dân</w:t>
      </w:r>
      <w:proofErr w:type="spellEnd"/>
      <w:r w:rsidRPr="00A41020">
        <w:rPr>
          <w:szCs w:val="28"/>
        </w:rPr>
        <w:t xml:space="preserve"> </w:t>
      </w:r>
      <w:proofErr w:type="spellStart"/>
      <w:r w:rsidRPr="00A41020">
        <w:rPr>
          <w:szCs w:val="28"/>
        </w:rPr>
        <w:t>có</w:t>
      </w:r>
      <w:proofErr w:type="spellEnd"/>
      <w:r w:rsidRPr="00A41020">
        <w:rPr>
          <w:szCs w:val="28"/>
        </w:rPr>
        <w:t xml:space="preserve"> </w:t>
      </w:r>
      <w:proofErr w:type="spellStart"/>
      <w:r w:rsidRPr="00A41020">
        <w:rPr>
          <w:szCs w:val="28"/>
        </w:rPr>
        <w:t>nhu</w:t>
      </w:r>
      <w:proofErr w:type="spellEnd"/>
      <w:r w:rsidRPr="00A41020">
        <w:rPr>
          <w:szCs w:val="28"/>
        </w:rPr>
        <w:t xml:space="preserve"> </w:t>
      </w:r>
      <w:proofErr w:type="spellStart"/>
      <w:r w:rsidRPr="00A41020">
        <w:rPr>
          <w:szCs w:val="28"/>
        </w:rPr>
        <w:t>cầu</w:t>
      </w:r>
      <w:proofErr w:type="spellEnd"/>
      <w:r w:rsidRPr="00A41020">
        <w:rPr>
          <w:szCs w:val="28"/>
        </w:rPr>
        <w:t xml:space="preserve"> </w:t>
      </w:r>
      <w:proofErr w:type="spellStart"/>
      <w:r w:rsidRPr="00A41020">
        <w:rPr>
          <w:szCs w:val="28"/>
        </w:rPr>
        <w:t>sở</w:t>
      </w:r>
      <w:proofErr w:type="spellEnd"/>
      <w:r w:rsidRPr="00A41020">
        <w:rPr>
          <w:szCs w:val="28"/>
        </w:rPr>
        <w:t xml:space="preserve"> </w:t>
      </w:r>
      <w:proofErr w:type="spellStart"/>
      <w:r w:rsidRPr="00A41020">
        <w:rPr>
          <w:szCs w:val="28"/>
        </w:rPr>
        <w:t>hữu</w:t>
      </w:r>
      <w:proofErr w:type="spellEnd"/>
      <w:r w:rsidRPr="00A41020">
        <w:rPr>
          <w:szCs w:val="28"/>
        </w:rPr>
        <w:t xml:space="preserve"> </w:t>
      </w:r>
      <w:proofErr w:type="spellStart"/>
      <w:r w:rsidRPr="00A41020">
        <w:rPr>
          <w:szCs w:val="28"/>
        </w:rPr>
        <w:t>biển</w:t>
      </w:r>
      <w:proofErr w:type="spellEnd"/>
      <w:r w:rsidRPr="00A41020">
        <w:rPr>
          <w:szCs w:val="28"/>
        </w:rPr>
        <w:t xml:space="preserve"> </w:t>
      </w:r>
      <w:proofErr w:type="spellStart"/>
      <w:r w:rsidRPr="00A41020">
        <w:rPr>
          <w:szCs w:val="28"/>
        </w:rPr>
        <w:t>số</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theo</w:t>
      </w:r>
      <w:proofErr w:type="spellEnd"/>
      <w:r w:rsidRPr="00A41020">
        <w:rPr>
          <w:szCs w:val="28"/>
        </w:rPr>
        <w:t xml:space="preserve"> </w:t>
      </w:r>
      <w:proofErr w:type="spellStart"/>
      <w:r w:rsidRPr="00A41020">
        <w:rPr>
          <w:szCs w:val="28"/>
        </w:rPr>
        <w:t>sở</w:t>
      </w:r>
      <w:proofErr w:type="spellEnd"/>
      <w:r w:rsidRPr="00A41020">
        <w:rPr>
          <w:szCs w:val="28"/>
        </w:rPr>
        <w:t xml:space="preserve"> </w:t>
      </w:r>
      <w:proofErr w:type="spellStart"/>
      <w:r w:rsidRPr="00A41020">
        <w:rPr>
          <w:szCs w:val="28"/>
        </w:rPr>
        <w:t>thích</w:t>
      </w:r>
      <w:proofErr w:type="spellEnd"/>
      <w:r w:rsidRPr="00A41020">
        <w:rPr>
          <w:szCs w:val="28"/>
        </w:rPr>
        <w:t xml:space="preserve">. </w:t>
      </w:r>
    </w:p>
    <w:p w14:paraId="7F7C34D8" w14:textId="77777777" w:rsidR="00101D99" w:rsidRDefault="00101D99" w:rsidP="00A41020">
      <w:pPr>
        <w:spacing w:before="80" w:after="80"/>
        <w:ind w:firstLine="432"/>
        <w:jc w:val="both"/>
        <w:rPr>
          <w:bCs/>
          <w:szCs w:val="28"/>
        </w:rPr>
      </w:pPr>
      <w:proofErr w:type="spellStart"/>
      <w:r w:rsidRPr="00A41020">
        <w:rPr>
          <w:rStyle w:val="BodyTextChar1"/>
          <w:bCs/>
          <w:szCs w:val="28"/>
        </w:rPr>
        <w:t>Việc</w:t>
      </w:r>
      <w:proofErr w:type="spellEnd"/>
      <w:r w:rsidRPr="00A41020">
        <w:rPr>
          <w:rStyle w:val="BodyTextChar1"/>
          <w:bCs/>
          <w:szCs w:val="28"/>
        </w:rPr>
        <w:t xml:space="preserve"> </w:t>
      </w:r>
      <w:proofErr w:type="spellStart"/>
      <w:r w:rsidRPr="00A41020">
        <w:rPr>
          <w:rStyle w:val="BodyTextChar1"/>
          <w:bCs/>
          <w:szCs w:val="28"/>
        </w:rPr>
        <w:t>l</w:t>
      </w:r>
      <w:r w:rsidRPr="00A41020">
        <w:rPr>
          <w:bCs/>
          <w:szCs w:val="28"/>
        </w:rPr>
        <w:t>uật</w:t>
      </w:r>
      <w:proofErr w:type="spellEnd"/>
      <w:r w:rsidRPr="00A41020">
        <w:rPr>
          <w:bCs/>
          <w:szCs w:val="28"/>
        </w:rPr>
        <w:t xml:space="preserve"> </w:t>
      </w:r>
      <w:proofErr w:type="spellStart"/>
      <w:r w:rsidRPr="00A41020">
        <w:rPr>
          <w:bCs/>
          <w:szCs w:val="28"/>
        </w:rPr>
        <w:t>hoá</w:t>
      </w:r>
      <w:proofErr w:type="spellEnd"/>
      <w:r w:rsidRPr="00A41020">
        <w:rPr>
          <w:bCs/>
          <w:szCs w:val="28"/>
        </w:rPr>
        <w:t xml:space="preserve"> </w:t>
      </w:r>
      <w:proofErr w:type="spellStart"/>
      <w:r w:rsidRPr="00A41020">
        <w:rPr>
          <w:bCs/>
          <w:szCs w:val="28"/>
        </w:rPr>
        <w:t>quy</w:t>
      </w:r>
      <w:proofErr w:type="spellEnd"/>
      <w:r w:rsidRPr="00A41020">
        <w:rPr>
          <w:bCs/>
          <w:szCs w:val="28"/>
        </w:rPr>
        <w:t xml:space="preserve"> </w:t>
      </w:r>
      <w:proofErr w:type="spellStart"/>
      <w:r w:rsidRPr="00A41020">
        <w:rPr>
          <w:bCs/>
          <w:szCs w:val="28"/>
        </w:rPr>
        <w:t>định</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Nghị</w:t>
      </w:r>
      <w:proofErr w:type="spellEnd"/>
      <w:r w:rsidRPr="00A41020">
        <w:rPr>
          <w:bCs/>
          <w:szCs w:val="28"/>
        </w:rPr>
        <w:t xml:space="preserve"> </w:t>
      </w:r>
      <w:proofErr w:type="spellStart"/>
      <w:r w:rsidRPr="00A41020">
        <w:rPr>
          <w:bCs/>
          <w:szCs w:val="28"/>
        </w:rPr>
        <w:t>quyết</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73/2022/QH15 </w:t>
      </w:r>
      <w:proofErr w:type="spellStart"/>
      <w:r w:rsidRPr="00A41020">
        <w:rPr>
          <w:bCs/>
          <w:szCs w:val="28"/>
        </w:rPr>
        <w:t>ngày</w:t>
      </w:r>
      <w:proofErr w:type="spellEnd"/>
      <w:r w:rsidRPr="00A41020">
        <w:rPr>
          <w:bCs/>
          <w:szCs w:val="28"/>
        </w:rPr>
        <w:t xml:space="preserve"> 15/11/2022 </w:t>
      </w:r>
      <w:proofErr w:type="spellStart"/>
      <w:r w:rsidRPr="00A41020">
        <w:rPr>
          <w:bCs/>
          <w:szCs w:val="28"/>
        </w:rPr>
        <w:t>của</w:t>
      </w:r>
      <w:proofErr w:type="spellEnd"/>
      <w:r w:rsidRPr="00A41020">
        <w:rPr>
          <w:bCs/>
          <w:szCs w:val="28"/>
        </w:rPr>
        <w:t xml:space="preserve"> Quốc </w:t>
      </w:r>
      <w:proofErr w:type="spellStart"/>
      <w:r w:rsidRPr="00A41020">
        <w:rPr>
          <w:bCs/>
          <w:szCs w:val="28"/>
        </w:rPr>
        <w:t>hội</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thí</w:t>
      </w:r>
      <w:proofErr w:type="spellEnd"/>
      <w:r w:rsidRPr="00A41020">
        <w:rPr>
          <w:bCs/>
          <w:szCs w:val="28"/>
        </w:rPr>
        <w:t xml:space="preserve"> </w:t>
      </w:r>
      <w:proofErr w:type="spellStart"/>
      <w:r w:rsidRPr="00A41020">
        <w:rPr>
          <w:bCs/>
          <w:szCs w:val="28"/>
        </w:rPr>
        <w:t>điểm</w:t>
      </w:r>
      <w:proofErr w:type="spellEnd"/>
      <w:r w:rsidRPr="00A41020">
        <w:rPr>
          <w:bCs/>
          <w:szCs w:val="28"/>
        </w:rPr>
        <w:t xml:space="preserve"> </w:t>
      </w:r>
      <w:proofErr w:type="spellStart"/>
      <w:r w:rsidRPr="00A41020">
        <w:rPr>
          <w:bCs/>
          <w:szCs w:val="28"/>
        </w:rPr>
        <w:t>đấu</w:t>
      </w:r>
      <w:proofErr w:type="spellEnd"/>
      <w:r w:rsidRPr="00A41020">
        <w:rPr>
          <w:bCs/>
          <w:szCs w:val="28"/>
        </w:rPr>
        <w:t xml:space="preserve"> </w:t>
      </w:r>
      <w:proofErr w:type="spellStart"/>
      <w:r w:rsidRPr="00A41020">
        <w:rPr>
          <w:bCs/>
          <w:szCs w:val="28"/>
        </w:rPr>
        <w:t>giá</w:t>
      </w:r>
      <w:proofErr w:type="spellEnd"/>
      <w:r w:rsidRPr="00A41020">
        <w:rPr>
          <w:bCs/>
          <w:szCs w:val="28"/>
        </w:rPr>
        <w:t xml:space="preserve"> </w:t>
      </w:r>
      <w:proofErr w:type="spellStart"/>
      <w:r w:rsidRPr="00A41020">
        <w:rPr>
          <w:bCs/>
          <w:szCs w:val="28"/>
        </w:rPr>
        <w:t>biển</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xe</w:t>
      </w:r>
      <w:proofErr w:type="spellEnd"/>
      <w:r w:rsidRPr="00A41020">
        <w:rPr>
          <w:bCs/>
          <w:szCs w:val="28"/>
        </w:rPr>
        <w:t xml:space="preserve"> </w:t>
      </w:r>
      <w:proofErr w:type="spellStart"/>
      <w:r w:rsidRPr="00A41020">
        <w:rPr>
          <w:bCs/>
          <w:szCs w:val="28"/>
        </w:rPr>
        <w:t>vào</w:t>
      </w:r>
      <w:proofErr w:type="spellEnd"/>
      <w:r w:rsidRPr="00A41020">
        <w:rPr>
          <w:bCs/>
          <w:szCs w:val="28"/>
        </w:rPr>
        <w:t xml:space="preserve"> </w:t>
      </w:r>
      <w:proofErr w:type="spellStart"/>
      <w:r w:rsidRPr="00A41020">
        <w:rPr>
          <w:bCs/>
          <w:szCs w:val="28"/>
        </w:rPr>
        <w:t>Luật</w:t>
      </w:r>
      <w:proofErr w:type="spellEnd"/>
      <w:r w:rsidRPr="00A41020">
        <w:rPr>
          <w:bCs/>
          <w:szCs w:val="28"/>
        </w:rPr>
        <w:t xml:space="preserve"> </w:t>
      </w:r>
      <w:proofErr w:type="spellStart"/>
      <w:r w:rsidRPr="00A41020">
        <w:rPr>
          <w:bCs/>
          <w:szCs w:val="28"/>
        </w:rPr>
        <w:t>Trật</w:t>
      </w:r>
      <w:proofErr w:type="spellEnd"/>
      <w:r w:rsidRPr="00A41020">
        <w:rPr>
          <w:bCs/>
          <w:szCs w:val="28"/>
        </w:rPr>
        <w:t xml:space="preserve"> </w:t>
      </w:r>
      <w:proofErr w:type="spellStart"/>
      <w:r w:rsidRPr="00A41020">
        <w:rPr>
          <w:bCs/>
          <w:szCs w:val="28"/>
        </w:rPr>
        <w:t>tự</w:t>
      </w:r>
      <w:proofErr w:type="spellEnd"/>
      <w:r w:rsidRPr="00A41020">
        <w:rPr>
          <w:bCs/>
          <w:szCs w:val="28"/>
        </w:rPr>
        <w:t xml:space="preserve"> an </w:t>
      </w:r>
      <w:proofErr w:type="spellStart"/>
      <w:r w:rsidRPr="00A41020">
        <w:rPr>
          <w:bCs/>
          <w:szCs w:val="28"/>
        </w:rPr>
        <w:t>toàn</w:t>
      </w:r>
      <w:proofErr w:type="spellEnd"/>
      <w:r w:rsidRPr="00A41020">
        <w:rPr>
          <w:bCs/>
          <w:szCs w:val="28"/>
        </w:rPr>
        <w:t xml:space="preserve"> </w:t>
      </w:r>
      <w:proofErr w:type="spellStart"/>
      <w:r w:rsidRPr="00A41020">
        <w:rPr>
          <w:bCs/>
          <w:szCs w:val="28"/>
        </w:rPr>
        <w:t>giao</w:t>
      </w:r>
      <w:proofErr w:type="spellEnd"/>
      <w:r w:rsidRPr="00A41020">
        <w:rPr>
          <w:bCs/>
          <w:szCs w:val="28"/>
        </w:rPr>
        <w:t xml:space="preserve"> </w:t>
      </w:r>
      <w:proofErr w:type="spellStart"/>
      <w:r w:rsidRPr="00A41020">
        <w:rPr>
          <w:bCs/>
          <w:szCs w:val="28"/>
        </w:rPr>
        <w:t>thông</w:t>
      </w:r>
      <w:proofErr w:type="spellEnd"/>
      <w:r w:rsidRPr="00A41020">
        <w:rPr>
          <w:bCs/>
          <w:szCs w:val="28"/>
        </w:rPr>
        <w:t xml:space="preserve"> </w:t>
      </w:r>
      <w:proofErr w:type="spellStart"/>
      <w:r w:rsidRPr="00A41020">
        <w:rPr>
          <w:bCs/>
          <w:szCs w:val="28"/>
        </w:rPr>
        <w:t>đường</w:t>
      </w:r>
      <w:proofErr w:type="spellEnd"/>
      <w:r w:rsidRPr="00A41020">
        <w:rPr>
          <w:bCs/>
          <w:szCs w:val="28"/>
        </w:rPr>
        <w:t xml:space="preserve"> </w:t>
      </w:r>
      <w:proofErr w:type="spellStart"/>
      <w:r w:rsidRPr="00A41020">
        <w:rPr>
          <w:bCs/>
          <w:szCs w:val="28"/>
        </w:rPr>
        <w:t>bộ</w:t>
      </w:r>
      <w:proofErr w:type="spellEnd"/>
      <w:r w:rsidRPr="00A41020">
        <w:rPr>
          <w:bCs/>
          <w:szCs w:val="28"/>
        </w:rPr>
        <w:t xml:space="preserve"> </w:t>
      </w:r>
      <w:proofErr w:type="spellStart"/>
      <w:r w:rsidRPr="00A41020">
        <w:rPr>
          <w:bCs/>
          <w:szCs w:val="28"/>
        </w:rPr>
        <w:t>là</w:t>
      </w:r>
      <w:proofErr w:type="spellEnd"/>
      <w:r w:rsidRPr="00A41020">
        <w:rPr>
          <w:bCs/>
          <w:szCs w:val="28"/>
        </w:rPr>
        <w:t xml:space="preserve"> </w:t>
      </w:r>
      <w:proofErr w:type="spellStart"/>
      <w:r w:rsidRPr="00A41020">
        <w:rPr>
          <w:bCs/>
          <w:szCs w:val="28"/>
        </w:rPr>
        <w:t>rất</w:t>
      </w:r>
      <w:proofErr w:type="spellEnd"/>
      <w:r w:rsidRPr="00A41020">
        <w:rPr>
          <w:bCs/>
          <w:szCs w:val="28"/>
        </w:rPr>
        <w:t xml:space="preserve"> </w:t>
      </w:r>
      <w:proofErr w:type="spellStart"/>
      <w:r w:rsidRPr="00A41020">
        <w:rPr>
          <w:bCs/>
          <w:szCs w:val="28"/>
        </w:rPr>
        <w:t>cần</w:t>
      </w:r>
      <w:proofErr w:type="spellEnd"/>
      <w:r w:rsidRPr="00A41020">
        <w:rPr>
          <w:bCs/>
          <w:szCs w:val="28"/>
        </w:rPr>
        <w:t xml:space="preserve"> </w:t>
      </w:r>
      <w:proofErr w:type="spellStart"/>
      <w:r w:rsidRPr="00A41020">
        <w:rPr>
          <w:bCs/>
          <w:szCs w:val="28"/>
        </w:rPr>
        <w:t>thiết</w:t>
      </w:r>
      <w:proofErr w:type="spellEnd"/>
      <w:r w:rsidRPr="00A41020">
        <w:rPr>
          <w:bCs/>
          <w:szCs w:val="28"/>
        </w:rPr>
        <w:t xml:space="preserve">, </w:t>
      </w:r>
      <w:proofErr w:type="spellStart"/>
      <w:r w:rsidRPr="00A41020">
        <w:rPr>
          <w:bCs/>
          <w:szCs w:val="28"/>
        </w:rPr>
        <w:t>phù</w:t>
      </w:r>
      <w:proofErr w:type="spellEnd"/>
      <w:r w:rsidRPr="00A41020">
        <w:rPr>
          <w:bCs/>
          <w:szCs w:val="28"/>
        </w:rPr>
        <w:t xml:space="preserve"> </w:t>
      </w:r>
      <w:proofErr w:type="spellStart"/>
      <w:r w:rsidRPr="00A41020">
        <w:rPr>
          <w:bCs/>
          <w:szCs w:val="28"/>
        </w:rPr>
        <w:t>hợp</w:t>
      </w:r>
      <w:proofErr w:type="spellEnd"/>
      <w:r w:rsidRPr="00A41020">
        <w:rPr>
          <w:bCs/>
          <w:szCs w:val="28"/>
        </w:rPr>
        <w:t xml:space="preserve"> </w:t>
      </w:r>
      <w:proofErr w:type="spellStart"/>
      <w:r w:rsidRPr="00A41020">
        <w:rPr>
          <w:bCs/>
          <w:szCs w:val="28"/>
        </w:rPr>
        <w:t>với</w:t>
      </w:r>
      <w:proofErr w:type="spellEnd"/>
      <w:r w:rsidRPr="00A41020">
        <w:rPr>
          <w:bCs/>
          <w:szCs w:val="28"/>
        </w:rPr>
        <w:t xml:space="preserve"> </w:t>
      </w:r>
      <w:proofErr w:type="spellStart"/>
      <w:r w:rsidRPr="00A41020">
        <w:rPr>
          <w:bCs/>
          <w:szCs w:val="28"/>
        </w:rPr>
        <w:t>các</w:t>
      </w:r>
      <w:proofErr w:type="spellEnd"/>
      <w:r w:rsidRPr="00A41020">
        <w:rPr>
          <w:bCs/>
          <w:szCs w:val="28"/>
        </w:rPr>
        <w:t xml:space="preserve"> </w:t>
      </w:r>
      <w:proofErr w:type="spellStart"/>
      <w:r w:rsidRPr="00A41020">
        <w:rPr>
          <w:bCs/>
          <w:szCs w:val="28"/>
        </w:rPr>
        <w:t>quy</w:t>
      </w:r>
      <w:proofErr w:type="spellEnd"/>
      <w:r w:rsidRPr="00A41020">
        <w:rPr>
          <w:bCs/>
          <w:szCs w:val="28"/>
        </w:rPr>
        <w:t xml:space="preserve"> </w:t>
      </w:r>
      <w:proofErr w:type="spellStart"/>
      <w:r w:rsidRPr="00A41020">
        <w:rPr>
          <w:bCs/>
          <w:szCs w:val="28"/>
        </w:rPr>
        <w:t>định</w:t>
      </w:r>
      <w:proofErr w:type="spellEnd"/>
      <w:r w:rsidRPr="00A41020">
        <w:rPr>
          <w:bCs/>
          <w:szCs w:val="28"/>
        </w:rPr>
        <w:t xml:space="preserve"> </w:t>
      </w:r>
      <w:proofErr w:type="spellStart"/>
      <w:r w:rsidRPr="00A41020">
        <w:rPr>
          <w:bCs/>
          <w:szCs w:val="28"/>
        </w:rPr>
        <w:t>hiện</w:t>
      </w:r>
      <w:proofErr w:type="spellEnd"/>
      <w:r w:rsidRPr="00A41020">
        <w:rPr>
          <w:bCs/>
          <w:szCs w:val="28"/>
        </w:rPr>
        <w:t xml:space="preserve"> </w:t>
      </w:r>
      <w:proofErr w:type="spellStart"/>
      <w:r w:rsidRPr="00A41020">
        <w:rPr>
          <w:bCs/>
          <w:szCs w:val="28"/>
        </w:rPr>
        <w:t>hành</w:t>
      </w:r>
      <w:proofErr w:type="spellEnd"/>
      <w:r w:rsidRPr="00A41020">
        <w:rPr>
          <w:bCs/>
          <w:szCs w:val="28"/>
        </w:rPr>
        <w:t xml:space="preserve"> </w:t>
      </w:r>
      <w:proofErr w:type="spellStart"/>
      <w:r w:rsidRPr="00A41020">
        <w:rPr>
          <w:bCs/>
          <w:szCs w:val="28"/>
        </w:rPr>
        <w:t>về</w:t>
      </w:r>
      <w:proofErr w:type="spellEnd"/>
      <w:r w:rsidRPr="00A41020">
        <w:rPr>
          <w:bCs/>
          <w:szCs w:val="28"/>
        </w:rPr>
        <w:t xml:space="preserve"> </w:t>
      </w:r>
      <w:proofErr w:type="spellStart"/>
      <w:r w:rsidRPr="00A41020">
        <w:rPr>
          <w:bCs/>
          <w:szCs w:val="28"/>
        </w:rPr>
        <w:t>việc</w:t>
      </w:r>
      <w:proofErr w:type="spellEnd"/>
      <w:r w:rsidRPr="00A41020">
        <w:rPr>
          <w:bCs/>
          <w:szCs w:val="28"/>
        </w:rPr>
        <w:t xml:space="preserve"> </w:t>
      </w:r>
      <w:proofErr w:type="spellStart"/>
      <w:r w:rsidRPr="00A41020">
        <w:rPr>
          <w:bCs/>
          <w:szCs w:val="28"/>
        </w:rPr>
        <w:t>cấp</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quản</w:t>
      </w:r>
      <w:proofErr w:type="spellEnd"/>
      <w:r w:rsidRPr="00A41020">
        <w:rPr>
          <w:bCs/>
          <w:szCs w:val="28"/>
        </w:rPr>
        <w:t xml:space="preserve"> </w:t>
      </w:r>
      <w:proofErr w:type="spellStart"/>
      <w:r w:rsidRPr="00A41020">
        <w:rPr>
          <w:bCs/>
          <w:szCs w:val="28"/>
        </w:rPr>
        <w:t>lý</w:t>
      </w:r>
      <w:proofErr w:type="spellEnd"/>
      <w:r w:rsidRPr="00A41020">
        <w:rPr>
          <w:bCs/>
          <w:szCs w:val="28"/>
        </w:rPr>
        <w:t xml:space="preserve"> </w:t>
      </w:r>
      <w:proofErr w:type="spellStart"/>
      <w:r w:rsidRPr="00A41020">
        <w:rPr>
          <w:bCs/>
          <w:szCs w:val="28"/>
        </w:rPr>
        <w:t>biển</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xe</w:t>
      </w:r>
      <w:proofErr w:type="spellEnd"/>
      <w:r w:rsidRPr="00A41020">
        <w:rPr>
          <w:bCs/>
          <w:szCs w:val="28"/>
        </w:rPr>
        <w:t xml:space="preserve"> </w:t>
      </w:r>
      <w:proofErr w:type="spellStart"/>
      <w:r w:rsidRPr="00A41020">
        <w:rPr>
          <w:bCs/>
          <w:szCs w:val="28"/>
        </w:rPr>
        <w:t>theo</w:t>
      </w:r>
      <w:proofErr w:type="spellEnd"/>
      <w:r w:rsidRPr="00A41020">
        <w:rPr>
          <w:bCs/>
          <w:szCs w:val="28"/>
        </w:rPr>
        <w:t xml:space="preserve"> </w:t>
      </w:r>
      <w:proofErr w:type="spellStart"/>
      <w:r w:rsidRPr="00A41020">
        <w:rPr>
          <w:bCs/>
          <w:szCs w:val="28"/>
        </w:rPr>
        <w:t>mã</w:t>
      </w:r>
      <w:proofErr w:type="spellEnd"/>
      <w:r w:rsidRPr="00A41020">
        <w:rPr>
          <w:bCs/>
          <w:szCs w:val="28"/>
        </w:rPr>
        <w:t xml:space="preserve"> </w:t>
      </w:r>
      <w:proofErr w:type="spellStart"/>
      <w:r w:rsidRPr="00A41020">
        <w:rPr>
          <w:bCs/>
          <w:szCs w:val="28"/>
        </w:rPr>
        <w:t>định</w:t>
      </w:r>
      <w:proofErr w:type="spellEnd"/>
      <w:r w:rsidRPr="00A41020">
        <w:rPr>
          <w:bCs/>
          <w:szCs w:val="28"/>
        </w:rPr>
        <w:t xml:space="preserve"> </w:t>
      </w:r>
      <w:proofErr w:type="spellStart"/>
      <w:r w:rsidRPr="00A41020">
        <w:rPr>
          <w:bCs/>
          <w:szCs w:val="28"/>
        </w:rPr>
        <w:t>danh</w:t>
      </w:r>
      <w:proofErr w:type="spellEnd"/>
      <w:r w:rsidRPr="00A41020">
        <w:rPr>
          <w:bCs/>
          <w:szCs w:val="28"/>
        </w:rPr>
        <w:t xml:space="preserve"> </w:t>
      </w:r>
      <w:proofErr w:type="spellStart"/>
      <w:r w:rsidRPr="00A41020">
        <w:rPr>
          <w:bCs/>
          <w:szCs w:val="28"/>
        </w:rPr>
        <w:t>của</w:t>
      </w:r>
      <w:proofErr w:type="spellEnd"/>
      <w:r w:rsidRPr="00A41020">
        <w:rPr>
          <w:bCs/>
          <w:szCs w:val="28"/>
        </w:rPr>
        <w:t xml:space="preserve"> </w:t>
      </w:r>
      <w:proofErr w:type="spellStart"/>
      <w:r w:rsidRPr="00A41020">
        <w:rPr>
          <w:bCs/>
          <w:szCs w:val="28"/>
        </w:rPr>
        <w:t>chủ</w:t>
      </w:r>
      <w:proofErr w:type="spellEnd"/>
      <w:r w:rsidRPr="00A41020">
        <w:rPr>
          <w:bCs/>
          <w:szCs w:val="28"/>
        </w:rPr>
        <w:t xml:space="preserve"> </w:t>
      </w:r>
      <w:proofErr w:type="spellStart"/>
      <w:r w:rsidRPr="00A41020">
        <w:rPr>
          <w:bCs/>
          <w:szCs w:val="28"/>
        </w:rPr>
        <w:t>xe</w:t>
      </w:r>
      <w:proofErr w:type="spellEnd"/>
      <w:r w:rsidRPr="00A41020">
        <w:rPr>
          <w:bCs/>
          <w:szCs w:val="28"/>
        </w:rPr>
        <w:t xml:space="preserve">, </w:t>
      </w:r>
      <w:proofErr w:type="spellStart"/>
      <w:r w:rsidRPr="00A41020">
        <w:rPr>
          <w:bCs/>
          <w:szCs w:val="28"/>
        </w:rPr>
        <w:t>đáp</w:t>
      </w:r>
      <w:proofErr w:type="spellEnd"/>
      <w:r w:rsidRPr="00A41020">
        <w:rPr>
          <w:bCs/>
          <w:szCs w:val="28"/>
        </w:rPr>
        <w:t xml:space="preserve"> </w:t>
      </w:r>
      <w:proofErr w:type="spellStart"/>
      <w:r w:rsidRPr="00A41020">
        <w:rPr>
          <w:bCs/>
          <w:szCs w:val="28"/>
        </w:rPr>
        <w:t>ứng</w:t>
      </w:r>
      <w:proofErr w:type="spellEnd"/>
      <w:r w:rsidRPr="00A41020">
        <w:rPr>
          <w:bCs/>
          <w:szCs w:val="28"/>
        </w:rPr>
        <w:t xml:space="preserve"> </w:t>
      </w:r>
      <w:proofErr w:type="spellStart"/>
      <w:r w:rsidRPr="00A41020">
        <w:rPr>
          <w:bCs/>
          <w:szCs w:val="28"/>
        </w:rPr>
        <w:t>mục</w:t>
      </w:r>
      <w:proofErr w:type="spellEnd"/>
      <w:r w:rsidRPr="00A41020">
        <w:rPr>
          <w:bCs/>
          <w:szCs w:val="28"/>
        </w:rPr>
        <w:t xml:space="preserve"> </w:t>
      </w:r>
      <w:proofErr w:type="spellStart"/>
      <w:r w:rsidRPr="00A41020">
        <w:rPr>
          <w:bCs/>
          <w:szCs w:val="28"/>
        </w:rPr>
        <w:t>tiêu</w:t>
      </w:r>
      <w:proofErr w:type="spellEnd"/>
      <w:r w:rsidRPr="00A41020">
        <w:rPr>
          <w:bCs/>
          <w:szCs w:val="28"/>
        </w:rPr>
        <w:t xml:space="preserve"> </w:t>
      </w:r>
      <w:proofErr w:type="spellStart"/>
      <w:r w:rsidRPr="00A41020">
        <w:rPr>
          <w:bCs/>
          <w:szCs w:val="28"/>
        </w:rPr>
        <w:t>công</w:t>
      </w:r>
      <w:proofErr w:type="spellEnd"/>
      <w:r w:rsidRPr="00A41020">
        <w:rPr>
          <w:bCs/>
          <w:szCs w:val="28"/>
        </w:rPr>
        <w:t xml:space="preserve"> </w:t>
      </w:r>
      <w:proofErr w:type="spellStart"/>
      <w:r w:rsidRPr="00A41020">
        <w:rPr>
          <w:bCs/>
          <w:szCs w:val="28"/>
        </w:rPr>
        <w:t>dân</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Chính</w:t>
      </w:r>
      <w:proofErr w:type="spellEnd"/>
      <w:r w:rsidRPr="00A41020">
        <w:rPr>
          <w:bCs/>
          <w:szCs w:val="28"/>
        </w:rPr>
        <w:t xml:space="preserve"> </w:t>
      </w:r>
      <w:proofErr w:type="spellStart"/>
      <w:r w:rsidRPr="00A41020">
        <w:rPr>
          <w:bCs/>
          <w:szCs w:val="28"/>
        </w:rPr>
        <w:t>phủ</w:t>
      </w:r>
      <w:proofErr w:type="spellEnd"/>
      <w:r w:rsidRPr="00A41020">
        <w:rPr>
          <w:bCs/>
          <w:szCs w:val="28"/>
        </w:rPr>
        <w:t xml:space="preserve"> </w:t>
      </w:r>
      <w:proofErr w:type="spellStart"/>
      <w:r w:rsidRPr="00A41020">
        <w:rPr>
          <w:bCs/>
          <w:szCs w:val="28"/>
        </w:rPr>
        <w:t>số</w:t>
      </w:r>
      <w:proofErr w:type="spellEnd"/>
      <w:r w:rsidRPr="00A41020">
        <w:rPr>
          <w:bCs/>
          <w:szCs w:val="28"/>
        </w:rPr>
        <w:t xml:space="preserve"> </w:t>
      </w:r>
      <w:proofErr w:type="spellStart"/>
      <w:r w:rsidRPr="00A41020">
        <w:rPr>
          <w:bCs/>
          <w:szCs w:val="28"/>
        </w:rPr>
        <w:t>theo</w:t>
      </w:r>
      <w:proofErr w:type="spellEnd"/>
      <w:r w:rsidRPr="00A41020">
        <w:rPr>
          <w:bCs/>
          <w:szCs w:val="28"/>
        </w:rPr>
        <w:t xml:space="preserve"> </w:t>
      </w:r>
      <w:proofErr w:type="spellStart"/>
      <w:r w:rsidRPr="00A41020">
        <w:rPr>
          <w:bCs/>
          <w:szCs w:val="28"/>
        </w:rPr>
        <w:t>Đề</w:t>
      </w:r>
      <w:proofErr w:type="spellEnd"/>
      <w:r w:rsidRPr="00A41020">
        <w:rPr>
          <w:bCs/>
          <w:szCs w:val="28"/>
        </w:rPr>
        <w:t xml:space="preserve"> </w:t>
      </w:r>
      <w:proofErr w:type="spellStart"/>
      <w:r w:rsidRPr="00A41020">
        <w:rPr>
          <w:bCs/>
          <w:szCs w:val="28"/>
        </w:rPr>
        <w:t>án</w:t>
      </w:r>
      <w:proofErr w:type="spellEnd"/>
      <w:r w:rsidRPr="00A41020">
        <w:rPr>
          <w:bCs/>
          <w:szCs w:val="28"/>
        </w:rPr>
        <w:t xml:space="preserve"> 06 </w:t>
      </w:r>
      <w:proofErr w:type="spellStart"/>
      <w:r w:rsidRPr="00A41020">
        <w:rPr>
          <w:bCs/>
          <w:szCs w:val="28"/>
        </w:rPr>
        <w:t>của</w:t>
      </w:r>
      <w:proofErr w:type="spellEnd"/>
      <w:r w:rsidRPr="00A41020">
        <w:rPr>
          <w:bCs/>
          <w:szCs w:val="28"/>
        </w:rPr>
        <w:t xml:space="preserve"> </w:t>
      </w:r>
      <w:proofErr w:type="spellStart"/>
      <w:r w:rsidRPr="00A41020">
        <w:rPr>
          <w:bCs/>
          <w:szCs w:val="28"/>
        </w:rPr>
        <w:t>Chính</w:t>
      </w:r>
      <w:proofErr w:type="spellEnd"/>
      <w:r w:rsidRPr="00A41020">
        <w:rPr>
          <w:bCs/>
          <w:szCs w:val="28"/>
        </w:rPr>
        <w:t xml:space="preserve"> </w:t>
      </w:r>
      <w:proofErr w:type="spellStart"/>
      <w:r w:rsidRPr="00A41020">
        <w:rPr>
          <w:bCs/>
          <w:szCs w:val="28"/>
        </w:rPr>
        <w:t>phủ</w:t>
      </w:r>
      <w:proofErr w:type="spellEnd"/>
      <w:r w:rsidRPr="00A41020">
        <w:rPr>
          <w:bCs/>
          <w:szCs w:val="28"/>
        </w:rPr>
        <w:t xml:space="preserve"> </w:t>
      </w:r>
      <w:proofErr w:type="spellStart"/>
      <w:r w:rsidRPr="00A41020">
        <w:rPr>
          <w:bCs/>
          <w:szCs w:val="28"/>
        </w:rPr>
        <w:t>và</w:t>
      </w:r>
      <w:proofErr w:type="spellEnd"/>
      <w:r w:rsidRPr="00A41020">
        <w:rPr>
          <w:bCs/>
          <w:szCs w:val="28"/>
        </w:rPr>
        <w:t xml:space="preserve"> </w:t>
      </w:r>
      <w:proofErr w:type="spellStart"/>
      <w:r w:rsidRPr="00A41020">
        <w:rPr>
          <w:bCs/>
          <w:szCs w:val="28"/>
        </w:rPr>
        <w:t>khai</w:t>
      </w:r>
      <w:proofErr w:type="spellEnd"/>
      <w:r w:rsidRPr="00A41020">
        <w:rPr>
          <w:bCs/>
          <w:szCs w:val="28"/>
        </w:rPr>
        <w:t xml:space="preserve"> </w:t>
      </w:r>
      <w:proofErr w:type="spellStart"/>
      <w:r w:rsidRPr="00A41020">
        <w:rPr>
          <w:bCs/>
          <w:szCs w:val="28"/>
        </w:rPr>
        <w:t>thác</w:t>
      </w:r>
      <w:proofErr w:type="spellEnd"/>
      <w:r w:rsidRPr="00A41020">
        <w:rPr>
          <w:bCs/>
          <w:szCs w:val="28"/>
        </w:rPr>
        <w:t xml:space="preserve">, </w:t>
      </w:r>
      <w:proofErr w:type="spellStart"/>
      <w:r w:rsidRPr="00A41020">
        <w:rPr>
          <w:bCs/>
          <w:szCs w:val="28"/>
        </w:rPr>
        <w:t>quản</w:t>
      </w:r>
      <w:proofErr w:type="spellEnd"/>
      <w:r w:rsidRPr="00A41020">
        <w:rPr>
          <w:bCs/>
          <w:szCs w:val="28"/>
        </w:rPr>
        <w:t xml:space="preserve"> </w:t>
      </w:r>
      <w:proofErr w:type="spellStart"/>
      <w:r w:rsidRPr="00A41020">
        <w:rPr>
          <w:bCs/>
          <w:szCs w:val="28"/>
        </w:rPr>
        <w:t>lý</w:t>
      </w:r>
      <w:proofErr w:type="spellEnd"/>
      <w:r w:rsidRPr="00A41020">
        <w:rPr>
          <w:bCs/>
          <w:szCs w:val="28"/>
        </w:rPr>
        <w:t xml:space="preserve"> </w:t>
      </w:r>
      <w:proofErr w:type="spellStart"/>
      <w:r w:rsidRPr="00A41020">
        <w:rPr>
          <w:bCs/>
          <w:szCs w:val="28"/>
        </w:rPr>
        <w:t>hiệu</w:t>
      </w:r>
      <w:proofErr w:type="spellEnd"/>
      <w:r w:rsidRPr="00A41020">
        <w:rPr>
          <w:bCs/>
          <w:szCs w:val="28"/>
        </w:rPr>
        <w:t xml:space="preserve"> </w:t>
      </w:r>
      <w:proofErr w:type="spellStart"/>
      <w:r w:rsidRPr="00A41020">
        <w:rPr>
          <w:bCs/>
          <w:szCs w:val="28"/>
        </w:rPr>
        <w:t>quả</w:t>
      </w:r>
      <w:proofErr w:type="spellEnd"/>
      <w:r w:rsidRPr="00A41020">
        <w:rPr>
          <w:bCs/>
          <w:szCs w:val="28"/>
        </w:rPr>
        <w:t xml:space="preserve"> </w:t>
      </w:r>
      <w:proofErr w:type="spellStart"/>
      <w:r w:rsidRPr="00A41020">
        <w:rPr>
          <w:bCs/>
          <w:szCs w:val="28"/>
        </w:rPr>
        <w:t>tài</w:t>
      </w:r>
      <w:proofErr w:type="spellEnd"/>
      <w:r w:rsidRPr="00A41020">
        <w:rPr>
          <w:bCs/>
          <w:szCs w:val="28"/>
        </w:rPr>
        <w:t xml:space="preserve"> </w:t>
      </w:r>
      <w:proofErr w:type="spellStart"/>
      <w:r w:rsidRPr="00A41020">
        <w:rPr>
          <w:bCs/>
          <w:szCs w:val="28"/>
        </w:rPr>
        <w:t>sản</w:t>
      </w:r>
      <w:proofErr w:type="spellEnd"/>
      <w:r w:rsidRPr="00A41020">
        <w:rPr>
          <w:bCs/>
          <w:szCs w:val="28"/>
        </w:rPr>
        <w:t xml:space="preserve"> </w:t>
      </w:r>
      <w:proofErr w:type="spellStart"/>
      <w:r w:rsidRPr="00A41020">
        <w:rPr>
          <w:bCs/>
          <w:szCs w:val="28"/>
        </w:rPr>
        <w:t>công</w:t>
      </w:r>
      <w:proofErr w:type="spellEnd"/>
      <w:r w:rsidRPr="00A41020">
        <w:rPr>
          <w:bCs/>
          <w:szCs w:val="28"/>
        </w:rPr>
        <w:t xml:space="preserve">. </w:t>
      </w:r>
    </w:p>
    <w:p w14:paraId="5B0441B2" w14:textId="77777777" w:rsidR="00D23444" w:rsidRPr="00BC2D05" w:rsidRDefault="00D23444" w:rsidP="00A41020">
      <w:pPr>
        <w:spacing w:before="80" w:after="80"/>
        <w:ind w:firstLine="432"/>
        <w:jc w:val="both"/>
        <w:rPr>
          <w:b/>
          <w:bCs/>
          <w:spacing w:val="-6"/>
          <w:szCs w:val="28"/>
        </w:rPr>
      </w:pPr>
      <w:r w:rsidRPr="00BC2D05">
        <w:rPr>
          <w:b/>
          <w:bCs/>
          <w:spacing w:val="-6"/>
          <w:szCs w:val="28"/>
        </w:rPr>
        <w:t xml:space="preserve">4. </w:t>
      </w:r>
      <w:proofErr w:type="spellStart"/>
      <w:r w:rsidRPr="00BC2D05">
        <w:rPr>
          <w:b/>
          <w:bCs/>
          <w:spacing w:val="-6"/>
          <w:szCs w:val="28"/>
        </w:rPr>
        <w:t>Chương</w:t>
      </w:r>
      <w:proofErr w:type="spellEnd"/>
      <w:r w:rsidRPr="00BC2D05">
        <w:rPr>
          <w:b/>
          <w:bCs/>
          <w:spacing w:val="-6"/>
          <w:szCs w:val="28"/>
        </w:rPr>
        <w:t xml:space="preserve"> IV. </w:t>
      </w:r>
      <w:proofErr w:type="spellStart"/>
      <w:r w:rsidRPr="00BC2D05">
        <w:rPr>
          <w:b/>
          <w:bCs/>
          <w:spacing w:val="-6"/>
          <w:szCs w:val="28"/>
        </w:rPr>
        <w:t>Người</w:t>
      </w:r>
      <w:proofErr w:type="spellEnd"/>
      <w:r w:rsidRPr="00BC2D05">
        <w:rPr>
          <w:b/>
          <w:bCs/>
          <w:spacing w:val="-6"/>
          <w:szCs w:val="28"/>
        </w:rPr>
        <w:t xml:space="preserve"> </w:t>
      </w:r>
      <w:proofErr w:type="spellStart"/>
      <w:r w:rsidRPr="00BC2D05">
        <w:rPr>
          <w:b/>
          <w:bCs/>
          <w:spacing w:val="-6"/>
          <w:szCs w:val="28"/>
        </w:rPr>
        <w:t>điều</w:t>
      </w:r>
      <w:proofErr w:type="spellEnd"/>
      <w:r w:rsidRPr="00BC2D05">
        <w:rPr>
          <w:b/>
          <w:bCs/>
          <w:spacing w:val="-6"/>
          <w:szCs w:val="28"/>
        </w:rPr>
        <w:t xml:space="preserve"> </w:t>
      </w:r>
      <w:proofErr w:type="spellStart"/>
      <w:r w:rsidRPr="00BC2D05">
        <w:rPr>
          <w:b/>
          <w:bCs/>
          <w:spacing w:val="-6"/>
          <w:szCs w:val="28"/>
        </w:rPr>
        <w:t>khiển</w:t>
      </w:r>
      <w:proofErr w:type="spellEnd"/>
      <w:r w:rsidRPr="00BC2D05">
        <w:rPr>
          <w:b/>
          <w:bCs/>
          <w:spacing w:val="-6"/>
          <w:szCs w:val="28"/>
        </w:rPr>
        <w:t xml:space="preserve"> </w:t>
      </w:r>
      <w:proofErr w:type="spellStart"/>
      <w:r w:rsidRPr="00BC2D05">
        <w:rPr>
          <w:b/>
          <w:bCs/>
          <w:spacing w:val="-6"/>
          <w:szCs w:val="28"/>
        </w:rPr>
        <w:t>phương</w:t>
      </w:r>
      <w:proofErr w:type="spellEnd"/>
      <w:r w:rsidRPr="00BC2D05">
        <w:rPr>
          <w:b/>
          <w:bCs/>
          <w:spacing w:val="-6"/>
          <w:szCs w:val="28"/>
        </w:rPr>
        <w:t xml:space="preserve"> </w:t>
      </w:r>
      <w:proofErr w:type="spellStart"/>
      <w:r w:rsidRPr="00BC2D05">
        <w:rPr>
          <w:b/>
          <w:bCs/>
          <w:spacing w:val="-6"/>
          <w:szCs w:val="28"/>
        </w:rPr>
        <w:t>tiện</w:t>
      </w:r>
      <w:proofErr w:type="spellEnd"/>
      <w:r w:rsidRPr="00BC2D05">
        <w:rPr>
          <w:b/>
          <w:bCs/>
          <w:spacing w:val="-6"/>
          <w:szCs w:val="28"/>
        </w:rPr>
        <w:t xml:space="preserve"> </w:t>
      </w:r>
      <w:proofErr w:type="spellStart"/>
      <w:r w:rsidRPr="00BC2D05">
        <w:rPr>
          <w:b/>
          <w:bCs/>
          <w:spacing w:val="-6"/>
          <w:szCs w:val="28"/>
        </w:rPr>
        <w:t>tham</w:t>
      </w:r>
      <w:proofErr w:type="spellEnd"/>
      <w:r w:rsidRPr="00BC2D05">
        <w:rPr>
          <w:b/>
          <w:bCs/>
          <w:spacing w:val="-6"/>
          <w:szCs w:val="28"/>
        </w:rPr>
        <w:t xml:space="preserve"> </w:t>
      </w:r>
      <w:proofErr w:type="spellStart"/>
      <w:r w:rsidRPr="00BC2D05">
        <w:rPr>
          <w:b/>
          <w:bCs/>
          <w:spacing w:val="-6"/>
          <w:szCs w:val="28"/>
        </w:rPr>
        <w:t>gia</w:t>
      </w:r>
      <w:proofErr w:type="spellEnd"/>
      <w:r w:rsidRPr="00BC2D05">
        <w:rPr>
          <w:b/>
          <w:bCs/>
          <w:spacing w:val="-6"/>
          <w:szCs w:val="28"/>
        </w:rPr>
        <w:t xml:space="preserve"> </w:t>
      </w:r>
      <w:proofErr w:type="spellStart"/>
      <w:r w:rsidRPr="00BC2D05">
        <w:rPr>
          <w:b/>
          <w:bCs/>
          <w:spacing w:val="-6"/>
          <w:szCs w:val="28"/>
        </w:rPr>
        <w:t>giao</w:t>
      </w:r>
      <w:proofErr w:type="spellEnd"/>
      <w:r w:rsidRPr="00BC2D05">
        <w:rPr>
          <w:b/>
          <w:bCs/>
          <w:spacing w:val="-6"/>
          <w:szCs w:val="28"/>
        </w:rPr>
        <w:t xml:space="preserve"> </w:t>
      </w:r>
      <w:proofErr w:type="spellStart"/>
      <w:r w:rsidRPr="00BC2D05">
        <w:rPr>
          <w:b/>
          <w:bCs/>
          <w:spacing w:val="-6"/>
          <w:szCs w:val="28"/>
        </w:rPr>
        <w:t>thông</w:t>
      </w:r>
      <w:proofErr w:type="spellEnd"/>
      <w:r w:rsidRPr="00BC2D05">
        <w:rPr>
          <w:b/>
          <w:bCs/>
          <w:spacing w:val="-6"/>
          <w:szCs w:val="28"/>
        </w:rPr>
        <w:t xml:space="preserve"> </w:t>
      </w:r>
      <w:proofErr w:type="spellStart"/>
      <w:r w:rsidRPr="00BC2D05">
        <w:rPr>
          <w:b/>
          <w:bCs/>
          <w:spacing w:val="-6"/>
          <w:szCs w:val="28"/>
        </w:rPr>
        <w:t>đường</w:t>
      </w:r>
      <w:proofErr w:type="spellEnd"/>
      <w:r w:rsidRPr="00BC2D05">
        <w:rPr>
          <w:b/>
          <w:bCs/>
          <w:spacing w:val="-6"/>
          <w:szCs w:val="28"/>
        </w:rPr>
        <w:t xml:space="preserve"> </w:t>
      </w:r>
      <w:proofErr w:type="spellStart"/>
      <w:r w:rsidRPr="00BC2D05">
        <w:rPr>
          <w:b/>
          <w:bCs/>
          <w:spacing w:val="-6"/>
          <w:szCs w:val="28"/>
        </w:rPr>
        <w:t>bộ</w:t>
      </w:r>
      <w:proofErr w:type="spellEnd"/>
    </w:p>
    <w:p w14:paraId="4D5933FD" w14:textId="27925085" w:rsidR="007840FA" w:rsidRPr="00A41020" w:rsidRDefault="00D23444" w:rsidP="00A41020">
      <w:pPr>
        <w:spacing w:before="80" w:after="80"/>
        <w:ind w:firstLine="432"/>
        <w:jc w:val="both"/>
        <w:rPr>
          <w:szCs w:val="28"/>
        </w:rPr>
      </w:pPr>
      <w:proofErr w:type="spellStart"/>
      <w:r w:rsidRPr="00A41020">
        <w:rPr>
          <w:szCs w:val="28"/>
        </w:rPr>
        <w:t>Gồm</w:t>
      </w:r>
      <w:proofErr w:type="spellEnd"/>
      <w:r w:rsidRPr="00A41020">
        <w:rPr>
          <w:szCs w:val="28"/>
        </w:rPr>
        <w:t xml:space="preserve"> </w:t>
      </w:r>
      <w:r w:rsidR="007840FA" w:rsidRPr="00A41020">
        <w:rPr>
          <w:color w:val="000000" w:themeColor="text1"/>
          <w:szCs w:val="28"/>
        </w:rPr>
        <w:t>09</w:t>
      </w:r>
      <w:r w:rsidRPr="00A41020">
        <w:rPr>
          <w:color w:val="000000" w:themeColor="text1"/>
          <w:szCs w:val="28"/>
        </w:rPr>
        <w:t xml:space="preserve"> </w:t>
      </w:r>
      <w:proofErr w:type="spellStart"/>
      <w:r w:rsidRPr="00A41020">
        <w:rPr>
          <w:color w:val="000000" w:themeColor="text1"/>
          <w:szCs w:val="28"/>
        </w:rPr>
        <w:t>Điều</w:t>
      </w:r>
      <w:proofErr w:type="spellEnd"/>
      <w:r w:rsidRPr="00A41020">
        <w:rPr>
          <w:color w:val="000000" w:themeColor="text1"/>
          <w:szCs w:val="28"/>
        </w:rPr>
        <w:t xml:space="preserve">, </w:t>
      </w:r>
      <w:proofErr w:type="spellStart"/>
      <w:r w:rsidRPr="00A41020">
        <w:rPr>
          <w:szCs w:val="28"/>
        </w:rPr>
        <w:t>từ</w:t>
      </w:r>
      <w:proofErr w:type="spellEnd"/>
      <w:r w:rsidR="00916022">
        <w:rPr>
          <w:szCs w:val="28"/>
        </w:rPr>
        <w:t xml:space="preserve"> </w:t>
      </w:r>
      <w:proofErr w:type="spellStart"/>
      <w:r w:rsidR="00916022">
        <w:rPr>
          <w:szCs w:val="28"/>
        </w:rPr>
        <w:t>Điều</w:t>
      </w:r>
      <w:proofErr w:type="spellEnd"/>
      <w:r w:rsidR="00916022">
        <w:rPr>
          <w:szCs w:val="28"/>
        </w:rPr>
        <w:t xml:space="preserve"> 55 </w:t>
      </w:r>
      <w:proofErr w:type="spellStart"/>
      <w:r w:rsidR="00916022">
        <w:rPr>
          <w:szCs w:val="28"/>
        </w:rPr>
        <w:t>đến</w:t>
      </w:r>
      <w:proofErr w:type="spellEnd"/>
      <w:r w:rsidR="00916022">
        <w:rPr>
          <w:szCs w:val="28"/>
        </w:rPr>
        <w:t xml:space="preserve"> </w:t>
      </w:r>
      <w:proofErr w:type="spellStart"/>
      <w:r w:rsidR="00916022">
        <w:rPr>
          <w:szCs w:val="28"/>
        </w:rPr>
        <w:t>Điều</w:t>
      </w:r>
      <w:proofErr w:type="spellEnd"/>
      <w:r w:rsidR="00916022">
        <w:rPr>
          <w:szCs w:val="28"/>
        </w:rPr>
        <w:t xml:space="preserve"> 63</w:t>
      </w:r>
      <w:r w:rsidR="007840FA" w:rsidRPr="00A41020">
        <w:rPr>
          <w:szCs w:val="28"/>
        </w:rPr>
        <w:t xml:space="preserve">, </w:t>
      </w:r>
      <w:proofErr w:type="spellStart"/>
      <w:r w:rsidR="007840FA" w:rsidRPr="00A41020">
        <w:rPr>
          <w:szCs w:val="28"/>
        </w:rPr>
        <w:t>quy</w:t>
      </w:r>
      <w:proofErr w:type="spellEnd"/>
      <w:r w:rsidR="007840FA" w:rsidRPr="00A41020">
        <w:rPr>
          <w:szCs w:val="28"/>
        </w:rPr>
        <w:t xml:space="preserve"> </w:t>
      </w:r>
      <w:proofErr w:type="spellStart"/>
      <w:r w:rsidR="007840FA" w:rsidRPr="00A41020">
        <w:rPr>
          <w:szCs w:val="28"/>
        </w:rPr>
        <w:t>định</w:t>
      </w:r>
      <w:proofErr w:type="spellEnd"/>
      <w:r w:rsidR="007840FA" w:rsidRPr="00A41020">
        <w:rPr>
          <w:szCs w:val="28"/>
        </w:rPr>
        <w:t xml:space="preserve"> </w:t>
      </w:r>
      <w:proofErr w:type="spellStart"/>
      <w:r w:rsidR="007840FA" w:rsidRPr="00A41020">
        <w:rPr>
          <w:szCs w:val="28"/>
        </w:rPr>
        <w:t>về</w:t>
      </w:r>
      <w:proofErr w:type="spellEnd"/>
      <w:r w:rsidR="007840FA" w:rsidRPr="00A41020">
        <w:rPr>
          <w:szCs w:val="28"/>
        </w:rPr>
        <w:t xml:space="preserve">: </w:t>
      </w:r>
      <w:proofErr w:type="spellStart"/>
      <w:r w:rsidR="007840FA" w:rsidRPr="00A41020">
        <w:rPr>
          <w:szCs w:val="28"/>
        </w:rPr>
        <w:t>đ</w:t>
      </w:r>
      <w:r w:rsidRPr="00A41020">
        <w:rPr>
          <w:szCs w:val="28"/>
        </w:rPr>
        <w:t>iều</w:t>
      </w:r>
      <w:proofErr w:type="spellEnd"/>
      <w:r w:rsidRPr="00A41020">
        <w:rPr>
          <w:szCs w:val="28"/>
        </w:rPr>
        <w:t xml:space="preserve"> </w:t>
      </w:r>
      <w:proofErr w:type="spellStart"/>
      <w:r w:rsidRPr="00A41020">
        <w:rPr>
          <w:szCs w:val="28"/>
        </w:rPr>
        <w:t>kiện</w:t>
      </w:r>
      <w:proofErr w:type="spellEnd"/>
      <w:r w:rsidRPr="00A41020">
        <w:rPr>
          <w:szCs w:val="28"/>
        </w:rPr>
        <w:t xml:space="preserve"> </w:t>
      </w:r>
      <w:proofErr w:type="spellStart"/>
      <w:r w:rsidRPr="00A41020">
        <w:rPr>
          <w:szCs w:val="28"/>
        </w:rPr>
        <w:t>của</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khiển</w:t>
      </w:r>
      <w:proofErr w:type="spellEnd"/>
      <w:r w:rsidRPr="00A41020">
        <w:rPr>
          <w:szCs w:val="28"/>
        </w:rPr>
        <w:t xml:space="preserve"> </w:t>
      </w:r>
      <w:proofErr w:type="spellStart"/>
      <w:r w:rsidRPr="00A41020">
        <w:rPr>
          <w:szCs w:val="28"/>
        </w:rPr>
        <w:t>phương</w:t>
      </w:r>
      <w:proofErr w:type="spellEnd"/>
      <w:r w:rsidRPr="00A41020">
        <w:rPr>
          <w:szCs w:val="28"/>
        </w:rPr>
        <w:t xml:space="preserve"> </w:t>
      </w:r>
      <w:proofErr w:type="spellStart"/>
      <w:r w:rsidRPr="00A41020">
        <w:rPr>
          <w:szCs w:val="28"/>
        </w:rPr>
        <w:t>tiện</w:t>
      </w:r>
      <w:proofErr w:type="spellEnd"/>
      <w:r w:rsidRPr="00A41020">
        <w:rPr>
          <w:szCs w:val="28"/>
        </w:rPr>
        <w:t xml:space="preserve"> </w:t>
      </w:r>
      <w:proofErr w:type="spellStart"/>
      <w:r w:rsidRPr="00A41020">
        <w:rPr>
          <w:szCs w:val="28"/>
        </w:rPr>
        <w:t>tham</w:t>
      </w:r>
      <w:proofErr w:type="spellEnd"/>
      <w:r w:rsidRPr="00A41020">
        <w:rPr>
          <w:szCs w:val="28"/>
        </w:rPr>
        <w:t xml:space="preserve"> </w:t>
      </w:r>
      <w:proofErr w:type="spellStart"/>
      <w:r w:rsidRPr="00A41020">
        <w:rPr>
          <w:szCs w:val="28"/>
        </w:rPr>
        <w:t>gia</w:t>
      </w:r>
      <w:proofErr w:type="spellEnd"/>
      <w:r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w:t>
      </w:r>
      <w:r w:rsidRPr="00A41020">
        <w:rPr>
          <w:rFonts w:eastAsia="Calibri"/>
          <w:szCs w:val="28"/>
          <w:lang w:val="pt-BR"/>
        </w:rPr>
        <w:t xml:space="preserve"> </w:t>
      </w:r>
      <w:r w:rsidRPr="00A41020">
        <w:rPr>
          <w:szCs w:val="28"/>
          <w:lang w:val="pt-BR"/>
        </w:rPr>
        <w:t>giấy phép lái xe;</w:t>
      </w:r>
      <w:r w:rsidR="007840FA" w:rsidRPr="00A41020">
        <w:rPr>
          <w:szCs w:val="28"/>
          <w:lang w:val="vi-VN"/>
        </w:rPr>
        <w:t xml:space="preserve"> điểm của Giấy phép lái xe;</w:t>
      </w:r>
      <w:r w:rsidRPr="00A41020">
        <w:rPr>
          <w:szCs w:val="28"/>
          <w:lang w:val="pt-BR"/>
        </w:rPr>
        <w:t xml:space="preserve"> tuổi, sức khỏe của người điều khiển phương tiện tham gia giao thông đường bộ;</w:t>
      </w:r>
      <w:r w:rsidRPr="00A41020">
        <w:rPr>
          <w:rFonts w:eastAsia="Calibri"/>
          <w:szCs w:val="28"/>
          <w:lang w:val="pt-BR"/>
        </w:rPr>
        <w:t xml:space="preserve"> </w:t>
      </w:r>
      <w:r w:rsidRPr="00A41020">
        <w:rPr>
          <w:szCs w:val="28"/>
          <w:lang w:val="pt-BR"/>
        </w:rPr>
        <w:t>đào tạo lái xe; sát hạch lái xe;</w:t>
      </w:r>
      <w:r w:rsidRPr="00A41020">
        <w:rPr>
          <w:rFonts w:eastAsia="Calibri"/>
          <w:szCs w:val="28"/>
          <w:lang w:val="pt-BR"/>
        </w:rPr>
        <w:t xml:space="preserve"> </w:t>
      </w:r>
      <w:r w:rsidRPr="00A41020">
        <w:rPr>
          <w:szCs w:val="28"/>
          <w:lang w:val="pt-BR"/>
        </w:rPr>
        <w:t>cấp,</w:t>
      </w:r>
      <w:r w:rsidR="007840FA" w:rsidRPr="00A41020">
        <w:rPr>
          <w:szCs w:val="28"/>
          <w:lang w:val="vi-VN"/>
        </w:rPr>
        <w:t xml:space="preserve"> cấp</w:t>
      </w:r>
      <w:r w:rsidRPr="00A41020">
        <w:rPr>
          <w:szCs w:val="28"/>
          <w:lang w:val="pt-BR"/>
        </w:rPr>
        <w:t xml:space="preserve"> đổi, cấp lại và thu hồi giấy phép lái xe;</w:t>
      </w:r>
      <w:r w:rsidRPr="00A41020">
        <w:rPr>
          <w:rFonts w:eastAsia="Calibri"/>
          <w:szCs w:val="28"/>
        </w:rPr>
        <w:t xml:space="preserve"> </w:t>
      </w:r>
      <w:proofErr w:type="spellStart"/>
      <w:r w:rsidRPr="00A41020">
        <w:rPr>
          <w:szCs w:val="28"/>
        </w:rPr>
        <w:t>đào</w:t>
      </w:r>
      <w:proofErr w:type="spellEnd"/>
      <w:r w:rsidRPr="00A41020">
        <w:rPr>
          <w:szCs w:val="28"/>
        </w:rPr>
        <w:t xml:space="preserve"> </w:t>
      </w:r>
      <w:proofErr w:type="spellStart"/>
      <w:r w:rsidRPr="00A41020">
        <w:rPr>
          <w:szCs w:val="28"/>
        </w:rPr>
        <w:t>tạo</w:t>
      </w:r>
      <w:proofErr w:type="spellEnd"/>
      <w:r w:rsidRPr="00A41020">
        <w:rPr>
          <w:szCs w:val="28"/>
        </w:rPr>
        <w:t xml:space="preserve">, </w:t>
      </w:r>
      <w:proofErr w:type="spellStart"/>
      <w:r w:rsidRPr="00A41020">
        <w:rPr>
          <w:szCs w:val="28"/>
        </w:rPr>
        <w:t>kiểm</w:t>
      </w:r>
      <w:proofErr w:type="spellEnd"/>
      <w:r w:rsidRPr="00A41020">
        <w:rPr>
          <w:szCs w:val="28"/>
        </w:rPr>
        <w:t xml:space="preserve"> </w:t>
      </w:r>
      <w:proofErr w:type="spellStart"/>
      <w:r w:rsidRPr="00A41020">
        <w:rPr>
          <w:szCs w:val="28"/>
        </w:rPr>
        <w:t>tra</w:t>
      </w:r>
      <w:proofErr w:type="spellEnd"/>
      <w:r w:rsidRPr="00A41020">
        <w:rPr>
          <w:szCs w:val="28"/>
        </w:rPr>
        <w:t xml:space="preserve"> </w:t>
      </w:r>
      <w:proofErr w:type="spellStart"/>
      <w:r w:rsidRPr="00A41020">
        <w:rPr>
          <w:szCs w:val="28"/>
        </w:rPr>
        <w:t>cấp</w:t>
      </w:r>
      <w:proofErr w:type="spellEnd"/>
      <w:r w:rsidRPr="00A41020">
        <w:rPr>
          <w:szCs w:val="28"/>
        </w:rPr>
        <w:t xml:space="preserve"> </w:t>
      </w:r>
      <w:proofErr w:type="spellStart"/>
      <w:r w:rsidRPr="00A41020">
        <w:rPr>
          <w:szCs w:val="28"/>
        </w:rPr>
        <w:t>chứng</w:t>
      </w:r>
      <w:proofErr w:type="spellEnd"/>
      <w:r w:rsidRPr="00A41020">
        <w:rPr>
          <w:szCs w:val="28"/>
        </w:rPr>
        <w:t xml:space="preserve"> </w:t>
      </w:r>
      <w:proofErr w:type="spellStart"/>
      <w:r w:rsidRPr="00A41020">
        <w:rPr>
          <w:szCs w:val="28"/>
        </w:rPr>
        <w:t>chỉ</w:t>
      </w:r>
      <w:proofErr w:type="spellEnd"/>
      <w:r w:rsidRPr="00A41020">
        <w:rPr>
          <w:szCs w:val="28"/>
        </w:rPr>
        <w:t xml:space="preserve"> </w:t>
      </w:r>
      <w:proofErr w:type="spellStart"/>
      <w:r w:rsidRPr="00A41020">
        <w:rPr>
          <w:szCs w:val="28"/>
        </w:rPr>
        <w:t>b</w:t>
      </w:r>
      <w:r w:rsidR="007840FA" w:rsidRPr="00A41020">
        <w:rPr>
          <w:szCs w:val="28"/>
        </w:rPr>
        <w:t>ồi</w:t>
      </w:r>
      <w:proofErr w:type="spellEnd"/>
      <w:r w:rsidR="007840FA" w:rsidRPr="00A41020">
        <w:rPr>
          <w:szCs w:val="28"/>
        </w:rPr>
        <w:t xml:space="preserve"> </w:t>
      </w:r>
      <w:proofErr w:type="spellStart"/>
      <w:r w:rsidR="007840FA" w:rsidRPr="00A41020">
        <w:rPr>
          <w:szCs w:val="28"/>
        </w:rPr>
        <w:t>dưỡng</w:t>
      </w:r>
      <w:proofErr w:type="spellEnd"/>
      <w:r w:rsidR="007840FA" w:rsidRPr="00A41020">
        <w:rPr>
          <w:szCs w:val="28"/>
        </w:rPr>
        <w:t xml:space="preserve"> </w:t>
      </w:r>
      <w:proofErr w:type="spellStart"/>
      <w:r w:rsidR="007840FA" w:rsidRPr="00A41020">
        <w:rPr>
          <w:szCs w:val="28"/>
        </w:rPr>
        <w:t>kiến</w:t>
      </w:r>
      <w:proofErr w:type="spellEnd"/>
      <w:r w:rsidR="007840FA" w:rsidRPr="00A41020">
        <w:rPr>
          <w:szCs w:val="28"/>
        </w:rPr>
        <w:t xml:space="preserve"> </w:t>
      </w:r>
      <w:proofErr w:type="spellStart"/>
      <w:r w:rsidR="007840FA" w:rsidRPr="00A41020">
        <w:rPr>
          <w:szCs w:val="28"/>
        </w:rPr>
        <w:t>thức</w:t>
      </w:r>
      <w:proofErr w:type="spellEnd"/>
      <w:r w:rsidR="007840FA" w:rsidRPr="00A41020">
        <w:rPr>
          <w:szCs w:val="28"/>
        </w:rPr>
        <w:t xml:space="preserve"> </w:t>
      </w:r>
      <w:proofErr w:type="spellStart"/>
      <w:r w:rsidR="007840FA" w:rsidRPr="00A41020">
        <w:rPr>
          <w:szCs w:val="28"/>
        </w:rPr>
        <w:t>pháp</w:t>
      </w:r>
      <w:proofErr w:type="spellEnd"/>
      <w:r w:rsidR="007840FA" w:rsidRPr="00A41020">
        <w:rPr>
          <w:szCs w:val="28"/>
        </w:rPr>
        <w:t xml:space="preserve"> </w:t>
      </w:r>
      <w:proofErr w:type="spellStart"/>
      <w:r w:rsidR="007840FA" w:rsidRPr="00A41020">
        <w:rPr>
          <w:szCs w:val="28"/>
        </w:rPr>
        <w:t>luật</w:t>
      </w:r>
      <w:proofErr w:type="spellEnd"/>
      <w:r w:rsidR="007840FA" w:rsidRPr="00A41020">
        <w:rPr>
          <w:szCs w:val="28"/>
        </w:rPr>
        <w:t xml:space="preserve"> </w:t>
      </w:r>
      <w:proofErr w:type="spellStart"/>
      <w:r w:rsidRPr="00A41020">
        <w:rPr>
          <w:szCs w:val="28"/>
        </w:rPr>
        <w:t>giao</w:t>
      </w:r>
      <w:proofErr w:type="spellEnd"/>
      <w:r w:rsidRPr="00A41020">
        <w:rPr>
          <w:szCs w:val="28"/>
        </w:rPr>
        <w:t xml:space="preserve"> </w:t>
      </w:r>
      <w:proofErr w:type="spellStart"/>
      <w:r w:rsidRPr="00A41020">
        <w:rPr>
          <w:szCs w:val="28"/>
        </w:rPr>
        <w:t>thông</w:t>
      </w:r>
      <w:proofErr w:type="spellEnd"/>
      <w:r w:rsidRPr="00A41020">
        <w:rPr>
          <w:szCs w:val="28"/>
        </w:rPr>
        <w:t xml:space="preserve"> </w:t>
      </w:r>
      <w:proofErr w:type="spellStart"/>
      <w:r w:rsidRPr="00A41020">
        <w:rPr>
          <w:szCs w:val="28"/>
        </w:rPr>
        <w:t>đường</w:t>
      </w:r>
      <w:proofErr w:type="spellEnd"/>
      <w:r w:rsidRPr="00A41020">
        <w:rPr>
          <w:szCs w:val="28"/>
        </w:rPr>
        <w:t xml:space="preserve"> </w:t>
      </w:r>
      <w:proofErr w:type="spellStart"/>
      <w:r w:rsidRPr="00A41020">
        <w:rPr>
          <w:szCs w:val="28"/>
        </w:rPr>
        <w:t>bộ</w:t>
      </w:r>
      <w:proofErr w:type="spellEnd"/>
      <w:r w:rsidRPr="00A41020">
        <w:rPr>
          <w:szCs w:val="28"/>
        </w:rPr>
        <w:t xml:space="preserve"> </w:t>
      </w:r>
      <w:proofErr w:type="spellStart"/>
      <w:r w:rsidRPr="00A41020">
        <w:rPr>
          <w:szCs w:val="28"/>
        </w:rPr>
        <w:t>cho</w:t>
      </w:r>
      <w:proofErr w:type="spellEnd"/>
      <w:r w:rsidRPr="00A41020">
        <w:rPr>
          <w:szCs w:val="28"/>
        </w:rPr>
        <w:t xml:space="preserve"> </w:t>
      </w:r>
      <w:proofErr w:type="spellStart"/>
      <w:r w:rsidRPr="00A41020">
        <w:rPr>
          <w:szCs w:val="28"/>
        </w:rPr>
        <w:t>người</w:t>
      </w:r>
      <w:proofErr w:type="spellEnd"/>
      <w:r w:rsidRPr="00A41020">
        <w:rPr>
          <w:szCs w:val="28"/>
        </w:rPr>
        <w:t xml:space="preserve"> </w:t>
      </w:r>
      <w:proofErr w:type="spellStart"/>
      <w:r w:rsidRPr="00A41020">
        <w:rPr>
          <w:szCs w:val="28"/>
        </w:rPr>
        <w:t>điều</w:t>
      </w:r>
      <w:proofErr w:type="spellEnd"/>
      <w:r w:rsidRPr="00A41020">
        <w:rPr>
          <w:szCs w:val="28"/>
        </w:rPr>
        <w:t xml:space="preserve"> </w:t>
      </w:r>
      <w:proofErr w:type="spellStart"/>
      <w:r w:rsidRPr="00A41020">
        <w:rPr>
          <w:szCs w:val="28"/>
        </w:rPr>
        <w:t>khiển</w:t>
      </w:r>
      <w:proofErr w:type="spellEnd"/>
      <w:r w:rsidRPr="00A41020">
        <w:rPr>
          <w:szCs w:val="28"/>
        </w:rPr>
        <w:t xml:space="preserve"> </w:t>
      </w:r>
      <w:proofErr w:type="spellStart"/>
      <w:r w:rsidRPr="00A41020">
        <w:rPr>
          <w:szCs w:val="28"/>
        </w:rPr>
        <w:t>xe</w:t>
      </w:r>
      <w:proofErr w:type="spellEnd"/>
      <w:r w:rsidRPr="00A41020">
        <w:rPr>
          <w:szCs w:val="28"/>
        </w:rPr>
        <w:t xml:space="preserve"> </w:t>
      </w:r>
      <w:proofErr w:type="spellStart"/>
      <w:r w:rsidRPr="00A41020">
        <w:rPr>
          <w:szCs w:val="28"/>
        </w:rPr>
        <w:t>máy</w:t>
      </w:r>
      <w:proofErr w:type="spellEnd"/>
      <w:r w:rsidRPr="00A41020">
        <w:rPr>
          <w:szCs w:val="28"/>
        </w:rPr>
        <w:t xml:space="preserve"> </w:t>
      </w:r>
      <w:proofErr w:type="spellStart"/>
      <w:r w:rsidRPr="00A41020">
        <w:rPr>
          <w:szCs w:val="28"/>
        </w:rPr>
        <w:t>chuyên</w:t>
      </w:r>
      <w:proofErr w:type="spellEnd"/>
      <w:r w:rsidRPr="00A41020">
        <w:rPr>
          <w:szCs w:val="28"/>
        </w:rPr>
        <w:t xml:space="preserve"> </w:t>
      </w:r>
      <w:proofErr w:type="spellStart"/>
      <w:r w:rsidRPr="00A41020">
        <w:rPr>
          <w:szCs w:val="28"/>
        </w:rPr>
        <w:t>dùng</w:t>
      </w:r>
      <w:proofErr w:type="spellEnd"/>
      <w:r w:rsidRPr="00A41020">
        <w:rPr>
          <w:szCs w:val="28"/>
        </w:rPr>
        <w:t xml:space="preserve">; </w:t>
      </w:r>
      <w:r w:rsidRPr="00A41020">
        <w:rPr>
          <w:bCs/>
          <w:szCs w:val="28"/>
          <w:lang w:val="vi-VN"/>
        </w:rPr>
        <w:t>thời gian làm việc của người lái xe ô tô kinh doanh vận tải và vận tải nội bộ</w:t>
      </w:r>
      <w:r w:rsidR="007840FA" w:rsidRPr="00A41020">
        <w:rPr>
          <w:szCs w:val="28"/>
        </w:rPr>
        <w:t>.</w:t>
      </w:r>
    </w:p>
    <w:p w14:paraId="722C4115" w14:textId="353F0EF8" w:rsidR="00375BE7" w:rsidRPr="00A41020" w:rsidRDefault="00375BE7" w:rsidP="00A41020">
      <w:pPr>
        <w:shd w:val="clear" w:color="auto" w:fill="FFFFFF"/>
        <w:spacing w:before="80" w:after="80"/>
        <w:ind w:firstLine="432"/>
        <w:jc w:val="both"/>
        <w:rPr>
          <w:szCs w:val="28"/>
          <w:lang w:val="vi-VN"/>
        </w:rPr>
      </w:pPr>
      <w:proofErr w:type="spellStart"/>
      <w:r w:rsidRPr="00A41020">
        <w:rPr>
          <w:b/>
          <w:szCs w:val="28"/>
        </w:rPr>
        <w:t>Điều</w:t>
      </w:r>
      <w:proofErr w:type="spellEnd"/>
      <w:r w:rsidRPr="00A41020">
        <w:rPr>
          <w:b/>
          <w:szCs w:val="28"/>
        </w:rPr>
        <w:t xml:space="preserve"> </w:t>
      </w:r>
      <w:r w:rsidR="00F86F93">
        <w:rPr>
          <w:b/>
          <w:bCs/>
          <w:szCs w:val="28"/>
          <w:lang w:val="vi-VN"/>
        </w:rPr>
        <w:t>56</w:t>
      </w:r>
      <w:r w:rsidRPr="00A41020">
        <w:rPr>
          <w:b/>
          <w:bCs/>
          <w:szCs w:val="28"/>
          <w:lang w:val="vi-VN"/>
        </w:rPr>
        <w:t xml:space="preserve"> dự thảo Luật bổ sung phân hạng</w:t>
      </w:r>
      <w:r w:rsidRPr="00A41020">
        <w:rPr>
          <w:b/>
          <w:szCs w:val="28"/>
        </w:rPr>
        <w:t xml:space="preserve"> </w:t>
      </w:r>
      <w:proofErr w:type="spellStart"/>
      <w:r w:rsidRPr="00A41020">
        <w:rPr>
          <w:b/>
          <w:szCs w:val="28"/>
        </w:rPr>
        <w:t>Giấy</w:t>
      </w:r>
      <w:proofErr w:type="spellEnd"/>
      <w:r w:rsidRPr="00A41020">
        <w:rPr>
          <w:b/>
          <w:szCs w:val="28"/>
        </w:rPr>
        <w:t xml:space="preserve"> </w:t>
      </w:r>
      <w:proofErr w:type="spellStart"/>
      <w:r w:rsidRPr="00A41020">
        <w:rPr>
          <w:b/>
          <w:szCs w:val="28"/>
        </w:rPr>
        <w:t>phép</w:t>
      </w:r>
      <w:proofErr w:type="spellEnd"/>
      <w:r w:rsidRPr="00A41020">
        <w:rPr>
          <w:b/>
          <w:szCs w:val="28"/>
        </w:rPr>
        <w:t xml:space="preserve"> </w:t>
      </w:r>
      <w:proofErr w:type="spellStart"/>
      <w:r w:rsidRPr="00A41020">
        <w:rPr>
          <w:b/>
          <w:szCs w:val="28"/>
        </w:rPr>
        <w:t>lái</w:t>
      </w:r>
      <w:proofErr w:type="spellEnd"/>
      <w:r w:rsidRPr="00A41020">
        <w:rPr>
          <w:b/>
          <w:szCs w:val="28"/>
        </w:rPr>
        <w:t xml:space="preserve"> </w:t>
      </w:r>
      <w:proofErr w:type="spellStart"/>
      <w:r w:rsidRPr="00A41020">
        <w:rPr>
          <w:b/>
          <w:szCs w:val="28"/>
        </w:rPr>
        <w:t>xe</w:t>
      </w:r>
      <w:proofErr w:type="spellEnd"/>
      <w:r w:rsidRPr="00A41020">
        <w:rPr>
          <w:b/>
          <w:szCs w:val="28"/>
          <w:lang w:val="vi-VN"/>
        </w:rPr>
        <w:t>:</w:t>
      </w:r>
    </w:p>
    <w:p w14:paraId="75CBA83F" w14:textId="77777777" w:rsidR="001F1978" w:rsidRPr="008628ED" w:rsidRDefault="001F1978" w:rsidP="001F1978">
      <w:pPr>
        <w:pStyle w:val="normal-p"/>
        <w:spacing w:before="120" w:after="120" w:line="264" w:lineRule="auto"/>
        <w:ind w:right="57" w:firstLine="709"/>
        <w:contextualSpacing/>
        <w:jc w:val="both"/>
        <w:rPr>
          <w:rStyle w:val="normal-h1"/>
          <w:rFonts w:ascii="Times New Roman" w:eastAsia="Calibri" w:hAnsi="Times New Roman"/>
          <w:color w:val="000000" w:themeColor="text1"/>
          <w:sz w:val="28"/>
          <w:szCs w:val="28"/>
          <w:lang w:val="vi-VN"/>
        </w:rPr>
      </w:pPr>
      <w:r w:rsidRPr="008628ED">
        <w:rPr>
          <w:rStyle w:val="normal-h1"/>
          <w:rFonts w:ascii="Times New Roman" w:eastAsia="Calibri" w:hAnsi="Times New Roman"/>
          <w:color w:val="000000" w:themeColor="text1"/>
          <w:sz w:val="28"/>
          <w:szCs w:val="28"/>
          <w:lang w:val="vi-VN"/>
        </w:rPr>
        <w:t>1. Giấy phép lái xe bao gồm các hạng sau đây:</w:t>
      </w:r>
    </w:p>
    <w:p w14:paraId="21027259"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bookmarkStart w:id="1" w:name="_Hlk45353475"/>
      <w:r w:rsidRPr="008628ED">
        <w:rPr>
          <w:sz w:val="28"/>
          <w:szCs w:val="28"/>
          <w:lang w:val="vi-VN"/>
        </w:rPr>
        <w:lastRenderedPageBreak/>
        <w:t xml:space="preserve">a) </w:t>
      </w:r>
      <w:r w:rsidRPr="00711364">
        <w:rPr>
          <w:sz w:val="28"/>
          <w:szCs w:val="28"/>
          <w:lang w:val="vi-VN"/>
        </w:rPr>
        <w:t>Hạng A</w:t>
      </w:r>
      <w:r w:rsidRPr="008628ED">
        <w:rPr>
          <w:sz w:val="28"/>
          <w:szCs w:val="28"/>
          <w:lang w:val="vi-VN"/>
        </w:rPr>
        <w:t>1</w:t>
      </w:r>
      <w:r w:rsidRPr="00711364">
        <w:rPr>
          <w:sz w:val="28"/>
          <w:szCs w:val="28"/>
          <w:lang w:val="vi-VN"/>
        </w:rPr>
        <w:t xml:space="preserve"> cấp cho người lái xe mô tô hai bánh</w:t>
      </w:r>
      <w:r w:rsidRPr="008628ED">
        <w:rPr>
          <w:sz w:val="28"/>
          <w:szCs w:val="28"/>
          <w:lang w:val="vi-VN"/>
        </w:rPr>
        <w:t xml:space="preserve"> </w:t>
      </w:r>
      <w:r w:rsidRPr="00711364">
        <w:rPr>
          <w:sz w:val="28"/>
          <w:szCs w:val="28"/>
          <w:lang w:val="vi-VN"/>
        </w:rPr>
        <w:t>có dung tích x</w:t>
      </w:r>
      <w:r w:rsidRPr="008628ED">
        <w:rPr>
          <w:sz w:val="28"/>
          <w:szCs w:val="28"/>
          <w:lang w:val="vi-VN"/>
        </w:rPr>
        <w:t xml:space="preserve">y </w:t>
      </w:r>
      <w:r w:rsidRPr="00711364">
        <w:rPr>
          <w:sz w:val="28"/>
          <w:szCs w:val="28"/>
          <w:lang w:val="vi-VN"/>
        </w:rPr>
        <w:t>lanh</w:t>
      </w:r>
      <w:r w:rsidRPr="008628ED">
        <w:rPr>
          <w:sz w:val="28"/>
          <w:szCs w:val="28"/>
          <w:lang w:val="vi-VN"/>
        </w:rPr>
        <w:t xml:space="preserve"> đến 125 </w:t>
      </w:r>
      <w:r w:rsidRPr="00711364">
        <w:rPr>
          <w:sz w:val="28"/>
          <w:szCs w:val="28"/>
          <w:lang w:val="vi-VN"/>
        </w:rPr>
        <w:t>cm</w:t>
      </w:r>
      <w:r w:rsidRPr="00711364">
        <w:rPr>
          <w:sz w:val="28"/>
          <w:szCs w:val="28"/>
          <w:vertAlign w:val="superscript"/>
          <w:lang w:val="vi-VN"/>
        </w:rPr>
        <w:t>3</w:t>
      </w:r>
      <w:r w:rsidRPr="008628ED">
        <w:rPr>
          <w:sz w:val="28"/>
          <w:szCs w:val="28"/>
          <w:lang w:val="vi-VN"/>
        </w:rPr>
        <w:t xml:space="preserve"> hoặc có công suất động cơ điện đến 11 kw;</w:t>
      </w:r>
    </w:p>
    <w:p w14:paraId="75E984BD"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b) </w:t>
      </w:r>
      <w:r w:rsidRPr="00711364">
        <w:rPr>
          <w:sz w:val="28"/>
          <w:szCs w:val="28"/>
          <w:lang w:val="vi-VN"/>
        </w:rPr>
        <w:t>Hạng A cấp cho người lái xe mô tô hai bánh</w:t>
      </w:r>
      <w:r w:rsidRPr="008628ED">
        <w:rPr>
          <w:sz w:val="28"/>
          <w:szCs w:val="28"/>
          <w:lang w:val="vi-VN"/>
        </w:rPr>
        <w:t xml:space="preserve"> </w:t>
      </w:r>
      <w:r w:rsidRPr="00711364">
        <w:rPr>
          <w:sz w:val="28"/>
          <w:szCs w:val="28"/>
          <w:lang w:val="vi-VN"/>
        </w:rPr>
        <w:t>có dung tích x</w:t>
      </w:r>
      <w:r w:rsidRPr="008628ED">
        <w:rPr>
          <w:sz w:val="28"/>
          <w:szCs w:val="28"/>
          <w:lang w:val="vi-VN"/>
        </w:rPr>
        <w:t xml:space="preserve">y </w:t>
      </w:r>
      <w:r w:rsidRPr="00711364">
        <w:rPr>
          <w:sz w:val="28"/>
          <w:szCs w:val="28"/>
          <w:lang w:val="vi-VN"/>
        </w:rPr>
        <w:t xml:space="preserve">lanh </w:t>
      </w:r>
      <w:r w:rsidRPr="008628ED">
        <w:rPr>
          <w:sz w:val="28"/>
          <w:szCs w:val="28"/>
          <w:lang w:val="vi-VN"/>
        </w:rPr>
        <w:t xml:space="preserve">trên 125 </w:t>
      </w:r>
      <w:r w:rsidRPr="00711364">
        <w:rPr>
          <w:sz w:val="28"/>
          <w:szCs w:val="28"/>
          <w:lang w:val="vi-VN"/>
        </w:rPr>
        <w:t>cm</w:t>
      </w:r>
      <w:r w:rsidRPr="00711364">
        <w:rPr>
          <w:sz w:val="28"/>
          <w:szCs w:val="28"/>
          <w:vertAlign w:val="superscript"/>
          <w:lang w:val="vi-VN"/>
        </w:rPr>
        <w:t>3</w:t>
      </w:r>
      <w:r w:rsidRPr="00711364">
        <w:rPr>
          <w:sz w:val="28"/>
          <w:szCs w:val="28"/>
          <w:lang w:val="vi-VN"/>
        </w:rPr>
        <w:t> </w:t>
      </w:r>
      <w:r w:rsidRPr="008628ED">
        <w:rPr>
          <w:sz w:val="28"/>
          <w:szCs w:val="28"/>
          <w:lang w:val="vi-VN"/>
        </w:rPr>
        <w:t xml:space="preserve">hoặc có công suất động cơ điện trên 11 kw và </w:t>
      </w:r>
      <w:r w:rsidRPr="00711364">
        <w:rPr>
          <w:sz w:val="28"/>
          <w:szCs w:val="28"/>
          <w:lang w:val="vi-VN"/>
        </w:rPr>
        <w:t>các loại xe quy định cho giấy phép lái xe hạng</w:t>
      </w:r>
      <w:r w:rsidRPr="008628ED">
        <w:rPr>
          <w:sz w:val="28"/>
          <w:szCs w:val="28"/>
          <w:lang w:val="vi-VN"/>
        </w:rPr>
        <w:t xml:space="preserve"> </w:t>
      </w:r>
      <w:r w:rsidRPr="00711364">
        <w:rPr>
          <w:sz w:val="28"/>
          <w:szCs w:val="28"/>
          <w:lang w:val="vi-VN"/>
        </w:rPr>
        <w:t>A1</w:t>
      </w:r>
      <w:r w:rsidRPr="008628ED">
        <w:rPr>
          <w:sz w:val="28"/>
          <w:szCs w:val="28"/>
          <w:lang w:val="vi-VN"/>
        </w:rPr>
        <w:t>;</w:t>
      </w:r>
    </w:p>
    <w:bookmarkEnd w:id="1"/>
    <w:p w14:paraId="1A9640A5"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c) </w:t>
      </w:r>
      <w:r w:rsidRPr="00711364">
        <w:rPr>
          <w:sz w:val="28"/>
          <w:szCs w:val="28"/>
          <w:lang w:val="vi-VN"/>
        </w:rPr>
        <w:t xml:space="preserve">Hạng </w:t>
      </w:r>
      <w:r w:rsidRPr="008628ED">
        <w:rPr>
          <w:sz w:val="28"/>
          <w:szCs w:val="28"/>
          <w:lang w:val="vi-VN"/>
        </w:rPr>
        <w:t>B1</w:t>
      </w:r>
      <w:r w:rsidRPr="00711364">
        <w:rPr>
          <w:sz w:val="28"/>
          <w:szCs w:val="28"/>
          <w:lang w:val="vi-VN"/>
        </w:rPr>
        <w:t xml:space="preserve"> cấp cho người lái xe mô tô ba bánh</w:t>
      </w:r>
      <w:r w:rsidRPr="008628ED">
        <w:rPr>
          <w:sz w:val="28"/>
          <w:szCs w:val="28"/>
          <w:lang w:val="vi-VN"/>
        </w:rPr>
        <w:t xml:space="preserve"> và </w:t>
      </w:r>
      <w:r w:rsidRPr="00711364">
        <w:rPr>
          <w:sz w:val="28"/>
          <w:szCs w:val="28"/>
          <w:lang w:val="vi-VN"/>
        </w:rPr>
        <w:t xml:space="preserve">các loại xe quy định cho giấy phép lái xe hạng </w:t>
      </w:r>
      <w:r w:rsidRPr="008628ED">
        <w:rPr>
          <w:bCs/>
          <w:sz w:val="28"/>
          <w:szCs w:val="28"/>
          <w:lang w:val="vi-VN"/>
        </w:rPr>
        <w:t>A1</w:t>
      </w:r>
      <w:r w:rsidRPr="008628ED">
        <w:rPr>
          <w:sz w:val="28"/>
          <w:szCs w:val="28"/>
          <w:lang w:val="vi-VN"/>
        </w:rPr>
        <w:t>;</w:t>
      </w:r>
    </w:p>
    <w:p w14:paraId="113AC8B2"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d) </w:t>
      </w:r>
      <w:r w:rsidRPr="00711364">
        <w:rPr>
          <w:sz w:val="28"/>
          <w:szCs w:val="28"/>
          <w:lang w:val="vi-VN"/>
        </w:rPr>
        <w:t xml:space="preserve">Hạng B cấp cho người </w:t>
      </w:r>
      <w:r w:rsidRPr="008628ED">
        <w:rPr>
          <w:sz w:val="28"/>
          <w:szCs w:val="28"/>
          <w:lang w:val="vi-VN"/>
        </w:rPr>
        <w:t xml:space="preserve">lái </w:t>
      </w:r>
      <w:r w:rsidRPr="00711364">
        <w:rPr>
          <w:sz w:val="28"/>
          <w:szCs w:val="28"/>
          <w:lang w:val="vi-VN"/>
        </w:rPr>
        <w:t xml:space="preserve">xe ô tô chở người đến 9 chỗ </w:t>
      </w:r>
      <w:r w:rsidRPr="008628ED">
        <w:rPr>
          <w:sz w:val="28"/>
          <w:szCs w:val="28"/>
          <w:lang w:val="vi-VN"/>
        </w:rPr>
        <w:t>(</w:t>
      </w:r>
      <w:r w:rsidRPr="00711364">
        <w:rPr>
          <w:sz w:val="28"/>
          <w:szCs w:val="28"/>
          <w:lang w:val="vi-VN"/>
        </w:rPr>
        <w:t xml:space="preserve">kể cả chỗ </w:t>
      </w:r>
      <w:r w:rsidRPr="008628ED">
        <w:rPr>
          <w:sz w:val="28"/>
          <w:szCs w:val="28"/>
          <w:lang w:val="vi-VN"/>
        </w:rPr>
        <w:t xml:space="preserve">của </w:t>
      </w:r>
      <w:r w:rsidRPr="00711364">
        <w:rPr>
          <w:sz w:val="28"/>
          <w:szCs w:val="28"/>
          <w:lang w:val="vi-VN"/>
        </w:rPr>
        <w:t>người lái xe</w:t>
      </w:r>
      <w:r w:rsidRPr="008628ED">
        <w:rPr>
          <w:sz w:val="28"/>
          <w:szCs w:val="28"/>
          <w:lang w:val="vi-VN"/>
        </w:rPr>
        <w:t>)</w:t>
      </w:r>
      <w:r w:rsidRPr="00711364">
        <w:rPr>
          <w:sz w:val="28"/>
          <w:szCs w:val="28"/>
          <w:lang w:val="vi-VN"/>
        </w:rPr>
        <w:t>; xe ô tô tải</w:t>
      </w:r>
      <w:r w:rsidRPr="008628ED">
        <w:rPr>
          <w:sz w:val="28"/>
          <w:szCs w:val="28"/>
          <w:lang w:val="vi-VN"/>
        </w:rPr>
        <w:t xml:space="preserve"> (</w:t>
      </w:r>
      <w:r w:rsidRPr="00711364">
        <w:rPr>
          <w:sz w:val="28"/>
          <w:szCs w:val="28"/>
          <w:lang w:val="vi-VN"/>
        </w:rPr>
        <w:t>kể cả ô tô tải chuyên dùng</w:t>
      </w:r>
      <w:r w:rsidRPr="008628ED">
        <w:rPr>
          <w:sz w:val="28"/>
          <w:szCs w:val="28"/>
          <w:lang w:val="vi-VN"/>
        </w:rPr>
        <w:t xml:space="preserve">) </w:t>
      </w:r>
      <w:r w:rsidRPr="00711364">
        <w:rPr>
          <w:sz w:val="28"/>
          <w:szCs w:val="28"/>
          <w:lang w:val="vi-VN"/>
        </w:rPr>
        <w:t xml:space="preserve">có </w:t>
      </w:r>
      <w:r w:rsidRPr="008628ED">
        <w:rPr>
          <w:sz w:val="28"/>
          <w:szCs w:val="28"/>
          <w:lang w:val="vi-VN"/>
        </w:rPr>
        <w:t xml:space="preserve">khối lượng toàn bộ theo thiết kế đến </w:t>
      </w:r>
      <w:r w:rsidRPr="00711364">
        <w:rPr>
          <w:sz w:val="28"/>
          <w:szCs w:val="28"/>
          <w:lang w:val="vi-VN"/>
        </w:rPr>
        <w:t>3.500 kg;</w:t>
      </w:r>
      <w:r w:rsidRPr="008628ED">
        <w:rPr>
          <w:sz w:val="28"/>
          <w:szCs w:val="28"/>
          <w:lang w:val="vi-VN"/>
        </w:rPr>
        <w:t xml:space="preserve"> các loại xe ô tô quy định cho giấy phép lái xe hạng B có gắn kèm rơ moóc với khối lượng toàn bộ thiết kế của rơ moóc đến 750 kg; </w:t>
      </w:r>
    </w:p>
    <w:p w14:paraId="17320479" w14:textId="77777777" w:rsidR="001F1978" w:rsidRPr="008628ED" w:rsidRDefault="001F1978" w:rsidP="001F1978">
      <w:pPr>
        <w:shd w:val="clear" w:color="auto" w:fill="FFFFFF"/>
        <w:spacing w:line="264" w:lineRule="auto"/>
        <w:ind w:firstLine="709"/>
        <w:jc w:val="both"/>
        <w:rPr>
          <w:szCs w:val="28"/>
          <w:lang w:val="vi-VN"/>
        </w:rPr>
      </w:pPr>
      <w:r w:rsidRPr="008628ED">
        <w:rPr>
          <w:szCs w:val="28"/>
          <w:lang w:val="vi-VN"/>
        </w:rPr>
        <w:t xml:space="preserve">đ) Hạng C1 cấp cho người lái xe ô </w:t>
      </w:r>
      <w:bookmarkStart w:id="2" w:name="_Hlk132786881"/>
      <w:r w:rsidRPr="008628ED">
        <w:rPr>
          <w:szCs w:val="28"/>
          <w:lang w:val="vi-VN"/>
        </w:rPr>
        <w:t xml:space="preserve">tô tải (kể cả ô tô tải chuyên dùng, ô tô chuyên dùng), máy kéo có khối lượng toàn bộ theo thiết kế </w:t>
      </w:r>
      <w:bookmarkEnd w:id="2"/>
      <w:r w:rsidRPr="008628ED">
        <w:rPr>
          <w:szCs w:val="28"/>
          <w:lang w:val="vi-VN"/>
        </w:rPr>
        <w:t>trên 3.</w:t>
      </w:r>
      <w:r w:rsidRPr="00711364">
        <w:rPr>
          <w:szCs w:val="28"/>
          <w:lang w:val="vi-VN"/>
        </w:rPr>
        <w:t>500kg</w:t>
      </w:r>
      <w:r w:rsidRPr="008628ED">
        <w:rPr>
          <w:szCs w:val="28"/>
          <w:lang w:val="vi-VN"/>
        </w:rPr>
        <w:t xml:space="preserve"> đến 7.500 kg; các loại xe ô tô tải quy định cho giấy phép lái xe hạng C1 có gắn kèm rơ mooc với khối lượng toàn bộ thiết kế của rơ mooc không vượt quá 750 kg; các loại xe quy định cho giấy phép lái xe các hạng B;</w:t>
      </w:r>
    </w:p>
    <w:p w14:paraId="74E24516"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e) </w:t>
      </w:r>
      <w:r w:rsidRPr="00711364">
        <w:rPr>
          <w:sz w:val="28"/>
          <w:szCs w:val="28"/>
          <w:lang w:val="vi-VN"/>
        </w:rPr>
        <w:t xml:space="preserve">Hạng C cấp cho người </w:t>
      </w:r>
      <w:r w:rsidRPr="008628ED">
        <w:rPr>
          <w:sz w:val="28"/>
          <w:szCs w:val="28"/>
          <w:lang w:val="vi-VN"/>
        </w:rPr>
        <w:t xml:space="preserve">lái xe </w:t>
      </w:r>
      <w:r w:rsidRPr="00711364">
        <w:rPr>
          <w:sz w:val="28"/>
          <w:szCs w:val="28"/>
          <w:lang w:val="vi-VN"/>
        </w:rPr>
        <w:t xml:space="preserve">ô tô tải </w:t>
      </w:r>
      <w:r w:rsidRPr="008628ED">
        <w:rPr>
          <w:sz w:val="28"/>
          <w:szCs w:val="28"/>
          <w:lang w:val="vi-VN"/>
        </w:rPr>
        <w:t>(</w:t>
      </w:r>
      <w:r w:rsidRPr="00711364">
        <w:rPr>
          <w:sz w:val="28"/>
          <w:szCs w:val="28"/>
          <w:lang w:val="vi-VN"/>
        </w:rPr>
        <w:t>kể cả ô tô tải chuyên dùng</w:t>
      </w:r>
      <w:r w:rsidRPr="008628ED">
        <w:rPr>
          <w:sz w:val="28"/>
          <w:szCs w:val="28"/>
          <w:lang w:val="vi-VN"/>
        </w:rPr>
        <w:t>, ô tô chuyên dùng),</w:t>
      </w:r>
      <w:r w:rsidRPr="00711364">
        <w:rPr>
          <w:sz w:val="28"/>
          <w:szCs w:val="28"/>
          <w:lang w:val="vi-VN"/>
        </w:rPr>
        <w:t xml:space="preserve"> máy kéo có </w:t>
      </w:r>
      <w:r w:rsidRPr="008628ED">
        <w:rPr>
          <w:sz w:val="28"/>
          <w:szCs w:val="28"/>
          <w:lang w:val="vi-VN"/>
        </w:rPr>
        <w:t>khối lượng toàn bộ theo thiết kế trên 7.500</w:t>
      </w:r>
      <w:r w:rsidRPr="00711364">
        <w:rPr>
          <w:sz w:val="28"/>
          <w:szCs w:val="28"/>
          <w:lang w:val="vi-VN"/>
        </w:rPr>
        <w:t xml:space="preserve"> kg;</w:t>
      </w:r>
      <w:r w:rsidRPr="008628ED">
        <w:rPr>
          <w:sz w:val="28"/>
          <w:szCs w:val="28"/>
          <w:lang w:val="vi-VN"/>
        </w:rPr>
        <w:t xml:space="preserve"> các loại xe ô tô tải quy định cho giấy phép lái xe hạng C có gắn kèm rơ moóc với khối lượng toàn bộ thiết kế của rơ moóc đến 750 kg;</w:t>
      </w:r>
      <w:r w:rsidRPr="00711364">
        <w:rPr>
          <w:sz w:val="28"/>
          <w:szCs w:val="28"/>
          <w:lang w:val="vi-VN"/>
        </w:rPr>
        <w:t xml:space="preserve"> các loại xe quy định cho giấy phép lái xe các hạng</w:t>
      </w:r>
      <w:r w:rsidRPr="008628ED">
        <w:rPr>
          <w:sz w:val="28"/>
          <w:szCs w:val="28"/>
          <w:lang w:val="vi-VN"/>
        </w:rPr>
        <w:t xml:space="preserve"> B, C1;</w:t>
      </w:r>
    </w:p>
    <w:p w14:paraId="27814080" w14:textId="3476B8FF"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g) </w:t>
      </w:r>
      <w:r w:rsidRPr="00711364">
        <w:rPr>
          <w:sz w:val="28"/>
          <w:szCs w:val="28"/>
          <w:lang w:val="vi-VN"/>
        </w:rPr>
        <w:t>Hạng D</w:t>
      </w:r>
      <w:r w:rsidRPr="008628ED">
        <w:rPr>
          <w:sz w:val="28"/>
          <w:szCs w:val="28"/>
          <w:lang w:val="vi-VN"/>
        </w:rPr>
        <w:t>1</w:t>
      </w:r>
      <w:r w:rsidRPr="00711364">
        <w:rPr>
          <w:sz w:val="28"/>
          <w:szCs w:val="28"/>
          <w:lang w:val="vi-VN"/>
        </w:rPr>
        <w:t xml:space="preserve"> cấp cho người</w:t>
      </w:r>
      <w:r w:rsidRPr="008628ED">
        <w:rPr>
          <w:sz w:val="28"/>
          <w:szCs w:val="28"/>
          <w:lang w:val="vi-VN"/>
        </w:rPr>
        <w:t xml:space="preserve"> </w:t>
      </w:r>
      <w:r w:rsidRPr="00711364">
        <w:rPr>
          <w:sz w:val="28"/>
          <w:szCs w:val="28"/>
          <w:lang w:val="vi-VN"/>
        </w:rPr>
        <w:t>lái xe</w:t>
      </w:r>
      <w:r w:rsidRPr="008628ED">
        <w:rPr>
          <w:sz w:val="28"/>
          <w:szCs w:val="28"/>
          <w:lang w:val="vi-VN"/>
        </w:rPr>
        <w:t xml:space="preserve"> điều khiển</w:t>
      </w:r>
      <w:r w:rsidRPr="00711364">
        <w:rPr>
          <w:sz w:val="28"/>
          <w:szCs w:val="28"/>
          <w:lang w:val="vi-VN"/>
        </w:rPr>
        <w:t xml:space="preserve"> ô tô chở người từ 10</w:t>
      </w:r>
      <w:r w:rsidRPr="008628ED">
        <w:rPr>
          <w:sz w:val="28"/>
          <w:szCs w:val="28"/>
          <w:lang w:val="vi-VN"/>
        </w:rPr>
        <w:t xml:space="preserve"> chỗ</w:t>
      </w:r>
      <w:r w:rsidRPr="00711364">
        <w:rPr>
          <w:sz w:val="28"/>
          <w:szCs w:val="28"/>
          <w:lang w:val="vi-VN"/>
        </w:rPr>
        <w:t xml:space="preserve"> đến </w:t>
      </w:r>
      <w:r w:rsidRPr="008628ED">
        <w:rPr>
          <w:sz w:val="28"/>
          <w:szCs w:val="28"/>
          <w:lang w:val="vi-VN"/>
        </w:rPr>
        <w:t>16</w:t>
      </w:r>
      <w:r w:rsidRPr="00711364">
        <w:rPr>
          <w:sz w:val="28"/>
          <w:szCs w:val="28"/>
          <w:lang w:val="vi-VN"/>
        </w:rPr>
        <w:t xml:space="preserve"> chỗ</w:t>
      </w:r>
      <w:r w:rsidRPr="001F1978">
        <w:rPr>
          <w:color w:val="000000" w:themeColor="text1"/>
          <w:sz w:val="28"/>
          <w:szCs w:val="28"/>
          <w:lang w:val="vi-VN"/>
        </w:rPr>
        <w:t xml:space="preserve"> </w:t>
      </w:r>
      <w:r w:rsidRPr="008628ED">
        <w:rPr>
          <w:color w:val="000000" w:themeColor="text1"/>
          <w:sz w:val="28"/>
          <w:szCs w:val="28"/>
          <w:lang w:val="vi-VN"/>
        </w:rPr>
        <w:t>(</w:t>
      </w:r>
      <w:r w:rsidRPr="001F1978">
        <w:rPr>
          <w:color w:val="000000" w:themeColor="text1"/>
          <w:sz w:val="28"/>
          <w:szCs w:val="28"/>
          <w:lang w:val="vi-VN"/>
        </w:rPr>
        <w:t xml:space="preserve">kể cả chỗ </w:t>
      </w:r>
      <w:r w:rsidRPr="008628ED">
        <w:rPr>
          <w:color w:val="000000" w:themeColor="text1"/>
          <w:sz w:val="28"/>
          <w:szCs w:val="28"/>
          <w:lang w:val="vi-VN"/>
        </w:rPr>
        <w:t xml:space="preserve">của </w:t>
      </w:r>
      <w:r w:rsidRPr="001F1978">
        <w:rPr>
          <w:color w:val="000000" w:themeColor="text1"/>
          <w:sz w:val="28"/>
          <w:szCs w:val="28"/>
          <w:lang w:val="vi-VN"/>
        </w:rPr>
        <w:t>người lái xe</w:t>
      </w:r>
      <w:r w:rsidRPr="008628ED">
        <w:rPr>
          <w:color w:val="000000" w:themeColor="text1"/>
          <w:sz w:val="28"/>
          <w:szCs w:val="28"/>
          <w:lang w:val="vi-VN"/>
        </w:rPr>
        <w:t>)</w:t>
      </w:r>
      <w:r w:rsidR="00200B2E" w:rsidRPr="008628ED">
        <w:rPr>
          <w:color w:val="000000" w:themeColor="text1"/>
          <w:sz w:val="28"/>
          <w:szCs w:val="28"/>
          <w:lang w:val="vi-VN"/>
        </w:rPr>
        <w:t>.</w:t>
      </w:r>
      <w:r w:rsidRPr="008628ED">
        <w:rPr>
          <w:color w:val="000000" w:themeColor="text1"/>
          <w:sz w:val="28"/>
          <w:szCs w:val="28"/>
          <w:lang w:val="vi-VN"/>
        </w:rPr>
        <w:t xml:space="preserve"> </w:t>
      </w:r>
      <w:r w:rsidRPr="008628ED">
        <w:rPr>
          <w:sz w:val="28"/>
          <w:szCs w:val="28"/>
          <w:lang w:val="vi-VN"/>
        </w:rPr>
        <w:t xml:space="preserve">các loại xe ô tô chở người quy định cho giấy phép lái xe hạng D1 có gắn kèm rơ moóc với khối lượng toàn bộ thiết kế của rơ moóc đến 750 kg; </w:t>
      </w:r>
      <w:r w:rsidRPr="00711364">
        <w:rPr>
          <w:sz w:val="28"/>
          <w:szCs w:val="28"/>
          <w:lang w:val="vi-VN"/>
        </w:rPr>
        <w:t>các loại xe quy định cho giấy phép lái xe các hạng B</w:t>
      </w:r>
      <w:r w:rsidRPr="008628ED">
        <w:rPr>
          <w:sz w:val="28"/>
          <w:szCs w:val="28"/>
          <w:lang w:val="vi-VN"/>
        </w:rPr>
        <w:t>, C1, C</w:t>
      </w:r>
      <w:r w:rsidRPr="00711364">
        <w:rPr>
          <w:sz w:val="28"/>
          <w:szCs w:val="28"/>
          <w:lang w:val="vi-VN"/>
        </w:rPr>
        <w:t>;</w:t>
      </w:r>
    </w:p>
    <w:p w14:paraId="24942A5F" w14:textId="61CEBF6C" w:rsidR="001F1978" w:rsidRPr="00711364"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h) Hạng </w:t>
      </w:r>
      <w:r w:rsidRPr="00711364">
        <w:rPr>
          <w:sz w:val="28"/>
          <w:szCs w:val="28"/>
          <w:lang w:val="vi-VN"/>
        </w:rPr>
        <w:t>D2 cấp cho người</w:t>
      </w:r>
      <w:r w:rsidRPr="008628ED">
        <w:rPr>
          <w:sz w:val="28"/>
          <w:szCs w:val="28"/>
          <w:lang w:val="vi-VN"/>
        </w:rPr>
        <w:t xml:space="preserve"> </w:t>
      </w:r>
      <w:r w:rsidRPr="00711364">
        <w:rPr>
          <w:sz w:val="28"/>
          <w:szCs w:val="28"/>
          <w:lang w:val="vi-VN"/>
        </w:rPr>
        <w:t>lái xe</w:t>
      </w:r>
      <w:r w:rsidRPr="008628ED">
        <w:rPr>
          <w:sz w:val="28"/>
          <w:szCs w:val="28"/>
          <w:lang w:val="vi-VN"/>
        </w:rPr>
        <w:t xml:space="preserve"> điều khiển</w:t>
      </w:r>
      <w:r w:rsidRPr="00711364">
        <w:rPr>
          <w:sz w:val="28"/>
          <w:szCs w:val="28"/>
          <w:lang w:val="vi-VN"/>
        </w:rPr>
        <w:t xml:space="preserve"> ô tô chở người </w:t>
      </w:r>
      <w:r w:rsidRPr="008628ED">
        <w:rPr>
          <w:sz w:val="28"/>
          <w:szCs w:val="28"/>
          <w:lang w:val="vi-VN"/>
        </w:rPr>
        <w:t xml:space="preserve">(kể cả ô tô buýt) </w:t>
      </w:r>
      <w:r w:rsidRPr="00711364">
        <w:rPr>
          <w:sz w:val="28"/>
          <w:szCs w:val="28"/>
          <w:lang w:val="vi-VN"/>
        </w:rPr>
        <w:t xml:space="preserve">trên </w:t>
      </w:r>
      <w:r w:rsidRPr="008628ED">
        <w:rPr>
          <w:sz w:val="28"/>
          <w:szCs w:val="28"/>
          <w:lang w:val="vi-VN"/>
        </w:rPr>
        <w:t>16</w:t>
      </w:r>
      <w:r w:rsidRPr="00711364">
        <w:rPr>
          <w:sz w:val="28"/>
          <w:szCs w:val="28"/>
          <w:lang w:val="vi-VN"/>
        </w:rPr>
        <w:t xml:space="preserve"> chỗ đến 30 chỗ</w:t>
      </w:r>
      <w:r w:rsidR="00200B2E" w:rsidRPr="008628ED">
        <w:rPr>
          <w:sz w:val="28"/>
          <w:szCs w:val="28"/>
          <w:lang w:val="vi-VN"/>
        </w:rPr>
        <w:t xml:space="preserve"> </w:t>
      </w:r>
      <w:r w:rsidRPr="008628ED">
        <w:rPr>
          <w:sz w:val="28"/>
          <w:szCs w:val="28"/>
          <w:lang w:val="vi-VN"/>
        </w:rPr>
        <w:t>(</w:t>
      </w:r>
      <w:r w:rsidRPr="00711364">
        <w:rPr>
          <w:sz w:val="28"/>
          <w:szCs w:val="28"/>
          <w:lang w:val="vi-VN"/>
        </w:rPr>
        <w:t xml:space="preserve">kể cả chỗ </w:t>
      </w:r>
      <w:r w:rsidRPr="008628ED">
        <w:rPr>
          <w:sz w:val="28"/>
          <w:szCs w:val="28"/>
          <w:lang w:val="vi-VN"/>
        </w:rPr>
        <w:t xml:space="preserve">của </w:t>
      </w:r>
      <w:r w:rsidRPr="00711364">
        <w:rPr>
          <w:sz w:val="28"/>
          <w:szCs w:val="28"/>
          <w:lang w:val="vi-VN"/>
        </w:rPr>
        <w:t>người lái xe</w:t>
      </w:r>
      <w:r w:rsidRPr="008628ED">
        <w:rPr>
          <w:sz w:val="28"/>
          <w:szCs w:val="28"/>
          <w:lang w:val="vi-VN"/>
        </w:rPr>
        <w:t xml:space="preserve">), các loại xe ô tô chở người quy định cho giấy phép lái xe hạng D2 có gắn kèm rơ moóc với khối lượng toàn bộ thiết kế của rơ moóc đến 750 kg; </w:t>
      </w:r>
      <w:r w:rsidRPr="00711364">
        <w:rPr>
          <w:sz w:val="28"/>
          <w:szCs w:val="28"/>
          <w:lang w:val="vi-VN"/>
        </w:rPr>
        <w:t>các loại xe quy định cho giấy phép lái xe các hạng B</w:t>
      </w:r>
      <w:r w:rsidRPr="008628ED">
        <w:rPr>
          <w:sz w:val="28"/>
          <w:szCs w:val="28"/>
          <w:lang w:val="vi-VN"/>
        </w:rPr>
        <w:t>, C1, C, D1</w:t>
      </w:r>
      <w:r w:rsidRPr="00711364">
        <w:rPr>
          <w:sz w:val="28"/>
          <w:szCs w:val="28"/>
          <w:lang w:val="vi-VN"/>
        </w:rPr>
        <w:t>;</w:t>
      </w:r>
    </w:p>
    <w:p w14:paraId="632A3701" w14:textId="49A3DD50"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i) </w:t>
      </w:r>
      <w:r w:rsidRPr="00711364">
        <w:rPr>
          <w:sz w:val="28"/>
          <w:szCs w:val="28"/>
          <w:lang w:val="vi-VN"/>
        </w:rPr>
        <w:t xml:space="preserve">Hạng </w:t>
      </w:r>
      <w:r w:rsidRPr="008628ED">
        <w:rPr>
          <w:sz w:val="28"/>
          <w:szCs w:val="28"/>
          <w:lang w:val="vi-VN"/>
        </w:rPr>
        <w:t>D</w:t>
      </w:r>
      <w:r w:rsidRPr="00711364">
        <w:rPr>
          <w:sz w:val="28"/>
          <w:szCs w:val="28"/>
          <w:lang w:val="vi-VN"/>
        </w:rPr>
        <w:t xml:space="preserve"> cấp cho người lái xe</w:t>
      </w:r>
      <w:r w:rsidRPr="008628ED">
        <w:rPr>
          <w:sz w:val="28"/>
          <w:szCs w:val="28"/>
          <w:lang w:val="vi-VN"/>
        </w:rPr>
        <w:t xml:space="preserve"> điều khiển</w:t>
      </w:r>
      <w:r w:rsidRPr="00711364">
        <w:rPr>
          <w:sz w:val="28"/>
          <w:szCs w:val="28"/>
          <w:lang w:val="vi-VN"/>
        </w:rPr>
        <w:t xml:space="preserve"> ô tô chở người </w:t>
      </w:r>
      <w:r w:rsidRPr="008628ED">
        <w:rPr>
          <w:sz w:val="28"/>
          <w:szCs w:val="28"/>
          <w:lang w:val="vi-VN"/>
        </w:rPr>
        <w:t xml:space="preserve">(kể cả ô tô buýt) </w:t>
      </w:r>
      <w:r w:rsidRPr="00711364">
        <w:rPr>
          <w:sz w:val="28"/>
          <w:szCs w:val="28"/>
          <w:lang w:val="vi-VN"/>
        </w:rPr>
        <w:t xml:space="preserve">trên </w:t>
      </w:r>
      <w:r w:rsidRPr="008628ED">
        <w:rPr>
          <w:sz w:val="28"/>
          <w:szCs w:val="28"/>
          <w:lang w:val="vi-VN"/>
        </w:rPr>
        <w:t>30</w:t>
      </w:r>
      <w:r w:rsidRPr="00711364">
        <w:rPr>
          <w:sz w:val="28"/>
          <w:szCs w:val="28"/>
          <w:lang w:val="vi-VN"/>
        </w:rPr>
        <w:t xml:space="preserve"> chỗ</w:t>
      </w:r>
      <w:ins w:id="3" w:author="WINDOWS" w:date="2024-03-07T09:33:00Z">
        <w:r w:rsidRPr="00711364">
          <w:rPr>
            <w:sz w:val="28"/>
            <w:szCs w:val="28"/>
            <w:lang w:val="vi-VN"/>
          </w:rPr>
          <w:t xml:space="preserve"> </w:t>
        </w:r>
      </w:ins>
      <w:r w:rsidRPr="008628ED">
        <w:rPr>
          <w:sz w:val="28"/>
          <w:szCs w:val="28"/>
          <w:lang w:val="vi-VN"/>
        </w:rPr>
        <w:t>(</w:t>
      </w:r>
      <w:r w:rsidRPr="00711364">
        <w:rPr>
          <w:sz w:val="28"/>
          <w:szCs w:val="28"/>
          <w:lang w:val="vi-VN"/>
        </w:rPr>
        <w:t xml:space="preserve">kể cả chỗ </w:t>
      </w:r>
      <w:r w:rsidRPr="008628ED">
        <w:rPr>
          <w:sz w:val="28"/>
          <w:szCs w:val="28"/>
          <w:lang w:val="vi-VN"/>
        </w:rPr>
        <w:t xml:space="preserve">của </w:t>
      </w:r>
      <w:r w:rsidRPr="00711364">
        <w:rPr>
          <w:sz w:val="28"/>
          <w:szCs w:val="28"/>
          <w:lang w:val="vi-VN"/>
        </w:rPr>
        <w:t>người lái xe</w:t>
      </w:r>
      <w:r w:rsidRPr="008628ED">
        <w:rPr>
          <w:sz w:val="28"/>
          <w:szCs w:val="28"/>
          <w:lang w:val="vi-VN"/>
        </w:rPr>
        <w:t xml:space="preserve">); xe ô tô chở người giường nằm; các loại xe ô tô chở người quy định cho giấy phép lái xe hạng D có gắn kèm rơ moóc với khối lượng toàn bộ thiết kế của rơ moóc đến 750 kg; </w:t>
      </w:r>
      <w:r w:rsidRPr="00711364">
        <w:rPr>
          <w:sz w:val="28"/>
          <w:szCs w:val="28"/>
          <w:lang w:val="vi-VN"/>
        </w:rPr>
        <w:t>các loại xe quy định cho giấy phép lái xe các hạng</w:t>
      </w:r>
      <w:r w:rsidRPr="008628ED">
        <w:rPr>
          <w:sz w:val="28"/>
          <w:szCs w:val="28"/>
          <w:lang w:val="vi-VN"/>
        </w:rPr>
        <w:t xml:space="preserve"> </w:t>
      </w:r>
      <w:r w:rsidRPr="00711364">
        <w:rPr>
          <w:sz w:val="28"/>
          <w:szCs w:val="28"/>
          <w:lang w:val="vi-VN"/>
        </w:rPr>
        <w:t>B,</w:t>
      </w:r>
      <w:r w:rsidRPr="008628ED">
        <w:rPr>
          <w:sz w:val="28"/>
          <w:szCs w:val="28"/>
          <w:lang w:val="vi-VN"/>
        </w:rPr>
        <w:t xml:space="preserve"> C1, C, D1, D2;</w:t>
      </w:r>
    </w:p>
    <w:p w14:paraId="658D1FEA"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k) H</w:t>
      </w:r>
      <w:r w:rsidRPr="00711364">
        <w:rPr>
          <w:sz w:val="28"/>
          <w:szCs w:val="28"/>
          <w:lang w:val="vi-VN"/>
        </w:rPr>
        <w:t>ạng B</w:t>
      </w:r>
      <w:r w:rsidRPr="008628ED">
        <w:rPr>
          <w:sz w:val="28"/>
          <w:szCs w:val="28"/>
          <w:lang w:val="vi-VN"/>
        </w:rPr>
        <w:t>E</w:t>
      </w:r>
      <w:r w:rsidRPr="00711364">
        <w:rPr>
          <w:sz w:val="28"/>
          <w:szCs w:val="28"/>
          <w:lang w:val="vi-VN"/>
        </w:rPr>
        <w:t xml:space="preserve"> cấp cho người lái xe </w:t>
      </w:r>
      <w:r w:rsidRPr="008628ED">
        <w:rPr>
          <w:sz w:val="28"/>
          <w:szCs w:val="28"/>
          <w:lang w:val="vi-VN"/>
        </w:rPr>
        <w:t xml:space="preserve">điều khiển các loại xe ô tô quy định cho giấy phép lái xe hạng B khi </w:t>
      </w:r>
      <w:r w:rsidRPr="00711364">
        <w:rPr>
          <w:sz w:val="28"/>
          <w:szCs w:val="28"/>
          <w:lang w:val="vi-VN"/>
        </w:rPr>
        <w:t>kéo rơ moóc</w:t>
      </w:r>
      <w:r w:rsidRPr="008628ED">
        <w:rPr>
          <w:sz w:val="28"/>
          <w:szCs w:val="28"/>
          <w:lang w:val="vi-VN"/>
        </w:rPr>
        <w:t xml:space="preserve"> với khối lượng toàn bộ thiết kế của rơ moóc trên 750 kg;</w:t>
      </w:r>
    </w:p>
    <w:p w14:paraId="720E4C31" w14:textId="77777777" w:rsidR="001F1978" w:rsidRPr="008628ED" w:rsidRDefault="001F1978" w:rsidP="001F1978">
      <w:pPr>
        <w:shd w:val="clear" w:color="auto" w:fill="FFFFFF"/>
        <w:spacing w:line="264" w:lineRule="auto"/>
        <w:ind w:firstLine="709"/>
        <w:jc w:val="both"/>
        <w:rPr>
          <w:szCs w:val="28"/>
          <w:lang w:val="vi-VN"/>
        </w:rPr>
      </w:pPr>
      <w:r w:rsidRPr="00711364">
        <w:rPr>
          <w:szCs w:val="28"/>
          <w:lang w:val="pt-BR"/>
        </w:rPr>
        <w:lastRenderedPageBreak/>
        <w:t>l</w:t>
      </w:r>
      <w:r w:rsidRPr="008628ED">
        <w:rPr>
          <w:szCs w:val="28"/>
          <w:lang w:val="vi-VN"/>
        </w:rPr>
        <w:t>) Hạng C1E cấp cho người lái xe để lái các loại xe ô tô quy định cho giấy phép lái xe hạng C1 khi kéo rơ moóc với khối lượng toàn bộ thiết kế của rơ moóc trên 750 kg;</w:t>
      </w:r>
    </w:p>
    <w:p w14:paraId="298DDB21"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m) Hạng CE</w:t>
      </w:r>
      <w:r w:rsidRPr="00711364">
        <w:rPr>
          <w:sz w:val="28"/>
          <w:szCs w:val="28"/>
          <w:lang w:val="vi-VN"/>
        </w:rPr>
        <w:t xml:space="preserve"> cấp cho người</w:t>
      </w:r>
      <w:r w:rsidRPr="008628ED">
        <w:rPr>
          <w:sz w:val="28"/>
          <w:szCs w:val="28"/>
          <w:lang w:val="vi-VN"/>
        </w:rPr>
        <w:t xml:space="preserve"> </w:t>
      </w:r>
      <w:r w:rsidRPr="00711364">
        <w:rPr>
          <w:sz w:val="28"/>
          <w:szCs w:val="28"/>
          <w:lang w:val="vi-VN"/>
        </w:rPr>
        <w:t>lái xe</w:t>
      </w:r>
      <w:r w:rsidRPr="008628ED">
        <w:rPr>
          <w:sz w:val="28"/>
          <w:szCs w:val="28"/>
          <w:lang w:val="vi-VN"/>
        </w:rPr>
        <w:t xml:space="preserve"> điều khiển các loại xe ô tô quy định cho giấy phép lái xe hạng C khi </w:t>
      </w:r>
      <w:r w:rsidRPr="00711364">
        <w:rPr>
          <w:sz w:val="28"/>
          <w:szCs w:val="28"/>
          <w:lang w:val="vi-VN"/>
        </w:rPr>
        <w:t>kéo rơ moóc</w:t>
      </w:r>
      <w:r w:rsidRPr="008628ED">
        <w:rPr>
          <w:sz w:val="28"/>
          <w:szCs w:val="28"/>
          <w:lang w:val="vi-VN"/>
        </w:rPr>
        <w:t xml:space="preserve"> với khối lượng toàn bộ thiết kế của rơ moóc trên 750 kg; xe ô tô</w:t>
      </w:r>
      <w:r w:rsidRPr="00711364">
        <w:rPr>
          <w:sz w:val="28"/>
          <w:szCs w:val="28"/>
          <w:lang w:val="vi-VN"/>
        </w:rPr>
        <w:t xml:space="preserve"> đầu kéo kéo sơ mi rơ moóc</w:t>
      </w:r>
      <w:r w:rsidRPr="008628ED">
        <w:rPr>
          <w:sz w:val="28"/>
          <w:szCs w:val="28"/>
          <w:lang w:val="vi-VN"/>
        </w:rPr>
        <w:t>;</w:t>
      </w:r>
    </w:p>
    <w:p w14:paraId="421C470C"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n) H</w:t>
      </w:r>
      <w:r w:rsidRPr="00711364">
        <w:rPr>
          <w:sz w:val="28"/>
          <w:szCs w:val="28"/>
          <w:lang w:val="vi-VN"/>
        </w:rPr>
        <w:t>ạng D</w:t>
      </w:r>
      <w:r w:rsidRPr="008628ED">
        <w:rPr>
          <w:sz w:val="28"/>
          <w:szCs w:val="28"/>
          <w:lang w:val="vi-VN"/>
        </w:rPr>
        <w:t>1E</w:t>
      </w:r>
      <w:r w:rsidRPr="00711364">
        <w:rPr>
          <w:sz w:val="28"/>
          <w:szCs w:val="28"/>
          <w:lang w:val="vi-VN"/>
        </w:rPr>
        <w:t xml:space="preserve"> cấp cho người lái xe </w:t>
      </w:r>
      <w:r w:rsidRPr="008628ED">
        <w:rPr>
          <w:sz w:val="28"/>
          <w:szCs w:val="28"/>
          <w:lang w:val="vi-VN"/>
        </w:rPr>
        <w:t xml:space="preserve">điều khiển các loại xe ô tô quy định cho giấy phép lái xe hạng D1 khi </w:t>
      </w:r>
      <w:r w:rsidRPr="00711364">
        <w:rPr>
          <w:sz w:val="28"/>
          <w:szCs w:val="28"/>
          <w:lang w:val="vi-VN"/>
        </w:rPr>
        <w:t>kéo rơ moóc</w:t>
      </w:r>
      <w:r w:rsidRPr="008628ED">
        <w:rPr>
          <w:sz w:val="28"/>
          <w:szCs w:val="28"/>
          <w:lang w:val="vi-VN"/>
        </w:rPr>
        <w:t xml:space="preserve"> với khối lượng toàn bộ thiết kế của rơ moóc trên 750 kg;</w:t>
      </w:r>
    </w:p>
    <w:p w14:paraId="51DE6AD4"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o) H</w:t>
      </w:r>
      <w:r w:rsidRPr="00711364">
        <w:rPr>
          <w:sz w:val="28"/>
          <w:szCs w:val="28"/>
          <w:lang w:val="vi-VN"/>
        </w:rPr>
        <w:t>ạng D</w:t>
      </w:r>
      <w:r w:rsidRPr="008628ED">
        <w:rPr>
          <w:sz w:val="28"/>
          <w:szCs w:val="28"/>
          <w:lang w:val="vi-VN"/>
        </w:rPr>
        <w:t>2E</w:t>
      </w:r>
      <w:r w:rsidRPr="00711364">
        <w:rPr>
          <w:sz w:val="28"/>
          <w:szCs w:val="28"/>
          <w:lang w:val="vi-VN"/>
        </w:rPr>
        <w:t xml:space="preserve"> cấp cho người lái xe </w:t>
      </w:r>
      <w:r w:rsidRPr="008628ED">
        <w:rPr>
          <w:sz w:val="28"/>
          <w:szCs w:val="28"/>
          <w:lang w:val="vi-VN"/>
        </w:rPr>
        <w:t xml:space="preserve">điều khiển các loại xe ô tô quy định cho giấy phép lái xe hạng D2 khi </w:t>
      </w:r>
      <w:r w:rsidRPr="00711364">
        <w:rPr>
          <w:sz w:val="28"/>
          <w:szCs w:val="28"/>
          <w:lang w:val="vi-VN"/>
        </w:rPr>
        <w:t>kéo rơ moóc</w:t>
      </w:r>
      <w:r w:rsidRPr="008628ED">
        <w:rPr>
          <w:sz w:val="28"/>
          <w:szCs w:val="28"/>
          <w:lang w:val="vi-VN"/>
        </w:rPr>
        <w:t xml:space="preserve"> với khối lượng toàn bộ thiết kế của rơ moóc trên 750 kg;</w:t>
      </w:r>
    </w:p>
    <w:p w14:paraId="5CB52E31" w14:textId="77777777" w:rsidR="001F1978" w:rsidRPr="008628ED" w:rsidRDefault="001F1978" w:rsidP="001F1978">
      <w:pPr>
        <w:pStyle w:val="normal-p"/>
        <w:spacing w:before="120" w:after="120" w:line="264" w:lineRule="auto"/>
        <w:ind w:right="57" w:firstLine="709"/>
        <w:contextualSpacing/>
        <w:jc w:val="both"/>
        <w:rPr>
          <w:sz w:val="28"/>
          <w:szCs w:val="28"/>
          <w:lang w:val="vi-VN"/>
        </w:rPr>
      </w:pPr>
      <w:r w:rsidRPr="008628ED">
        <w:rPr>
          <w:sz w:val="28"/>
          <w:szCs w:val="28"/>
          <w:lang w:val="vi-VN"/>
        </w:rPr>
        <w:t>p) Hạng</w:t>
      </w:r>
      <w:r w:rsidRPr="00711364">
        <w:rPr>
          <w:sz w:val="28"/>
          <w:szCs w:val="28"/>
          <w:lang w:val="vi-VN"/>
        </w:rPr>
        <w:t xml:space="preserve"> D</w:t>
      </w:r>
      <w:r w:rsidRPr="008628ED">
        <w:rPr>
          <w:sz w:val="28"/>
          <w:szCs w:val="28"/>
          <w:lang w:val="vi-VN"/>
        </w:rPr>
        <w:t>E</w:t>
      </w:r>
      <w:r w:rsidRPr="00711364">
        <w:rPr>
          <w:sz w:val="28"/>
          <w:szCs w:val="28"/>
          <w:lang w:val="vi-VN"/>
        </w:rPr>
        <w:t xml:space="preserve"> cấp cho người</w:t>
      </w:r>
      <w:r w:rsidRPr="008628ED">
        <w:rPr>
          <w:sz w:val="28"/>
          <w:szCs w:val="28"/>
          <w:lang w:val="vi-VN"/>
        </w:rPr>
        <w:t xml:space="preserve"> hành nghề</w:t>
      </w:r>
      <w:r w:rsidRPr="00711364">
        <w:rPr>
          <w:sz w:val="28"/>
          <w:szCs w:val="28"/>
          <w:lang w:val="vi-VN"/>
        </w:rPr>
        <w:t xml:space="preserve"> lái xe</w:t>
      </w:r>
      <w:r w:rsidRPr="008628ED">
        <w:rPr>
          <w:sz w:val="28"/>
          <w:szCs w:val="28"/>
          <w:lang w:val="vi-VN"/>
        </w:rPr>
        <w:t xml:space="preserve"> điều khiển các loại xe ô tô quy định cho giấy phép lái xe hạng D khi </w:t>
      </w:r>
      <w:r w:rsidRPr="00711364">
        <w:rPr>
          <w:sz w:val="28"/>
          <w:szCs w:val="28"/>
          <w:lang w:val="vi-VN"/>
        </w:rPr>
        <w:t>kéo rơ moóc</w:t>
      </w:r>
      <w:r w:rsidRPr="008628ED">
        <w:rPr>
          <w:sz w:val="28"/>
          <w:szCs w:val="28"/>
          <w:lang w:val="vi-VN"/>
        </w:rPr>
        <w:t xml:space="preserve"> với khối lượng toàn bộ thiết kế của rơ moóc trên 750 kg;</w:t>
      </w:r>
      <w:r w:rsidRPr="00711364">
        <w:rPr>
          <w:sz w:val="28"/>
          <w:szCs w:val="28"/>
          <w:lang w:val="vi-VN"/>
        </w:rPr>
        <w:t xml:space="preserve"> xe ô tô chở khách nối toa</w:t>
      </w:r>
      <w:r w:rsidRPr="008628ED">
        <w:rPr>
          <w:sz w:val="28"/>
          <w:szCs w:val="28"/>
          <w:lang w:val="vi-VN"/>
        </w:rPr>
        <w:t>.</w:t>
      </w:r>
    </w:p>
    <w:p w14:paraId="2DB9EC36" w14:textId="77777777" w:rsidR="001F1978" w:rsidRPr="00711364" w:rsidRDefault="001F1978" w:rsidP="001F1978">
      <w:pPr>
        <w:pStyle w:val="NormalWeb"/>
        <w:widowControl w:val="0"/>
        <w:spacing w:before="120" w:beforeAutospacing="0" w:after="120" w:afterAutospacing="0" w:line="264" w:lineRule="auto"/>
        <w:ind w:firstLine="709"/>
        <w:jc w:val="both"/>
        <w:rPr>
          <w:sz w:val="28"/>
          <w:szCs w:val="28"/>
          <w:lang w:val="pt-BR"/>
        </w:rPr>
      </w:pPr>
      <w:r w:rsidRPr="00711364">
        <w:rPr>
          <w:sz w:val="28"/>
          <w:szCs w:val="28"/>
          <w:lang w:val="pt-BR"/>
        </w:rPr>
        <w:t>2. Người khuyết tật điều khiển xe mô tô ba bánh dùng cho người khuyết tật được cấp giấy phép lái xe hạng A1.</w:t>
      </w:r>
    </w:p>
    <w:p w14:paraId="50A7A85C" w14:textId="7A0F9347" w:rsidR="001F1978" w:rsidRPr="00711364" w:rsidRDefault="001F1978" w:rsidP="001F1978">
      <w:pPr>
        <w:pStyle w:val="NormalWeb"/>
        <w:widowControl w:val="0"/>
        <w:spacing w:before="120" w:beforeAutospacing="0" w:after="120" w:afterAutospacing="0" w:line="264" w:lineRule="auto"/>
        <w:ind w:firstLine="709"/>
        <w:jc w:val="both"/>
        <w:rPr>
          <w:sz w:val="28"/>
          <w:szCs w:val="28"/>
          <w:lang w:val="pt-BR"/>
        </w:rPr>
      </w:pPr>
      <w:r w:rsidRPr="00711364">
        <w:rPr>
          <w:sz w:val="28"/>
          <w:szCs w:val="28"/>
          <w:lang w:val="pt-BR"/>
        </w:rPr>
        <w:t>Người khuyết tật điều khiển xe ô tô có cơ cấu điều khiển phù hợp với tình trạng khuyết tật được cấp giấy phép lái xe hạng B với điều kiện hạn chế điều khiển xe ô tô dưới 10 chỗ ngồi số tự động</w:t>
      </w:r>
      <w:r w:rsidR="00200B2E">
        <w:rPr>
          <w:sz w:val="28"/>
          <w:szCs w:val="28"/>
          <w:lang w:val="pt-BR"/>
        </w:rPr>
        <w:t xml:space="preserve"> </w:t>
      </w:r>
      <w:r w:rsidRPr="008628ED">
        <w:rPr>
          <w:sz w:val="28"/>
          <w:szCs w:val="28"/>
          <w:lang w:val="pt-BR"/>
        </w:rPr>
        <w:t>(</w:t>
      </w:r>
      <w:r w:rsidRPr="00711364">
        <w:rPr>
          <w:sz w:val="28"/>
          <w:szCs w:val="28"/>
          <w:lang w:val="vi-VN"/>
        </w:rPr>
        <w:t xml:space="preserve">kể cả chỗ </w:t>
      </w:r>
      <w:r w:rsidRPr="008628ED">
        <w:rPr>
          <w:sz w:val="28"/>
          <w:szCs w:val="28"/>
          <w:lang w:val="pt-BR"/>
        </w:rPr>
        <w:t xml:space="preserve">của </w:t>
      </w:r>
      <w:r w:rsidRPr="00711364">
        <w:rPr>
          <w:sz w:val="28"/>
          <w:szCs w:val="28"/>
          <w:lang w:val="vi-VN"/>
        </w:rPr>
        <w:t>người lái xe</w:t>
      </w:r>
      <w:r w:rsidRPr="008628ED">
        <w:rPr>
          <w:sz w:val="28"/>
          <w:szCs w:val="28"/>
          <w:lang w:val="pt-BR"/>
        </w:rPr>
        <w:t>)</w:t>
      </w:r>
      <w:r w:rsidRPr="00711364">
        <w:rPr>
          <w:sz w:val="28"/>
          <w:szCs w:val="28"/>
          <w:lang w:val="pt-BR"/>
        </w:rPr>
        <w:t>.</w:t>
      </w:r>
    </w:p>
    <w:p w14:paraId="4AF2BBF8" w14:textId="77777777" w:rsidR="001F1978" w:rsidRPr="00711364" w:rsidRDefault="001F1978" w:rsidP="001F1978">
      <w:pPr>
        <w:pStyle w:val="NormalWeb"/>
        <w:widowControl w:val="0"/>
        <w:spacing w:before="120" w:beforeAutospacing="0" w:after="120" w:afterAutospacing="0" w:line="264" w:lineRule="auto"/>
        <w:ind w:firstLine="709"/>
        <w:jc w:val="both"/>
        <w:rPr>
          <w:sz w:val="28"/>
          <w:szCs w:val="28"/>
          <w:lang w:val="pt-BR"/>
        </w:rPr>
      </w:pPr>
      <w:r w:rsidRPr="00711364">
        <w:rPr>
          <w:sz w:val="28"/>
          <w:szCs w:val="28"/>
          <w:lang w:val="pt-BR"/>
        </w:rPr>
        <w:t>3. Người điều khiển xe chở hàng bốn bánh có gắn động cơ, xe chở người bốn bánh có gắn động cơ phải có giấy phép lái xe ô tô; hạng giấy phép lái xe được tính theo quy định đối với xe ô tô tải và ô tô chở người.</w:t>
      </w:r>
    </w:p>
    <w:p w14:paraId="5D21FE2C"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4. Trường hợp xe được thiết kế, cải tạo số chỗ ít hơn xe cùng kiểu loại, kích thước giới hạn tương đương thì hạng giấy phép lái xe được tính theo xe cùng kiểu loại, kích thước giới hạn tương đương.</w:t>
      </w:r>
    </w:p>
    <w:p w14:paraId="7C20B918" w14:textId="77777777" w:rsidR="001F1978" w:rsidRPr="00711364" w:rsidRDefault="001F1978" w:rsidP="001F1978">
      <w:pPr>
        <w:pStyle w:val="NormalWeb"/>
        <w:widowControl w:val="0"/>
        <w:spacing w:before="120" w:beforeAutospacing="0" w:after="120" w:afterAutospacing="0" w:line="264" w:lineRule="auto"/>
        <w:ind w:firstLine="709"/>
        <w:jc w:val="both"/>
        <w:rPr>
          <w:sz w:val="28"/>
          <w:szCs w:val="28"/>
          <w:lang w:val="pt-BR"/>
        </w:rPr>
      </w:pPr>
      <w:r w:rsidRPr="00711364">
        <w:rPr>
          <w:sz w:val="28"/>
          <w:szCs w:val="28"/>
          <w:lang w:val="pt-BR"/>
        </w:rPr>
        <w:t>5. Thời hạn của giấy phép lái xe:</w:t>
      </w:r>
    </w:p>
    <w:p w14:paraId="0E69C921" w14:textId="77777777" w:rsidR="001F1978" w:rsidRPr="00711364" w:rsidRDefault="001F1978" w:rsidP="001F1978">
      <w:pPr>
        <w:pStyle w:val="normal-p"/>
        <w:spacing w:before="120" w:after="120" w:line="264" w:lineRule="auto"/>
        <w:ind w:right="57" w:firstLine="709"/>
        <w:contextualSpacing/>
        <w:jc w:val="both"/>
        <w:rPr>
          <w:sz w:val="28"/>
          <w:szCs w:val="28"/>
        </w:rPr>
      </w:pPr>
      <w:r w:rsidRPr="00711364">
        <w:rPr>
          <w:sz w:val="28"/>
          <w:szCs w:val="28"/>
        </w:rPr>
        <w:t xml:space="preserve">a) </w:t>
      </w:r>
      <w:proofErr w:type="spellStart"/>
      <w:r w:rsidRPr="00711364">
        <w:rPr>
          <w:sz w:val="28"/>
          <w:szCs w:val="28"/>
        </w:rPr>
        <w:t>Giấy</w:t>
      </w:r>
      <w:proofErr w:type="spellEnd"/>
      <w:r w:rsidRPr="00711364">
        <w:rPr>
          <w:sz w:val="28"/>
          <w:szCs w:val="28"/>
        </w:rPr>
        <w:t xml:space="preserve"> </w:t>
      </w:r>
      <w:proofErr w:type="spellStart"/>
      <w:r w:rsidRPr="00711364">
        <w:rPr>
          <w:sz w:val="28"/>
          <w:szCs w:val="28"/>
        </w:rPr>
        <w:t>phép</w:t>
      </w:r>
      <w:proofErr w:type="spellEnd"/>
      <w:r w:rsidRPr="00711364">
        <w:rPr>
          <w:sz w:val="28"/>
          <w:szCs w:val="28"/>
        </w:rPr>
        <w:t xml:space="preserve"> </w:t>
      </w:r>
      <w:proofErr w:type="spellStart"/>
      <w:r w:rsidRPr="00711364">
        <w:rPr>
          <w:sz w:val="28"/>
          <w:szCs w:val="28"/>
        </w:rPr>
        <w:t>lái</w:t>
      </w:r>
      <w:proofErr w:type="spellEnd"/>
      <w:r w:rsidRPr="00711364">
        <w:rPr>
          <w:sz w:val="28"/>
          <w:szCs w:val="28"/>
        </w:rPr>
        <w:t xml:space="preserve"> </w:t>
      </w:r>
      <w:proofErr w:type="spellStart"/>
      <w:r w:rsidRPr="00711364">
        <w:rPr>
          <w:sz w:val="28"/>
          <w:szCs w:val="28"/>
        </w:rPr>
        <w:t>xe</w:t>
      </w:r>
      <w:proofErr w:type="spellEnd"/>
      <w:r w:rsidRPr="00711364">
        <w:rPr>
          <w:sz w:val="28"/>
          <w:szCs w:val="28"/>
        </w:rPr>
        <w:t xml:space="preserve"> </w:t>
      </w:r>
      <w:proofErr w:type="spellStart"/>
      <w:r w:rsidRPr="00711364">
        <w:rPr>
          <w:sz w:val="28"/>
          <w:szCs w:val="28"/>
        </w:rPr>
        <w:t>các</w:t>
      </w:r>
      <w:proofErr w:type="spellEnd"/>
      <w:r w:rsidRPr="00711364">
        <w:rPr>
          <w:sz w:val="28"/>
          <w:szCs w:val="28"/>
        </w:rPr>
        <w:t xml:space="preserve"> </w:t>
      </w:r>
      <w:proofErr w:type="spellStart"/>
      <w:r w:rsidRPr="00711364">
        <w:rPr>
          <w:sz w:val="28"/>
          <w:szCs w:val="28"/>
        </w:rPr>
        <w:t>hạng</w:t>
      </w:r>
      <w:proofErr w:type="spellEnd"/>
      <w:r w:rsidRPr="00711364">
        <w:rPr>
          <w:sz w:val="28"/>
          <w:szCs w:val="28"/>
        </w:rPr>
        <w:t xml:space="preserve"> A1, A, B1 </w:t>
      </w:r>
      <w:proofErr w:type="spellStart"/>
      <w:r w:rsidRPr="00711364">
        <w:rPr>
          <w:sz w:val="28"/>
          <w:szCs w:val="28"/>
        </w:rPr>
        <w:t>không</w:t>
      </w:r>
      <w:proofErr w:type="spellEnd"/>
      <w:r w:rsidRPr="00711364">
        <w:rPr>
          <w:sz w:val="28"/>
          <w:szCs w:val="28"/>
        </w:rPr>
        <w:t xml:space="preserve"> </w:t>
      </w:r>
      <w:proofErr w:type="spellStart"/>
      <w:r w:rsidRPr="00711364">
        <w:rPr>
          <w:sz w:val="28"/>
          <w:szCs w:val="28"/>
        </w:rPr>
        <w:t>thời</w:t>
      </w:r>
      <w:proofErr w:type="spellEnd"/>
      <w:r w:rsidRPr="00711364">
        <w:rPr>
          <w:sz w:val="28"/>
          <w:szCs w:val="28"/>
        </w:rPr>
        <w:t xml:space="preserve"> </w:t>
      </w:r>
      <w:proofErr w:type="spellStart"/>
      <w:r w:rsidRPr="00711364">
        <w:rPr>
          <w:sz w:val="28"/>
          <w:szCs w:val="28"/>
        </w:rPr>
        <w:t>hạn</w:t>
      </w:r>
      <w:proofErr w:type="spellEnd"/>
      <w:r w:rsidRPr="00711364">
        <w:rPr>
          <w:sz w:val="28"/>
          <w:szCs w:val="28"/>
        </w:rPr>
        <w:t>;</w:t>
      </w:r>
    </w:p>
    <w:p w14:paraId="0B55B0C3" w14:textId="77777777" w:rsidR="001F1978" w:rsidRPr="00711364" w:rsidRDefault="001F1978" w:rsidP="001F1978">
      <w:pPr>
        <w:pStyle w:val="normal-p"/>
        <w:spacing w:before="120" w:after="120" w:line="264" w:lineRule="auto"/>
        <w:ind w:right="57" w:firstLine="709"/>
        <w:contextualSpacing/>
        <w:jc w:val="both"/>
        <w:rPr>
          <w:sz w:val="28"/>
          <w:szCs w:val="28"/>
        </w:rPr>
      </w:pPr>
      <w:r w:rsidRPr="00711364">
        <w:rPr>
          <w:sz w:val="28"/>
          <w:szCs w:val="28"/>
        </w:rPr>
        <w:t xml:space="preserve">b) </w:t>
      </w:r>
      <w:proofErr w:type="spellStart"/>
      <w:r w:rsidRPr="00711364">
        <w:rPr>
          <w:sz w:val="28"/>
          <w:szCs w:val="28"/>
        </w:rPr>
        <w:t>Giấy</w:t>
      </w:r>
      <w:proofErr w:type="spellEnd"/>
      <w:r w:rsidRPr="00711364">
        <w:rPr>
          <w:sz w:val="28"/>
          <w:szCs w:val="28"/>
        </w:rPr>
        <w:t xml:space="preserve"> </w:t>
      </w:r>
      <w:proofErr w:type="spellStart"/>
      <w:r w:rsidRPr="00711364">
        <w:rPr>
          <w:sz w:val="28"/>
          <w:szCs w:val="28"/>
        </w:rPr>
        <w:t>phép</w:t>
      </w:r>
      <w:proofErr w:type="spellEnd"/>
      <w:r w:rsidRPr="00711364">
        <w:rPr>
          <w:sz w:val="28"/>
          <w:szCs w:val="28"/>
        </w:rPr>
        <w:t xml:space="preserve"> </w:t>
      </w:r>
      <w:proofErr w:type="spellStart"/>
      <w:r w:rsidRPr="00711364">
        <w:rPr>
          <w:sz w:val="28"/>
          <w:szCs w:val="28"/>
        </w:rPr>
        <w:t>lái</w:t>
      </w:r>
      <w:proofErr w:type="spellEnd"/>
      <w:r w:rsidRPr="00711364">
        <w:rPr>
          <w:sz w:val="28"/>
          <w:szCs w:val="28"/>
        </w:rPr>
        <w:t xml:space="preserve"> </w:t>
      </w:r>
      <w:proofErr w:type="spellStart"/>
      <w:r w:rsidRPr="00711364">
        <w:rPr>
          <w:sz w:val="28"/>
          <w:szCs w:val="28"/>
        </w:rPr>
        <w:t>xe</w:t>
      </w:r>
      <w:proofErr w:type="spellEnd"/>
      <w:r w:rsidRPr="00711364">
        <w:rPr>
          <w:sz w:val="28"/>
          <w:szCs w:val="28"/>
        </w:rPr>
        <w:t xml:space="preserve"> </w:t>
      </w:r>
      <w:proofErr w:type="spellStart"/>
      <w:r w:rsidRPr="00711364">
        <w:rPr>
          <w:sz w:val="28"/>
          <w:szCs w:val="28"/>
        </w:rPr>
        <w:t>hạng</w:t>
      </w:r>
      <w:proofErr w:type="spellEnd"/>
      <w:r w:rsidRPr="00711364">
        <w:rPr>
          <w:sz w:val="28"/>
          <w:szCs w:val="28"/>
        </w:rPr>
        <w:t xml:space="preserve"> B </w:t>
      </w:r>
      <w:proofErr w:type="spellStart"/>
      <w:r w:rsidRPr="00711364">
        <w:rPr>
          <w:sz w:val="28"/>
          <w:szCs w:val="28"/>
        </w:rPr>
        <w:t>có</w:t>
      </w:r>
      <w:proofErr w:type="spellEnd"/>
      <w:r w:rsidRPr="00711364">
        <w:rPr>
          <w:sz w:val="28"/>
          <w:szCs w:val="28"/>
        </w:rPr>
        <w:t xml:space="preserve"> </w:t>
      </w:r>
      <w:proofErr w:type="spellStart"/>
      <w:r w:rsidRPr="00711364">
        <w:rPr>
          <w:sz w:val="28"/>
          <w:szCs w:val="28"/>
        </w:rPr>
        <w:t>thời</w:t>
      </w:r>
      <w:proofErr w:type="spellEnd"/>
      <w:r w:rsidRPr="00711364">
        <w:rPr>
          <w:sz w:val="28"/>
          <w:szCs w:val="28"/>
        </w:rPr>
        <w:t xml:space="preserve"> </w:t>
      </w:r>
      <w:proofErr w:type="spellStart"/>
      <w:r w:rsidRPr="00711364">
        <w:rPr>
          <w:sz w:val="28"/>
          <w:szCs w:val="28"/>
        </w:rPr>
        <w:t>hạn</w:t>
      </w:r>
      <w:proofErr w:type="spellEnd"/>
      <w:r w:rsidRPr="00711364">
        <w:rPr>
          <w:sz w:val="28"/>
          <w:szCs w:val="28"/>
        </w:rPr>
        <w:t xml:space="preserve"> 10 </w:t>
      </w:r>
      <w:proofErr w:type="spellStart"/>
      <w:r w:rsidRPr="00711364">
        <w:rPr>
          <w:sz w:val="28"/>
          <w:szCs w:val="28"/>
        </w:rPr>
        <w:t>năm</w:t>
      </w:r>
      <w:proofErr w:type="spellEnd"/>
      <w:r w:rsidRPr="00711364">
        <w:rPr>
          <w:sz w:val="28"/>
          <w:szCs w:val="28"/>
        </w:rPr>
        <w:t xml:space="preserve"> </w:t>
      </w:r>
      <w:proofErr w:type="spellStart"/>
      <w:r w:rsidRPr="00711364">
        <w:rPr>
          <w:sz w:val="28"/>
          <w:szCs w:val="28"/>
        </w:rPr>
        <w:t>kể</w:t>
      </w:r>
      <w:proofErr w:type="spellEnd"/>
      <w:r w:rsidRPr="00711364">
        <w:rPr>
          <w:sz w:val="28"/>
          <w:szCs w:val="28"/>
        </w:rPr>
        <w:t xml:space="preserve"> </w:t>
      </w:r>
      <w:proofErr w:type="spellStart"/>
      <w:r w:rsidRPr="00711364">
        <w:rPr>
          <w:sz w:val="28"/>
          <w:szCs w:val="28"/>
        </w:rPr>
        <w:t>từ</w:t>
      </w:r>
      <w:proofErr w:type="spellEnd"/>
      <w:r w:rsidRPr="00711364">
        <w:rPr>
          <w:sz w:val="28"/>
          <w:szCs w:val="28"/>
        </w:rPr>
        <w:t xml:space="preserve"> </w:t>
      </w:r>
      <w:proofErr w:type="spellStart"/>
      <w:r w:rsidRPr="00711364">
        <w:rPr>
          <w:sz w:val="28"/>
          <w:szCs w:val="28"/>
        </w:rPr>
        <w:t>ngày</w:t>
      </w:r>
      <w:proofErr w:type="spellEnd"/>
      <w:r w:rsidRPr="00711364">
        <w:rPr>
          <w:sz w:val="28"/>
          <w:szCs w:val="28"/>
        </w:rPr>
        <w:t xml:space="preserve"> </w:t>
      </w:r>
      <w:proofErr w:type="spellStart"/>
      <w:r w:rsidRPr="00711364">
        <w:rPr>
          <w:sz w:val="28"/>
          <w:szCs w:val="28"/>
        </w:rPr>
        <w:t>cấp</w:t>
      </w:r>
      <w:proofErr w:type="spellEnd"/>
      <w:r w:rsidRPr="00711364">
        <w:rPr>
          <w:sz w:val="28"/>
          <w:szCs w:val="28"/>
        </w:rPr>
        <w:t>;</w:t>
      </w:r>
    </w:p>
    <w:p w14:paraId="716ADE09" w14:textId="77777777" w:rsidR="001F1978" w:rsidRPr="00711364" w:rsidRDefault="001F1978" w:rsidP="001F1978">
      <w:pPr>
        <w:pStyle w:val="normal-p"/>
        <w:spacing w:before="120" w:after="120" w:line="264" w:lineRule="auto"/>
        <w:ind w:right="57" w:firstLine="709"/>
        <w:contextualSpacing/>
        <w:jc w:val="both"/>
        <w:rPr>
          <w:sz w:val="28"/>
          <w:szCs w:val="28"/>
        </w:rPr>
      </w:pPr>
      <w:r w:rsidRPr="00711364">
        <w:rPr>
          <w:sz w:val="28"/>
          <w:szCs w:val="28"/>
        </w:rPr>
        <w:t xml:space="preserve">c) </w:t>
      </w:r>
      <w:proofErr w:type="spellStart"/>
      <w:r w:rsidRPr="00711364">
        <w:rPr>
          <w:sz w:val="28"/>
          <w:szCs w:val="28"/>
        </w:rPr>
        <w:t>Giấy</w:t>
      </w:r>
      <w:proofErr w:type="spellEnd"/>
      <w:r w:rsidRPr="00711364">
        <w:rPr>
          <w:sz w:val="28"/>
          <w:szCs w:val="28"/>
        </w:rPr>
        <w:t xml:space="preserve"> </w:t>
      </w:r>
      <w:proofErr w:type="spellStart"/>
      <w:r w:rsidRPr="00711364">
        <w:rPr>
          <w:sz w:val="28"/>
          <w:szCs w:val="28"/>
        </w:rPr>
        <w:t>phép</w:t>
      </w:r>
      <w:proofErr w:type="spellEnd"/>
      <w:r w:rsidRPr="00711364">
        <w:rPr>
          <w:sz w:val="28"/>
          <w:szCs w:val="28"/>
        </w:rPr>
        <w:t xml:space="preserve"> </w:t>
      </w:r>
      <w:proofErr w:type="spellStart"/>
      <w:r w:rsidRPr="00711364">
        <w:rPr>
          <w:sz w:val="28"/>
          <w:szCs w:val="28"/>
        </w:rPr>
        <w:t>lái</w:t>
      </w:r>
      <w:proofErr w:type="spellEnd"/>
      <w:r w:rsidRPr="00711364">
        <w:rPr>
          <w:sz w:val="28"/>
          <w:szCs w:val="28"/>
        </w:rPr>
        <w:t xml:space="preserve"> </w:t>
      </w:r>
      <w:proofErr w:type="spellStart"/>
      <w:r w:rsidRPr="00711364">
        <w:rPr>
          <w:sz w:val="28"/>
          <w:szCs w:val="28"/>
        </w:rPr>
        <w:t>xe</w:t>
      </w:r>
      <w:proofErr w:type="spellEnd"/>
      <w:r w:rsidRPr="00711364">
        <w:rPr>
          <w:sz w:val="28"/>
          <w:szCs w:val="28"/>
        </w:rPr>
        <w:t xml:space="preserve"> </w:t>
      </w:r>
      <w:proofErr w:type="spellStart"/>
      <w:r w:rsidRPr="00711364">
        <w:rPr>
          <w:sz w:val="28"/>
          <w:szCs w:val="28"/>
        </w:rPr>
        <w:t>các</w:t>
      </w:r>
      <w:proofErr w:type="spellEnd"/>
      <w:r w:rsidRPr="00711364">
        <w:rPr>
          <w:sz w:val="28"/>
          <w:szCs w:val="28"/>
        </w:rPr>
        <w:t xml:space="preserve"> </w:t>
      </w:r>
      <w:proofErr w:type="spellStart"/>
      <w:r w:rsidRPr="00711364">
        <w:rPr>
          <w:sz w:val="28"/>
          <w:szCs w:val="28"/>
        </w:rPr>
        <w:t>hạng</w:t>
      </w:r>
      <w:proofErr w:type="spellEnd"/>
      <w:r w:rsidRPr="00711364">
        <w:rPr>
          <w:sz w:val="28"/>
          <w:szCs w:val="28"/>
        </w:rPr>
        <w:t xml:space="preserve"> C1, C, D1, D2, D, BE, C1E, CE, D1E, D2E </w:t>
      </w:r>
      <w:proofErr w:type="spellStart"/>
      <w:r w:rsidRPr="00711364">
        <w:rPr>
          <w:sz w:val="28"/>
          <w:szCs w:val="28"/>
        </w:rPr>
        <w:t>và</w:t>
      </w:r>
      <w:proofErr w:type="spellEnd"/>
      <w:r w:rsidRPr="00711364">
        <w:rPr>
          <w:sz w:val="28"/>
          <w:szCs w:val="28"/>
        </w:rPr>
        <w:t xml:space="preserve"> DE </w:t>
      </w:r>
      <w:proofErr w:type="spellStart"/>
      <w:r w:rsidRPr="00711364">
        <w:rPr>
          <w:sz w:val="28"/>
          <w:szCs w:val="28"/>
        </w:rPr>
        <w:t>có</w:t>
      </w:r>
      <w:proofErr w:type="spellEnd"/>
      <w:r w:rsidRPr="00711364">
        <w:rPr>
          <w:sz w:val="28"/>
          <w:szCs w:val="28"/>
        </w:rPr>
        <w:t xml:space="preserve"> </w:t>
      </w:r>
      <w:proofErr w:type="spellStart"/>
      <w:r w:rsidRPr="00711364">
        <w:rPr>
          <w:sz w:val="28"/>
          <w:szCs w:val="28"/>
        </w:rPr>
        <w:t>thời</w:t>
      </w:r>
      <w:proofErr w:type="spellEnd"/>
      <w:r w:rsidRPr="00711364">
        <w:rPr>
          <w:sz w:val="28"/>
          <w:szCs w:val="28"/>
        </w:rPr>
        <w:t xml:space="preserve"> </w:t>
      </w:r>
      <w:proofErr w:type="spellStart"/>
      <w:r w:rsidRPr="00711364">
        <w:rPr>
          <w:sz w:val="28"/>
          <w:szCs w:val="28"/>
        </w:rPr>
        <w:t>hạn</w:t>
      </w:r>
      <w:proofErr w:type="spellEnd"/>
      <w:r w:rsidRPr="00711364">
        <w:rPr>
          <w:sz w:val="28"/>
          <w:szCs w:val="28"/>
        </w:rPr>
        <w:t xml:space="preserve"> 05 </w:t>
      </w:r>
      <w:proofErr w:type="spellStart"/>
      <w:r w:rsidRPr="00711364">
        <w:rPr>
          <w:sz w:val="28"/>
          <w:szCs w:val="28"/>
        </w:rPr>
        <w:t>năm</w:t>
      </w:r>
      <w:proofErr w:type="spellEnd"/>
      <w:r w:rsidRPr="00711364">
        <w:rPr>
          <w:sz w:val="28"/>
          <w:szCs w:val="28"/>
        </w:rPr>
        <w:t xml:space="preserve"> </w:t>
      </w:r>
      <w:proofErr w:type="spellStart"/>
      <w:r w:rsidRPr="00711364">
        <w:rPr>
          <w:sz w:val="28"/>
          <w:szCs w:val="28"/>
        </w:rPr>
        <w:t>kể</w:t>
      </w:r>
      <w:proofErr w:type="spellEnd"/>
      <w:r w:rsidRPr="00711364">
        <w:rPr>
          <w:sz w:val="28"/>
          <w:szCs w:val="28"/>
        </w:rPr>
        <w:t xml:space="preserve"> </w:t>
      </w:r>
      <w:proofErr w:type="spellStart"/>
      <w:r w:rsidRPr="00711364">
        <w:rPr>
          <w:sz w:val="28"/>
          <w:szCs w:val="28"/>
        </w:rPr>
        <w:t>từ</w:t>
      </w:r>
      <w:proofErr w:type="spellEnd"/>
      <w:r w:rsidRPr="00711364">
        <w:rPr>
          <w:sz w:val="28"/>
          <w:szCs w:val="28"/>
        </w:rPr>
        <w:t xml:space="preserve"> </w:t>
      </w:r>
      <w:proofErr w:type="spellStart"/>
      <w:r w:rsidRPr="00711364">
        <w:rPr>
          <w:sz w:val="28"/>
          <w:szCs w:val="28"/>
        </w:rPr>
        <w:t>ngày</w:t>
      </w:r>
      <w:proofErr w:type="spellEnd"/>
      <w:r w:rsidRPr="00711364">
        <w:rPr>
          <w:sz w:val="28"/>
          <w:szCs w:val="28"/>
        </w:rPr>
        <w:t xml:space="preserve"> </w:t>
      </w:r>
      <w:proofErr w:type="spellStart"/>
      <w:r w:rsidRPr="00711364">
        <w:rPr>
          <w:sz w:val="28"/>
          <w:szCs w:val="28"/>
        </w:rPr>
        <w:t>cấp</w:t>
      </w:r>
      <w:proofErr w:type="spellEnd"/>
      <w:r w:rsidRPr="00711364">
        <w:rPr>
          <w:sz w:val="28"/>
          <w:szCs w:val="28"/>
        </w:rPr>
        <w:t>.</w:t>
      </w:r>
    </w:p>
    <w:p w14:paraId="2BD4FE20"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6. Giấy phép lái xe có giá trị sử dụng trong phạm vi lãnh thổ nước Cộng hòa xã hội chủ nghĩa Việt Nam, bao gồm:</w:t>
      </w:r>
    </w:p>
    <w:p w14:paraId="2525D909"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a) Giấy phép lái xe do cơ quan có thẩm quyền của Việt Nam cấp;</w:t>
      </w:r>
    </w:p>
    <w:p w14:paraId="3803E5B8"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 xml:space="preserve">b) Giấy phép lái xe quốc tế và giấy phép lái xe quốc gia phù hợp với loại xe được phép điều khiển do quốc gia là thành viên của Công ước của Liên hợp </w:t>
      </w:r>
      <w:r w:rsidRPr="00711364">
        <w:rPr>
          <w:szCs w:val="28"/>
          <w:lang w:val="pt-BR"/>
        </w:rPr>
        <w:lastRenderedPageBreak/>
        <w:t>quốc về Giao thông đường bộ năm 1968 (sau đây gọi là Công ước Viên) cấp đối với người nước ngoài;</w:t>
      </w:r>
    </w:p>
    <w:p w14:paraId="08908735"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c) Giấy phép lái xe phù hợp với loại xe được phép điều khiển của nước hoặc vùng lãnh thổ mà Việt Nam ký cam kết công nhận giấy phép lái xe của nhau;</w:t>
      </w:r>
    </w:p>
    <w:p w14:paraId="2B9FBB0C"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d) Giấy phép lái xe nước ngoài phù hợp với loại xe được phép điều khiển do quốc gia được công nhận theo điều ước quốc tế mà Việt Nam là thành viên.</w:t>
      </w:r>
    </w:p>
    <w:p w14:paraId="29D77714" w14:textId="77777777" w:rsidR="001F1978" w:rsidRPr="00711364" w:rsidRDefault="001F1978" w:rsidP="001F1978">
      <w:pPr>
        <w:spacing w:line="264" w:lineRule="auto"/>
        <w:ind w:firstLine="709"/>
        <w:jc w:val="both"/>
        <w:rPr>
          <w:szCs w:val="28"/>
          <w:lang w:val="pt-BR"/>
        </w:rPr>
      </w:pPr>
      <w:r w:rsidRPr="00711364">
        <w:rPr>
          <w:szCs w:val="28"/>
          <w:lang w:val="pt-BR"/>
        </w:rPr>
        <w:t>7. Giấy phép lái xe không có hiệu lực trong các trường hợp:</w:t>
      </w:r>
    </w:p>
    <w:p w14:paraId="4A000B30"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a) Giấy phép lái xe hết thời hạn sử dụng;</w:t>
      </w:r>
    </w:p>
    <w:p w14:paraId="7EBA10DE" w14:textId="77777777" w:rsidR="001F1978" w:rsidRPr="00711364" w:rsidRDefault="001F1978" w:rsidP="001F1978">
      <w:pPr>
        <w:shd w:val="clear" w:color="auto" w:fill="FFFFFF"/>
        <w:spacing w:line="264" w:lineRule="auto"/>
        <w:ind w:firstLine="709"/>
        <w:jc w:val="both"/>
        <w:rPr>
          <w:szCs w:val="28"/>
          <w:lang w:val="pt-BR"/>
        </w:rPr>
      </w:pPr>
      <w:r w:rsidRPr="00711364">
        <w:rPr>
          <w:szCs w:val="28"/>
          <w:lang w:val="pt-BR"/>
        </w:rPr>
        <w:t>b) Giấy phép lái xe bị trừ hết điểm;</w:t>
      </w:r>
    </w:p>
    <w:p w14:paraId="43260C16" w14:textId="750509AD" w:rsidR="001F1978" w:rsidRDefault="001F1978" w:rsidP="001F1978">
      <w:pPr>
        <w:shd w:val="clear" w:color="auto" w:fill="FFFFFF"/>
        <w:spacing w:line="264" w:lineRule="auto"/>
        <w:ind w:firstLine="709"/>
        <w:jc w:val="both"/>
        <w:rPr>
          <w:szCs w:val="28"/>
          <w:lang w:val="pt-BR"/>
        </w:rPr>
      </w:pPr>
      <w:r w:rsidRPr="00711364">
        <w:rPr>
          <w:szCs w:val="28"/>
          <w:lang w:val="pt-BR"/>
        </w:rPr>
        <w:t xml:space="preserve">c) Giấy phép lái xe có Quyết định thu hồi theo quy định tại khoản 4 Điều </w:t>
      </w:r>
      <w:r>
        <w:rPr>
          <w:szCs w:val="28"/>
          <w:lang w:val="pt-BR"/>
        </w:rPr>
        <w:t>61</w:t>
      </w:r>
      <w:r w:rsidRPr="00711364">
        <w:rPr>
          <w:szCs w:val="28"/>
          <w:lang w:val="pt-BR"/>
        </w:rPr>
        <w:t xml:space="preserve"> của Luật này.</w:t>
      </w:r>
    </w:p>
    <w:p w14:paraId="3A1A3D57" w14:textId="77777777" w:rsidR="00CF3F7F" w:rsidRPr="00711364" w:rsidRDefault="00CF3F7F" w:rsidP="00CF3F7F">
      <w:pPr>
        <w:pStyle w:val="NormalWeb"/>
        <w:widowControl w:val="0"/>
        <w:spacing w:before="120" w:beforeAutospacing="0" w:after="120" w:afterAutospacing="0" w:line="264" w:lineRule="auto"/>
        <w:ind w:firstLine="709"/>
        <w:jc w:val="both"/>
        <w:rPr>
          <w:sz w:val="28"/>
          <w:szCs w:val="28"/>
          <w:lang w:val="pt-BR"/>
        </w:rPr>
      </w:pPr>
      <w:r w:rsidRPr="00711364">
        <w:rPr>
          <w:sz w:val="28"/>
          <w:szCs w:val="28"/>
          <w:lang w:val="pt-BR"/>
        </w:rPr>
        <w:t>8. Giấy phép lái xe quốc tế</w:t>
      </w:r>
    </w:p>
    <w:p w14:paraId="1BB014FD" w14:textId="77777777" w:rsidR="00CF3F7F" w:rsidRPr="00711364" w:rsidRDefault="00CF3F7F" w:rsidP="00CF3F7F">
      <w:pPr>
        <w:spacing w:line="264" w:lineRule="auto"/>
        <w:ind w:firstLine="709"/>
        <w:jc w:val="both"/>
        <w:rPr>
          <w:szCs w:val="28"/>
          <w:lang w:val="vi-VN"/>
        </w:rPr>
      </w:pPr>
      <w:r w:rsidRPr="00711364">
        <w:rPr>
          <w:szCs w:val="28"/>
          <w:lang w:val="vi-VN"/>
        </w:rPr>
        <w:t xml:space="preserve">a) Giấy phép lái xe quốc tế là giấy phép lái xe do cơ quan nhà nước có thẩm quyền của các nước tham gia Công ước Viên cấp theo một mẫu thống nhất; có thời hạn không quá </w:t>
      </w:r>
      <w:r w:rsidRPr="008628ED">
        <w:rPr>
          <w:szCs w:val="28"/>
          <w:lang w:val="pt-BR"/>
        </w:rPr>
        <w:t>0</w:t>
      </w:r>
      <w:r w:rsidRPr="00711364">
        <w:rPr>
          <w:szCs w:val="28"/>
          <w:lang w:val="vi-VN"/>
        </w:rPr>
        <w:t>3 năm kể từ ngày cấp và phải phù hợp với thời hạn còn hiệu lực của giấy phép lái xe quốc gia;</w:t>
      </w:r>
    </w:p>
    <w:p w14:paraId="4D21F458" w14:textId="77777777" w:rsidR="00CF3F7F" w:rsidRPr="00711364" w:rsidRDefault="00CF3F7F" w:rsidP="00CF3F7F">
      <w:pPr>
        <w:spacing w:line="264" w:lineRule="auto"/>
        <w:ind w:firstLine="709"/>
        <w:jc w:val="both"/>
        <w:rPr>
          <w:szCs w:val="28"/>
          <w:lang w:val="vi-VN"/>
        </w:rPr>
      </w:pPr>
      <w:r w:rsidRPr="008628ED">
        <w:rPr>
          <w:szCs w:val="28"/>
          <w:lang w:val="vi-VN"/>
        </w:rPr>
        <w:t>b</w:t>
      </w:r>
      <w:r w:rsidRPr="00711364">
        <w:rPr>
          <w:szCs w:val="28"/>
          <w:lang w:val="vi-VN"/>
        </w:rPr>
        <w:t xml:space="preserve">) Người có giấy phép lái xe quốc tế do các nước tham gia Công ước Viên cấp khi </w:t>
      </w:r>
      <w:r w:rsidRPr="008628ED">
        <w:rPr>
          <w:szCs w:val="28"/>
          <w:lang w:val="vi-VN"/>
        </w:rPr>
        <w:t>lái xe</w:t>
      </w:r>
      <w:r w:rsidRPr="00711364">
        <w:rPr>
          <w:szCs w:val="28"/>
          <w:lang w:val="vi-VN"/>
        </w:rPr>
        <w:t xml:space="preserve"> tham gia giao thông</w:t>
      </w:r>
      <w:r w:rsidRPr="008628ED">
        <w:rPr>
          <w:szCs w:val="28"/>
          <w:lang w:val="vi-VN"/>
        </w:rPr>
        <w:t xml:space="preserve"> đường bộ</w:t>
      </w:r>
      <w:r w:rsidRPr="00711364">
        <w:rPr>
          <w:szCs w:val="28"/>
          <w:lang w:val="vi-VN"/>
        </w:rPr>
        <w:t xml:space="preserve"> trên lãnh thổ Việt Nam phải mang theo giấy phép lái xe quốc tế và giấy phép lái xe quốc gia được cấp phù hợp với hạng xe điều khiển</w:t>
      </w:r>
      <w:r w:rsidRPr="008628ED">
        <w:rPr>
          <w:szCs w:val="28"/>
          <w:lang w:val="vi-VN"/>
        </w:rPr>
        <w:t>, còn thời hạn sử dụng</w:t>
      </w:r>
      <w:r w:rsidRPr="00711364">
        <w:rPr>
          <w:szCs w:val="28"/>
          <w:lang w:val="vi-VN"/>
        </w:rPr>
        <w:t>; phải tuân thủ pháp luật</w:t>
      </w:r>
      <w:r w:rsidRPr="008628ED">
        <w:rPr>
          <w:szCs w:val="28"/>
          <w:lang w:val="vi-VN"/>
        </w:rPr>
        <w:t xml:space="preserve"> về trật tự, an toàn</w:t>
      </w:r>
      <w:r w:rsidRPr="00711364">
        <w:rPr>
          <w:szCs w:val="28"/>
          <w:lang w:val="vi-VN"/>
        </w:rPr>
        <w:t xml:space="preserve"> giao thông đường bộ của Việt Nam;</w:t>
      </w:r>
    </w:p>
    <w:p w14:paraId="2AA7A3EB" w14:textId="77777777" w:rsidR="00CF3F7F" w:rsidRPr="008628ED" w:rsidRDefault="00CF3F7F" w:rsidP="00CF3F7F">
      <w:pPr>
        <w:spacing w:line="264" w:lineRule="auto"/>
        <w:ind w:firstLine="709"/>
        <w:jc w:val="both"/>
        <w:rPr>
          <w:szCs w:val="28"/>
          <w:lang w:val="vi-VN"/>
        </w:rPr>
      </w:pPr>
      <w:r w:rsidRPr="008628ED">
        <w:rPr>
          <w:szCs w:val="28"/>
          <w:lang w:val="vi-VN"/>
        </w:rPr>
        <w:t>c</w:t>
      </w:r>
      <w:r w:rsidRPr="00711364">
        <w:rPr>
          <w:szCs w:val="28"/>
          <w:lang w:val="vi-VN"/>
        </w:rPr>
        <w:t>) Người có giấy phép lái xe quốc tế vi phạm pháp luật</w:t>
      </w:r>
      <w:r w:rsidRPr="008628ED">
        <w:rPr>
          <w:szCs w:val="28"/>
          <w:lang w:val="vi-VN"/>
        </w:rPr>
        <w:t xml:space="preserve"> về trật tự, an toàn</w:t>
      </w:r>
      <w:r w:rsidRPr="00711364">
        <w:rPr>
          <w:szCs w:val="28"/>
          <w:lang w:val="vi-VN"/>
        </w:rPr>
        <w:t xml:space="preserve"> giao thông đường bộ Việt Nam mà bị tước quyền sử dụng giấy phép lái xe có thời hạn thì thời gian bị tước </w:t>
      </w:r>
      <w:r w:rsidRPr="008628ED">
        <w:rPr>
          <w:szCs w:val="28"/>
          <w:lang w:val="vi-VN"/>
        </w:rPr>
        <w:t xml:space="preserve">quyền sử dụng </w:t>
      </w:r>
      <w:r w:rsidRPr="00711364">
        <w:rPr>
          <w:szCs w:val="28"/>
          <w:lang w:val="vi-VN"/>
        </w:rPr>
        <w:t>không quá thời gian người lái xe được phép cư trú tại lãnh thổ Việt Nam</w:t>
      </w:r>
      <w:r w:rsidRPr="008628ED">
        <w:rPr>
          <w:szCs w:val="28"/>
          <w:lang w:val="vi-VN"/>
        </w:rPr>
        <w:t>;</w:t>
      </w:r>
    </w:p>
    <w:p w14:paraId="7C4840F0" w14:textId="77777777" w:rsidR="00CF3F7F" w:rsidRPr="00711364" w:rsidRDefault="00CF3F7F" w:rsidP="00CF3F7F">
      <w:pPr>
        <w:shd w:val="clear" w:color="auto" w:fill="FFFFFF"/>
        <w:spacing w:line="264" w:lineRule="auto"/>
        <w:ind w:firstLine="709"/>
        <w:jc w:val="both"/>
        <w:rPr>
          <w:szCs w:val="28"/>
          <w:lang w:val="pt-BR"/>
        </w:rPr>
      </w:pPr>
      <w:r w:rsidRPr="00711364">
        <w:rPr>
          <w:szCs w:val="28"/>
          <w:lang w:val="pt-BR"/>
        </w:rPr>
        <w:t>d) Người Việt Nam hoặc người nước ngoài có thẻ thường trú hoặc thẻ tạm trú tại Việt Nam có giấy phép lái xe do Việt Nam hoặc các nước là thành viên Điều ước Quốc tế mà Nước Cộng hòa xã hội chủ nghĩa Việt Nam là thành viên cấp, còn giá trị sử dụng, nếu có nhu cầu được cấp giấy phép lái xe quốc tế.</w:t>
      </w:r>
    </w:p>
    <w:p w14:paraId="403AE62B" w14:textId="01F1270C" w:rsidR="00CF3F7F" w:rsidRPr="008628ED" w:rsidRDefault="00CF3F7F" w:rsidP="00CF3F7F">
      <w:pPr>
        <w:spacing w:line="264" w:lineRule="auto"/>
        <w:ind w:firstLine="709"/>
        <w:jc w:val="both"/>
        <w:rPr>
          <w:szCs w:val="28"/>
          <w:u w:val="single"/>
          <w:lang w:val="pt-BR"/>
        </w:rPr>
      </w:pPr>
      <w:r w:rsidRPr="00711364">
        <w:rPr>
          <w:szCs w:val="28"/>
          <w:lang w:val="pt-BR"/>
        </w:rPr>
        <w:t>9. Bộ trưởng Bộ Giao thông vận tải quy định chi tiết hình thức của giấy phép lái xe và giấy phép lái xe quốc tế; quy định trình tự thủ tục cấp và sử dụng giấy phép lái xe và giấy phép lái xe quốc tế. Bộ trưởng Bộ Quốc phòng, Bộ trường Bộ Công an quy định chi tiết về hình thức giấy phép lái xe, trình tự thủ tục cấp và sử dụng giấy phép lái xe của lực lượng quân đội, công an làm nhiệm vụ quốc phòng, an ninh.</w:t>
      </w:r>
    </w:p>
    <w:p w14:paraId="5CE2C0D6" w14:textId="4ECF4DA6" w:rsidR="003753D6" w:rsidRPr="00A41020" w:rsidRDefault="00794638" w:rsidP="00A41020">
      <w:pPr>
        <w:spacing w:before="80" w:after="80"/>
        <w:ind w:firstLine="432"/>
        <w:jc w:val="both"/>
        <w:rPr>
          <w:b/>
          <w:bCs/>
          <w:szCs w:val="28"/>
          <w:lang w:val="vi-VN"/>
        </w:rPr>
      </w:pPr>
      <w:r>
        <w:rPr>
          <w:b/>
          <w:bCs/>
          <w:szCs w:val="28"/>
          <w:lang w:val="vi-VN"/>
        </w:rPr>
        <w:t>Điều 57</w:t>
      </w:r>
      <w:r w:rsidR="003753D6" w:rsidRPr="00A41020">
        <w:rPr>
          <w:b/>
          <w:bCs/>
          <w:szCs w:val="28"/>
          <w:lang w:val="vi-VN"/>
        </w:rPr>
        <w:t xml:space="preserve"> </w:t>
      </w:r>
      <w:r w:rsidR="00BC521B" w:rsidRPr="00A41020">
        <w:rPr>
          <w:b/>
          <w:bCs/>
          <w:szCs w:val="28"/>
          <w:lang w:val="vi-VN"/>
        </w:rPr>
        <w:t xml:space="preserve">Dự thảo Luật bổ sung mới nội dung </w:t>
      </w:r>
      <w:r w:rsidR="003753D6" w:rsidRPr="00A41020">
        <w:rPr>
          <w:b/>
          <w:bCs/>
          <w:szCs w:val="28"/>
          <w:lang w:val="vi-VN"/>
        </w:rPr>
        <w:t>về điểm của giấy phép lái xe:</w:t>
      </w:r>
    </w:p>
    <w:p w14:paraId="471611D1" w14:textId="77777777" w:rsidR="00CF3F7F" w:rsidRPr="00711364" w:rsidRDefault="00CF3F7F" w:rsidP="00CF3F7F">
      <w:pPr>
        <w:spacing w:line="264" w:lineRule="auto"/>
        <w:ind w:firstLine="709"/>
        <w:jc w:val="both"/>
        <w:rPr>
          <w:szCs w:val="28"/>
          <w:lang w:val="pt-BR"/>
        </w:rPr>
      </w:pPr>
      <w:r w:rsidRPr="00711364">
        <w:rPr>
          <w:szCs w:val="28"/>
          <w:lang w:val="pt-BR"/>
        </w:rPr>
        <w:lastRenderedPageBreak/>
        <w:t xml:space="preserve">1. Điểm giấy phép lái xe được dùng để quản lý việc chấp hành pháp luật về trật tự, an toàn giao thông đường bộ của người lái xe trên hệ thống cơ sở dữ liệu quản lý giấy phép lái xe, gồm 12 điểm. </w:t>
      </w:r>
    </w:p>
    <w:p w14:paraId="34B65445" w14:textId="77777777" w:rsidR="00CF3F7F" w:rsidRPr="00711364" w:rsidRDefault="00CF3F7F" w:rsidP="00CF3F7F">
      <w:pPr>
        <w:spacing w:line="264" w:lineRule="auto"/>
        <w:ind w:firstLine="709"/>
        <w:jc w:val="both"/>
        <w:rPr>
          <w:szCs w:val="28"/>
          <w:lang w:val="pt-BR"/>
        </w:rPr>
      </w:pPr>
      <w:r w:rsidRPr="00711364">
        <w:rPr>
          <w:szCs w:val="28"/>
          <w:lang w:val="pt-BR"/>
        </w:rPr>
        <w:t>2. Người lái xe có hành vi vi phạm phạm pháp luật về trật tự, an toàn giao thông đường bộ bị trừ điểm giấy phép lái xe</w:t>
      </w:r>
      <w:ins w:id="4" w:author="WINDOWS" w:date="2024-03-07T09:33:00Z">
        <w:r w:rsidRPr="00711364">
          <w:rPr>
            <w:szCs w:val="28"/>
            <w:lang w:val="pt-BR"/>
          </w:rPr>
          <w:t xml:space="preserve"> </w:t>
        </w:r>
      </w:ins>
      <w:r w:rsidRPr="00711364">
        <w:rPr>
          <w:szCs w:val="28"/>
          <w:lang w:val="pt-BR"/>
        </w:rPr>
        <w:t>theo quy định của Chính phủ. Dữ liệu về điểm trừ đối với người vi phạm sẽ được cập nhật về hệ thống cơ sở dữ liệu ngay sau khi hình thức xử phạt có hiệu lực thi hành.</w:t>
      </w:r>
    </w:p>
    <w:p w14:paraId="51CBB0A2" w14:textId="77777777" w:rsidR="00CF3F7F" w:rsidRPr="00711364" w:rsidRDefault="00CF3F7F" w:rsidP="00CF3F7F">
      <w:pPr>
        <w:spacing w:line="264" w:lineRule="auto"/>
        <w:ind w:firstLine="709"/>
        <w:jc w:val="both"/>
        <w:rPr>
          <w:szCs w:val="28"/>
          <w:lang w:val="pt-BR"/>
        </w:rPr>
      </w:pPr>
      <w:r w:rsidRPr="00711364">
        <w:rPr>
          <w:szCs w:val="28"/>
          <w:lang w:val="pt-BR"/>
        </w:rPr>
        <w:t>3. Giấy phép lái xe được phục hồi đủ 12 điểm khi chưa bị trừ hết điểm và không bị trừ điểm trong thời hạn 12 tháng kể từ thời điểm bị trừ điểm gần nhất.</w:t>
      </w:r>
    </w:p>
    <w:p w14:paraId="0E442154" w14:textId="77777777" w:rsidR="00CF3F7F" w:rsidRPr="00711364" w:rsidRDefault="00CF3F7F" w:rsidP="00CF3F7F">
      <w:pPr>
        <w:spacing w:line="264" w:lineRule="auto"/>
        <w:ind w:firstLine="709"/>
        <w:jc w:val="both"/>
        <w:rPr>
          <w:ins w:id="5" w:author="WINDOWS" w:date="2024-03-07T09:33:00Z"/>
          <w:szCs w:val="28"/>
          <w:lang w:val="pt-BR"/>
        </w:rPr>
      </w:pPr>
      <w:r w:rsidRPr="00711364">
        <w:rPr>
          <w:szCs w:val="28"/>
          <w:lang w:val="pt-BR"/>
        </w:rPr>
        <w:t>4. Trường hợp giấy phép lái xe bị trừ hết điểm, người được cấp giấy phép lái xe phải tham gia kiểm tra kiến thức pháp luật về trật tự, an toàn giao thông đường bộ do lực lượng Cảnh sát giao thông tổ chức, có kết quả đạt yêu cầu thì được phục hồi đủ 12 điểm.</w:t>
      </w:r>
    </w:p>
    <w:p w14:paraId="53B72893" w14:textId="56F3436E" w:rsidR="00CF3F7F" w:rsidRPr="00711364" w:rsidRDefault="00922300" w:rsidP="00CF3F7F">
      <w:pPr>
        <w:spacing w:line="264" w:lineRule="auto"/>
        <w:ind w:firstLine="709"/>
        <w:jc w:val="both"/>
        <w:rPr>
          <w:szCs w:val="28"/>
          <w:lang w:val="pt-BR"/>
        </w:rPr>
      </w:pPr>
      <w:r>
        <w:rPr>
          <w:szCs w:val="28"/>
          <w:lang w:val="pt-BR"/>
        </w:rPr>
        <w:t>5</w:t>
      </w:r>
      <w:r w:rsidR="00CF3F7F" w:rsidRPr="00711364">
        <w:rPr>
          <w:szCs w:val="28"/>
          <w:lang w:val="pt-BR"/>
        </w:rPr>
        <w:t>. Giấy phép lái xe mới cấp đổi, cấp lại, nâng hạng được giữ nguyên số điểm của giấy phép lái xe trước khi cấp đổi, cấp lại, nâng hạng.</w:t>
      </w:r>
    </w:p>
    <w:p w14:paraId="349C6413" w14:textId="2A0D6477" w:rsidR="00CF3F7F" w:rsidRPr="00711364" w:rsidRDefault="00922300" w:rsidP="00CF3F7F">
      <w:pPr>
        <w:spacing w:line="264" w:lineRule="auto"/>
        <w:ind w:firstLine="709"/>
        <w:jc w:val="both"/>
        <w:rPr>
          <w:szCs w:val="28"/>
          <w:lang w:val="pt-BR"/>
        </w:rPr>
      </w:pPr>
      <w:r>
        <w:rPr>
          <w:szCs w:val="28"/>
          <w:lang w:val="pt-BR"/>
        </w:rPr>
        <w:t>6</w:t>
      </w:r>
      <w:r w:rsidR="00CF3F7F" w:rsidRPr="00711364">
        <w:rPr>
          <w:szCs w:val="28"/>
          <w:lang w:val="pt-BR"/>
        </w:rPr>
        <w:t>. Người có thẩm quyền xử phạt vi phạm hành chính có thẩm quyền trừ điểm giấy phép lái xe.</w:t>
      </w:r>
    </w:p>
    <w:p w14:paraId="253DBACA" w14:textId="042DD63E" w:rsidR="00794638" w:rsidRPr="008628ED" w:rsidRDefault="00922300" w:rsidP="00794638">
      <w:pPr>
        <w:spacing w:line="264" w:lineRule="auto"/>
        <w:ind w:firstLine="709"/>
        <w:jc w:val="both"/>
        <w:rPr>
          <w:szCs w:val="28"/>
          <w:lang w:val="pt-BR"/>
        </w:rPr>
      </w:pPr>
      <w:r>
        <w:rPr>
          <w:szCs w:val="28"/>
          <w:lang w:val="pt-BR"/>
        </w:rPr>
        <w:t>7</w:t>
      </w:r>
      <w:r w:rsidR="00794638" w:rsidRPr="00711364">
        <w:rPr>
          <w:szCs w:val="28"/>
          <w:lang w:val="pt-BR"/>
        </w:rPr>
        <w:t xml:space="preserve">. Chính phủ quy định chi tiết Điều này. </w:t>
      </w:r>
    </w:p>
    <w:p w14:paraId="567989EA" w14:textId="77777777" w:rsidR="00101D99" w:rsidRPr="00CC28D8" w:rsidRDefault="00101D99" w:rsidP="00A41020">
      <w:pPr>
        <w:spacing w:before="80" w:after="80"/>
        <w:ind w:firstLine="432"/>
        <w:jc w:val="both"/>
        <w:rPr>
          <w:b/>
          <w:bCs/>
          <w:i/>
          <w:iCs/>
          <w:szCs w:val="28"/>
          <w:lang w:val="vi-VN"/>
        </w:rPr>
      </w:pPr>
      <w:r w:rsidRPr="00CC28D8">
        <w:rPr>
          <w:b/>
          <w:bCs/>
          <w:i/>
          <w:iCs/>
          <w:szCs w:val="28"/>
          <w:lang w:val="vi-VN"/>
        </w:rPr>
        <w:t>Căn cứ để bổ sung nội dung mới này vào dự thảo Luật:</w:t>
      </w:r>
    </w:p>
    <w:p w14:paraId="0FACA7C2" w14:textId="77777777" w:rsidR="00101D99" w:rsidRPr="008628ED" w:rsidRDefault="00101D99" w:rsidP="00A41020">
      <w:pPr>
        <w:spacing w:before="80" w:after="80"/>
        <w:ind w:firstLine="432"/>
        <w:jc w:val="both"/>
        <w:textAlignment w:val="baseline"/>
        <w:rPr>
          <w:szCs w:val="28"/>
          <w:lang w:val="vi-VN"/>
        </w:rPr>
      </w:pPr>
      <w:r w:rsidRPr="008628ED">
        <w:rPr>
          <w:b/>
          <w:szCs w:val="28"/>
          <w:lang w:val="vi-VN"/>
        </w:rPr>
        <w:t xml:space="preserve">- </w:t>
      </w:r>
      <w:r w:rsidRPr="008628ED">
        <w:rPr>
          <w:szCs w:val="28"/>
          <w:lang w:val="vi-VN"/>
        </w:rPr>
        <w:t>T</w:t>
      </w:r>
      <w:r w:rsidRPr="008628ED">
        <w:rPr>
          <w:szCs w:val="28"/>
          <w:bdr w:val="none" w:sz="0" w:space="0" w:color="auto" w:frame="1"/>
          <w:shd w:val="clear" w:color="auto" w:fill="FFFFFF"/>
          <w:lang w:val="vi-VN"/>
        </w:rPr>
        <w:t>ình hình trật tự, an toàn giao thông vẫn diễn biến phức tạp, gây bức xúc, lo lắng trong xã hội;</w:t>
      </w:r>
      <w:r w:rsidRPr="008628ED">
        <w:rPr>
          <w:rFonts w:ascii="Arial" w:hAnsi="Arial" w:cs="Arial"/>
          <w:szCs w:val="28"/>
          <w:bdr w:val="none" w:sz="0" w:space="0" w:color="auto" w:frame="1"/>
          <w:shd w:val="clear" w:color="auto" w:fill="FFFFFF"/>
          <w:lang w:val="vi-VN"/>
        </w:rPr>
        <w:t xml:space="preserve"> </w:t>
      </w:r>
      <w:r w:rsidRPr="008628ED">
        <w:rPr>
          <w:szCs w:val="28"/>
          <w:lang w:val="vi-VN"/>
        </w:rPr>
        <w:t>vi phạm trật tự, an toàn giao thông diễn ra rất phổ biến, ý thức chấp hành pháp luật của người tham gia giao thông còn kém, văn hóa tham gia gi</w:t>
      </w:r>
      <w:r w:rsidRPr="008628ED">
        <w:rPr>
          <w:szCs w:val="28"/>
          <w:bdr w:val="none" w:sz="0" w:space="0" w:color="auto" w:frame="1"/>
          <w:shd w:val="clear" w:color="auto" w:fill="FFFFFF"/>
          <w:lang w:val="vi-VN"/>
        </w:rPr>
        <w:t>ao thông chưa được hình thành rõ nét</w:t>
      </w:r>
      <w:r w:rsidRPr="008628ED">
        <w:rPr>
          <w:rFonts w:ascii="Arial" w:hAnsi="Arial" w:cs="Arial"/>
          <w:szCs w:val="28"/>
          <w:bdr w:val="none" w:sz="0" w:space="0" w:color="auto" w:frame="1"/>
          <w:shd w:val="clear" w:color="auto" w:fill="FFFFFF"/>
          <w:lang w:val="vi-VN"/>
        </w:rPr>
        <w:t xml:space="preserve"> </w:t>
      </w:r>
      <w:r w:rsidRPr="008628ED">
        <w:rPr>
          <w:szCs w:val="28"/>
          <w:lang w:val="vi-VN"/>
        </w:rPr>
        <w:t xml:space="preserve">(tính trung bình hàng năm lực lượng Cảnh sát giao thông xử lý </w:t>
      </w:r>
      <w:r w:rsidRPr="00A41020">
        <w:rPr>
          <w:szCs w:val="28"/>
          <w:lang w:val="vi-VN"/>
        </w:rPr>
        <w:t>trên 3</w:t>
      </w:r>
      <w:r w:rsidRPr="008628ED">
        <w:rPr>
          <w:szCs w:val="28"/>
          <w:lang w:val="vi-VN"/>
        </w:rPr>
        <w:t xml:space="preserve"> triệu trường hợp vi phạm trật tự, an toàn giao thông đường bộ, tước quyền sử dụng giấy phép lái xe trên 500 nghìn trường hợp); tai nạn giao thông tuy đã giảm nhưng còn ở mức cao, xảy ra nhiều vụ tai nạn giao thông đặc biệt nghiêm trọng làm chết, bị thương nhiều người, mà nguyên nhân chủ yếu do lỗi của người lái xe không chấp hành các quy định của pháp luật giao thông đường bộ.</w:t>
      </w:r>
    </w:p>
    <w:p w14:paraId="6DAC7778" w14:textId="77777777" w:rsidR="00101D99" w:rsidRPr="008628ED" w:rsidRDefault="00101D99" w:rsidP="00A41020">
      <w:pPr>
        <w:spacing w:before="80" w:after="80"/>
        <w:ind w:firstLine="432"/>
        <w:jc w:val="both"/>
        <w:textAlignment w:val="baseline"/>
        <w:rPr>
          <w:spacing w:val="-4"/>
          <w:szCs w:val="28"/>
          <w:shd w:val="clear" w:color="auto" w:fill="FFFFFF"/>
          <w:lang w:val="vi-VN"/>
        </w:rPr>
      </w:pPr>
      <w:r w:rsidRPr="008628ED">
        <w:rPr>
          <w:b/>
          <w:spacing w:val="-4"/>
          <w:szCs w:val="28"/>
          <w:lang w:val="vi-VN"/>
        </w:rPr>
        <w:t xml:space="preserve">- </w:t>
      </w:r>
      <w:r w:rsidRPr="008628ED">
        <w:rPr>
          <w:spacing w:val="-4"/>
          <w:szCs w:val="28"/>
          <w:lang w:val="vi-VN"/>
        </w:rPr>
        <w:t>Người điều khiển phương tiện tham gia giao thông</w:t>
      </w:r>
      <w:r w:rsidRPr="008628ED">
        <w:rPr>
          <w:b/>
          <w:spacing w:val="-4"/>
          <w:szCs w:val="28"/>
          <w:lang w:val="vi-VN"/>
        </w:rPr>
        <w:t xml:space="preserve"> </w:t>
      </w:r>
      <w:r w:rsidRPr="008628ED">
        <w:rPr>
          <w:spacing w:val="-4"/>
          <w:szCs w:val="28"/>
          <w:lang w:val="vi-VN"/>
        </w:rPr>
        <w:t>là một trong những thành tố chính của hoạt động giao thông đường bộ có liên quan trực tiếp đến trật tự, an toàn giao thông. Trong khi hiện nay công tác đào tạo, sát hạch, cấp giấy phép lái xe còn nhiều bất cập, chưa phù hợp</w:t>
      </w:r>
      <w:r w:rsidRPr="008628ED">
        <w:rPr>
          <w:spacing w:val="-4"/>
          <w:szCs w:val="28"/>
          <w:shd w:val="clear" w:color="auto" w:fill="FFFFFF"/>
          <w:lang w:val="vi-VN"/>
        </w:rPr>
        <w:t xml:space="preserve">, chưa sát với thực tế, một số công đoạn của việc đào tạo, sát hạch còn hình thức, dễ dãi, không ít học viên sau khi hoàn thành chương trình đào tạo, sát hạch và được cấp giấy phép lái xe nhưng không đủ tự tin để lái ô tô ra đường, kỹ năng lái xe kém, không nắm được các quy định của pháp luật trật tự, an toàn giao thông đường bộ, nhất là các quy tắc tham gia giao thông. </w:t>
      </w:r>
    </w:p>
    <w:p w14:paraId="0C702711" w14:textId="77777777" w:rsidR="00101D99" w:rsidRPr="008628ED" w:rsidRDefault="00101D99" w:rsidP="00A41020">
      <w:pPr>
        <w:spacing w:before="80" w:after="80"/>
        <w:ind w:firstLine="432"/>
        <w:jc w:val="both"/>
        <w:textAlignment w:val="baseline"/>
        <w:rPr>
          <w:spacing w:val="-2"/>
          <w:szCs w:val="28"/>
          <w:lang w:val="vi-VN"/>
        </w:rPr>
      </w:pPr>
      <w:r w:rsidRPr="008628ED">
        <w:rPr>
          <w:b/>
          <w:spacing w:val="-2"/>
          <w:szCs w:val="28"/>
          <w:shd w:val="clear" w:color="auto" w:fill="FFFFFF"/>
          <w:lang w:val="vi-VN"/>
        </w:rPr>
        <w:t xml:space="preserve">- </w:t>
      </w:r>
      <w:r w:rsidRPr="008628ED">
        <w:rPr>
          <w:spacing w:val="-2"/>
          <w:szCs w:val="28"/>
          <w:lang w:val="vi-VN"/>
        </w:rPr>
        <w:t>Việc quản lý người lái xe sau khi được sát hạch, cấp giấy phép lái xe đang bị buông lỏng; cơ quan</w:t>
      </w:r>
      <w:r w:rsidRPr="00A41020">
        <w:rPr>
          <w:spacing w:val="-2"/>
          <w:szCs w:val="28"/>
          <w:lang w:val="vi-VN"/>
        </w:rPr>
        <w:t xml:space="preserve"> chức năng</w:t>
      </w:r>
      <w:r w:rsidRPr="008628ED">
        <w:rPr>
          <w:spacing w:val="-2"/>
          <w:szCs w:val="28"/>
          <w:lang w:val="vi-VN"/>
        </w:rPr>
        <w:t xml:space="preserve"> chưa có các biện pháp quản lý phù hợp, hữu hiệu, </w:t>
      </w:r>
      <w:r w:rsidRPr="008628ED">
        <w:rPr>
          <w:spacing w:val="-2"/>
          <w:szCs w:val="28"/>
          <w:lang w:val="vi-VN"/>
        </w:rPr>
        <w:lastRenderedPageBreak/>
        <w:t xml:space="preserve">nhất là quản lý việc chấp hành pháp luật về trật tự, an toàn giao thông của người lái xe. Hiện nay, theo quy định của Luật Xử lý vi phạm hành chính; Nghị định số 100/2019/NĐ-CP ngày 30/12/2019 của Chính phủ quy định xử phạt vi phạm hành chính trong lĩnh vực giao thông đường bộ, đường sắt (sửa đổi, bổ sung tại Nghị định số 123/2021/NĐ-CP) quy định các hành vi vi phạm nghiêm trọng, đặc biệt nghiêm trọng về TTATGT thì bị tước quyền sử dụng giấy phép lái xe có thời hạn từ 01 tháng đến 03 tháng, từ 02 tháng đến 04 tháng, từ 22 tháng đến 24 tháng. Mỗi năm cơ quan chức năng tước có thời hạn trên 500 nghìn trường hợp giấy phép lái xe, khi bị tước người lái xe không được phép điều khiển phương tiện, dẫn đến tác động không nhỏ đến các hoạt động đi lại, sản xuất kinh doanh, đời sống hàng ngày của người dân; việc tước giấy phép lái xe đang thực hiện thủ công, nhiều người vi phạm bỏ giấy phép không đến lấy, tồn đọng nhiều giấy phép lái </w:t>
      </w:r>
      <w:r w:rsidR="00375BE7" w:rsidRPr="008628ED">
        <w:rPr>
          <w:spacing w:val="-2"/>
          <w:szCs w:val="28"/>
          <w:lang w:val="vi-VN"/>
        </w:rPr>
        <w:t>xe tại cơ quan xử phạt</w:t>
      </w:r>
      <w:r w:rsidRPr="008628ED">
        <w:rPr>
          <w:spacing w:val="-2"/>
          <w:szCs w:val="28"/>
          <w:lang w:val="vi-VN"/>
        </w:rPr>
        <w:t>, dẫn đến lãng phí, tăng chi phí, nguồn lực quản lý, nhưng vẫn chưa quản lý được quá trình chấp hành pháp luật của người lái xe.</w:t>
      </w:r>
    </w:p>
    <w:p w14:paraId="45975D04" w14:textId="77777777" w:rsidR="00101D99" w:rsidRPr="008628ED" w:rsidRDefault="00101D99" w:rsidP="00A41020">
      <w:pPr>
        <w:spacing w:before="80" w:after="80"/>
        <w:ind w:firstLine="432"/>
        <w:jc w:val="both"/>
        <w:textAlignment w:val="baseline"/>
        <w:rPr>
          <w:spacing w:val="2"/>
          <w:szCs w:val="28"/>
          <w:lang w:val="vi-VN"/>
        </w:rPr>
      </w:pPr>
      <w:r w:rsidRPr="008628ED">
        <w:rPr>
          <w:b/>
          <w:spacing w:val="2"/>
          <w:szCs w:val="28"/>
          <w:lang w:val="vi-VN"/>
        </w:rPr>
        <w:t xml:space="preserve">- </w:t>
      </w:r>
      <w:r w:rsidRPr="008628ED">
        <w:rPr>
          <w:spacing w:val="2"/>
          <w:szCs w:val="28"/>
          <w:lang w:val="vi-VN"/>
        </w:rPr>
        <w:t>Nghiên cứu tiếp thu kinh nghiệm quốc tế, các nước tiên tiến trên thế giới như Singapore, Nhật Bản, Trung Quốc... đều có quy định trừ điểm giấy phép lái xe đối với người lái xe khi có các hành vi vi phạm có nguy cơ gây mất an toàn giao thông cao nhằm quản lý việc chấp hành pháp luật của người điều khiển phương tiện giao thông.</w:t>
      </w:r>
    </w:p>
    <w:p w14:paraId="5AD831E0" w14:textId="77777777" w:rsidR="00101D99" w:rsidRPr="008628ED" w:rsidRDefault="00101D99" w:rsidP="00A41020">
      <w:pPr>
        <w:spacing w:before="80" w:after="80"/>
        <w:ind w:firstLine="432"/>
        <w:jc w:val="both"/>
        <w:rPr>
          <w:spacing w:val="-3"/>
          <w:szCs w:val="28"/>
          <w:lang w:val="pt-BR"/>
        </w:rPr>
      </w:pPr>
      <w:r w:rsidRPr="008628ED">
        <w:rPr>
          <w:b/>
          <w:spacing w:val="-3"/>
          <w:szCs w:val="28"/>
          <w:lang w:val="vi-VN"/>
        </w:rPr>
        <w:t xml:space="preserve">- </w:t>
      </w:r>
      <w:r w:rsidRPr="008628ED">
        <w:rPr>
          <w:spacing w:val="-3"/>
          <w:szCs w:val="28"/>
          <w:lang w:val="vi-VN"/>
        </w:rPr>
        <w:t>Điểm, trừ điểm giấy phép lái xe được quy định trong dự thảo Luật là một biện pháp quản lý nhà nước (không phải là hình thức xử phạt vi phạm hành chính), vừa có tính chất răn đe vừa có tính chất giáo dục,</w:t>
      </w:r>
      <w:r w:rsidR="00375BE7" w:rsidRPr="00A41020">
        <w:rPr>
          <w:spacing w:val="-3"/>
          <w:szCs w:val="28"/>
          <w:lang w:val="vi-VN"/>
        </w:rPr>
        <w:t xml:space="preserve"> </w:t>
      </w:r>
      <w:r w:rsidRPr="008628ED">
        <w:rPr>
          <w:spacing w:val="-3"/>
          <w:szCs w:val="28"/>
          <w:lang w:val="vi-VN"/>
        </w:rPr>
        <w:t xml:space="preserve">động viên về việc chấp hành pháp luật về trật tự, an toàn giao thông đường bộ, mỗi lần bị trừ điểm như là "tiếng chuông" cảnh báo giúp người lái xe chấp hành pháp luật tốt hơn, theo đó: </w:t>
      </w:r>
      <w:r w:rsidR="00375BE7" w:rsidRPr="00A41020">
        <w:rPr>
          <w:szCs w:val="28"/>
          <w:lang w:val="pt-BR"/>
        </w:rPr>
        <w:t>n</w:t>
      </w:r>
      <w:r w:rsidRPr="00A41020">
        <w:rPr>
          <w:szCs w:val="28"/>
          <w:lang w:val="pt-BR"/>
        </w:rPr>
        <w:t xml:space="preserve">gười lái xe vi phạm phạm pháp luật về trật tự, an toàn giao thông đường bộ ở mức độ nghiêm trọng sẽ bị trừ điểm giấy phép lái xe và trong thời hạn 12 tháng khi chưa bị trừ hết điểm thì được phục hồi đủ 12 điểm. Giấy phép lái xe chưa bị trừ hết điểm, người lái xe tiếp tục được điều khiển phương tiện tham gia giao thông, không ảnh hưởng đến hoạt động tham gia giao thông, hoạt động sản xuất kinh doanh, đời sống của người dân, qua đó </w:t>
      </w:r>
      <w:r w:rsidRPr="008628ED">
        <w:rPr>
          <w:spacing w:val="-3"/>
          <w:szCs w:val="28"/>
          <w:lang w:val="pt-BR"/>
        </w:rPr>
        <w:t xml:space="preserve">bảo đảm tính nhân văn, nhân đạo của pháp luật Việt Nam và quyền của công dân được quy định trong Hiến pháp; đáp ứng yêu cầu thực tiễn, ứng dụng chuyển đổi số trong công tác bảo đảm trật tự, an toàn giao thông trong tình hình hiện nay, tiếp thu kinh nghiệm quản lý an toàn giao thông của các nước tiên tiến trên thế giới, qua đó quản lý người lái xe trong suốt quá trình từ khi đào tạo, sát hạch, cấp giấy phép lái xe, cho đến quá trình chấp hành pháp luật của người lái xe, việc vi phạm tái phạm, từ đó sẽ  tác động tới hành vi, nâng cao ý thức của người tham gia giao thông, giúp cơ quan quản lý giám sát toàn diện quá trình chấp hành sau vi phạm của người lái xe. </w:t>
      </w:r>
    </w:p>
    <w:p w14:paraId="32FE4CE5" w14:textId="77777777" w:rsidR="00101D99" w:rsidRPr="008628ED" w:rsidRDefault="00101D99" w:rsidP="00A41020">
      <w:pPr>
        <w:spacing w:before="80" w:after="80"/>
        <w:ind w:firstLine="432"/>
        <w:jc w:val="both"/>
        <w:rPr>
          <w:bCs/>
          <w:szCs w:val="28"/>
          <w:lang w:val="pt-BR"/>
        </w:rPr>
      </w:pPr>
      <w:r w:rsidRPr="008628ED">
        <w:rPr>
          <w:b/>
          <w:bCs/>
          <w:szCs w:val="28"/>
          <w:lang w:val="pt-BR"/>
        </w:rPr>
        <w:t xml:space="preserve">- </w:t>
      </w:r>
      <w:r w:rsidRPr="008628ED">
        <w:rPr>
          <w:bCs/>
          <w:szCs w:val="28"/>
          <w:lang w:val="pt-BR"/>
        </w:rPr>
        <w:t>Về các quy định quản lý nhà nước của pháp luật khác có tính chất tươn</w:t>
      </w:r>
      <w:r w:rsidR="00375BE7" w:rsidRPr="008628ED">
        <w:rPr>
          <w:bCs/>
          <w:szCs w:val="28"/>
          <w:lang w:val="pt-BR"/>
        </w:rPr>
        <w:t>g tự: n</w:t>
      </w:r>
      <w:r w:rsidRPr="008628ED">
        <w:rPr>
          <w:bCs/>
          <w:szCs w:val="28"/>
          <w:lang w:val="pt-BR"/>
        </w:rPr>
        <w:t xml:space="preserve">ghiên cứu các lĩnh vực quản lý nhà nước khác như y tế, dược, pháp luật cũng đã quy định biện pháp quản lý hành chính nhà nước tương tự: “Thu hồi chứng chỉ hành nghề” để tăng cường quản lý nhà nước đối với việc chấp hành pháp luật của các tổ chức, cá nhân. </w:t>
      </w:r>
    </w:p>
    <w:p w14:paraId="60D8C3F5" w14:textId="77777777" w:rsidR="00101D99" w:rsidRPr="008628ED" w:rsidRDefault="00101D99" w:rsidP="00A41020">
      <w:pPr>
        <w:spacing w:before="80" w:after="80"/>
        <w:ind w:firstLine="432"/>
        <w:jc w:val="both"/>
        <w:textAlignment w:val="baseline"/>
        <w:rPr>
          <w:spacing w:val="-3"/>
          <w:szCs w:val="28"/>
          <w:lang w:val="pt-BR"/>
        </w:rPr>
      </w:pPr>
      <w:r w:rsidRPr="008628ED">
        <w:rPr>
          <w:b/>
          <w:spacing w:val="-3"/>
          <w:szCs w:val="28"/>
          <w:lang w:val="pt-BR"/>
        </w:rPr>
        <w:lastRenderedPageBreak/>
        <w:t xml:space="preserve">- </w:t>
      </w:r>
      <w:r w:rsidRPr="008628ED">
        <w:rPr>
          <w:spacing w:val="-3"/>
          <w:szCs w:val="28"/>
          <w:lang w:val="pt-BR"/>
        </w:rPr>
        <w:t>Để triển khai quy định trừ điểm giấy phép lái xe, Luật sẽ giao Chính phủ ban hành quy định cụ thể thẩm quyền, căn cứ, trình tự, thủ tục thực hiện trừ điểm, phục hồi giấy phép lái xe theo hướng như sau:</w:t>
      </w:r>
    </w:p>
    <w:p w14:paraId="76E274E1" w14:textId="77777777" w:rsidR="00101D99" w:rsidRPr="008628ED" w:rsidRDefault="00101D99" w:rsidP="00A41020">
      <w:pPr>
        <w:spacing w:before="80" w:after="80"/>
        <w:ind w:firstLine="432"/>
        <w:jc w:val="both"/>
        <w:textAlignment w:val="baseline"/>
        <w:rPr>
          <w:spacing w:val="-3"/>
          <w:szCs w:val="28"/>
          <w:lang w:val="pt-BR"/>
        </w:rPr>
      </w:pPr>
      <w:r w:rsidRPr="008628ED">
        <w:rPr>
          <w:b/>
          <w:spacing w:val="-3"/>
          <w:szCs w:val="28"/>
          <w:lang w:val="pt-BR"/>
        </w:rPr>
        <w:t xml:space="preserve">+ </w:t>
      </w:r>
      <w:r w:rsidRPr="008628ED">
        <w:rPr>
          <w:spacing w:val="-3"/>
          <w:szCs w:val="28"/>
          <w:lang w:val="pt-BR"/>
        </w:rPr>
        <w:t>Quy định cụ thể các hành vi vi phạm nghiêm trọng, nguy cơ gây mất an toàn giao thông cao, người vi phạm sẽ bị trừ điểm điểm giấy phép lái xe, mức trừ điểm điểm cụ thể trong một lần vi phạm sẽ được nghiên cứu quy định cụ thể và đảm bảo không trùng chéo với các hình thức xử phạt vi phạm hành chính.</w:t>
      </w:r>
    </w:p>
    <w:p w14:paraId="68AAC4A3" w14:textId="77777777" w:rsidR="00101D99" w:rsidRPr="008628ED" w:rsidRDefault="00101D99" w:rsidP="00A41020">
      <w:pPr>
        <w:spacing w:before="80" w:after="80"/>
        <w:ind w:firstLine="432"/>
        <w:jc w:val="both"/>
        <w:textAlignment w:val="baseline"/>
        <w:rPr>
          <w:spacing w:val="-3"/>
          <w:szCs w:val="28"/>
          <w:lang w:val="pt-BR"/>
        </w:rPr>
      </w:pPr>
      <w:r w:rsidRPr="008628ED">
        <w:rPr>
          <w:b/>
          <w:spacing w:val="-3"/>
          <w:szCs w:val="28"/>
          <w:lang w:val="pt-BR"/>
        </w:rPr>
        <w:t xml:space="preserve">+ </w:t>
      </w:r>
      <w:r w:rsidRPr="008628ED">
        <w:rPr>
          <w:spacing w:val="-3"/>
          <w:szCs w:val="28"/>
          <w:lang w:val="pt-BR"/>
        </w:rPr>
        <w:t>Thủ tục trừ điểm, phục hồi điểm sẽ</w:t>
      </w:r>
      <w:r w:rsidRPr="008628ED">
        <w:rPr>
          <w:b/>
          <w:spacing w:val="-3"/>
          <w:szCs w:val="28"/>
          <w:lang w:val="pt-BR"/>
        </w:rPr>
        <w:t xml:space="preserve"> </w:t>
      </w:r>
      <w:r w:rsidRPr="008628ED">
        <w:rPr>
          <w:spacing w:val="-3"/>
          <w:szCs w:val="28"/>
          <w:lang w:val="pt-BR"/>
        </w:rPr>
        <w:t xml:space="preserve">bảo đảm đơn giản, hợp lý, tránh phiền hà cho người vi phạm, theo hướng ứng công nghệ thông tin, chuyển đổi số, số hóa hệ thống cơ sở dữ liệu xử về sát hạch, cấp giấy phép lái xe; hệ thống cơ sở dữ liệu về xử phạt vi phạm hành chính; khi có quyết định xử phạt (đối với hành vi vi phạm có quy định trừ điểm), người lái xe sẽ nhận được thông báo của cơ quan xử phạt về việc giấy phép lái xe bị trừ điểm; hệ thống cơ sở dữ liệu sẽ tự động trừ điểm </w:t>
      </w:r>
      <w:r w:rsidRPr="008628ED">
        <w:rPr>
          <w:bCs/>
          <w:szCs w:val="28"/>
          <w:lang w:val="pt-BR"/>
        </w:rPr>
        <w:t xml:space="preserve">(không có sự tiếp xúc giữa người có thẩm quyền xử phạt và người vi phạm, nên sẽ không phát sinh tiêu cực, không trùng chéo với các hình thức xử phạt vi phạm hành chính) </w:t>
      </w:r>
      <w:r w:rsidRPr="008628ED">
        <w:rPr>
          <w:spacing w:val="-3"/>
          <w:szCs w:val="28"/>
          <w:lang w:val="pt-BR"/>
        </w:rPr>
        <w:t>hoặc sau một năm kể từ lần trừ điểm gần nhất nếu còn điểm hệ thống sẽ tự động phục hồi điểm cho người lái xe.</w:t>
      </w:r>
    </w:p>
    <w:p w14:paraId="7A468671" w14:textId="77777777" w:rsidR="00D23444" w:rsidRPr="008628ED" w:rsidRDefault="00D23444" w:rsidP="00A41020">
      <w:pPr>
        <w:spacing w:before="80" w:after="80"/>
        <w:ind w:firstLine="432"/>
        <w:jc w:val="both"/>
        <w:rPr>
          <w:b/>
          <w:bCs/>
          <w:spacing w:val="-4"/>
          <w:szCs w:val="28"/>
          <w:lang w:val="pt-BR"/>
        </w:rPr>
      </w:pPr>
      <w:r w:rsidRPr="008628ED">
        <w:rPr>
          <w:b/>
          <w:spacing w:val="-4"/>
          <w:szCs w:val="28"/>
          <w:lang w:val="pt-BR"/>
        </w:rPr>
        <w:t xml:space="preserve">5. Chương V. Tuần tra, kiểm soát về </w:t>
      </w:r>
      <w:r w:rsidRPr="008628ED">
        <w:rPr>
          <w:b/>
          <w:bCs/>
          <w:spacing w:val="-4"/>
          <w:szCs w:val="28"/>
          <w:lang w:val="pt-BR"/>
        </w:rPr>
        <w:t>trật tự, an toàn giao thông đường bộ</w:t>
      </w:r>
    </w:p>
    <w:p w14:paraId="7EA08619" w14:textId="35AD0BAD" w:rsidR="00C845C6" w:rsidRPr="00A41020" w:rsidRDefault="00C845C6" w:rsidP="00A41020">
      <w:pPr>
        <w:spacing w:before="80" w:after="80"/>
        <w:ind w:firstLine="432"/>
        <w:jc w:val="both"/>
        <w:rPr>
          <w:bCs/>
          <w:szCs w:val="28"/>
          <w:lang w:val="vi-VN"/>
        </w:rPr>
      </w:pPr>
      <w:r w:rsidRPr="008628ED">
        <w:rPr>
          <w:bCs/>
          <w:szCs w:val="28"/>
          <w:lang w:val="pt-BR"/>
        </w:rPr>
        <w:t>Gồm 09</w:t>
      </w:r>
      <w:r w:rsidR="00794638" w:rsidRPr="008628ED">
        <w:rPr>
          <w:bCs/>
          <w:szCs w:val="28"/>
          <w:lang w:val="pt-BR"/>
        </w:rPr>
        <w:t xml:space="preserve"> điều, từ Điều 64</w:t>
      </w:r>
      <w:r w:rsidRPr="008628ED">
        <w:rPr>
          <w:bCs/>
          <w:szCs w:val="28"/>
          <w:lang w:val="pt-BR"/>
        </w:rPr>
        <w:t xml:space="preserve"> đến Điều</w:t>
      </w:r>
      <w:r w:rsidR="00794638" w:rsidRPr="008628ED">
        <w:rPr>
          <w:bCs/>
          <w:szCs w:val="28"/>
          <w:lang w:val="pt-BR"/>
        </w:rPr>
        <w:t xml:space="preserve"> 72</w:t>
      </w:r>
      <w:r w:rsidR="00D23444" w:rsidRPr="008628ED">
        <w:rPr>
          <w:bCs/>
          <w:szCs w:val="28"/>
          <w:lang w:val="pt-BR"/>
        </w:rPr>
        <w:t xml:space="preserve">, quy định về: </w:t>
      </w:r>
      <w:r w:rsidR="00D23444" w:rsidRPr="008628ED">
        <w:rPr>
          <w:iCs/>
          <w:szCs w:val="28"/>
          <w:lang w:val="pt-BR"/>
        </w:rPr>
        <w:t>t</w:t>
      </w:r>
      <w:r w:rsidR="00D23444" w:rsidRPr="00A41020">
        <w:rPr>
          <w:iCs/>
          <w:szCs w:val="28"/>
          <w:lang w:val="vi-VN"/>
        </w:rPr>
        <w:t>uần tra, kiểm soát</w:t>
      </w:r>
      <w:r w:rsidR="004C5C90" w:rsidRPr="00A41020">
        <w:rPr>
          <w:iCs/>
          <w:szCs w:val="28"/>
          <w:lang w:val="vi-VN"/>
        </w:rPr>
        <w:t xml:space="preserve"> về trật tự, an toàn giao thông đường bộ</w:t>
      </w:r>
      <w:r w:rsidR="00D23444" w:rsidRPr="008628ED">
        <w:rPr>
          <w:iCs/>
          <w:szCs w:val="28"/>
          <w:lang w:val="pt-BR"/>
        </w:rPr>
        <w:t xml:space="preserve">; căn cứ </w:t>
      </w:r>
      <w:r w:rsidR="00D23444" w:rsidRPr="008628ED">
        <w:rPr>
          <w:szCs w:val="28"/>
          <w:lang w:val="pt-BR"/>
        </w:rPr>
        <w:t xml:space="preserve">dừng </w:t>
      </w:r>
      <w:r w:rsidR="00D23444" w:rsidRPr="00A41020">
        <w:rPr>
          <w:szCs w:val="28"/>
          <w:lang w:val="pt-BR"/>
        </w:rPr>
        <w:t>phương tiện tham gia giao thông đường bộ để tuần tra, kiểm soát;</w:t>
      </w:r>
      <w:r w:rsidR="00D23444" w:rsidRPr="00A41020">
        <w:rPr>
          <w:bCs/>
          <w:szCs w:val="28"/>
          <w:lang w:val="pt-BR"/>
        </w:rPr>
        <w:t xml:space="preserve"> </w:t>
      </w:r>
      <w:r w:rsidR="004C5C90" w:rsidRPr="00A41020">
        <w:rPr>
          <w:bCs/>
          <w:szCs w:val="28"/>
          <w:lang w:val="vi-VN"/>
        </w:rPr>
        <w:t xml:space="preserve">biện pháp </w:t>
      </w:r>
      <w:r w:rsidR="00D23444" w:rsidRPr="00A41020">
        <w:rPr>
          <w:bCs/>
          <w:szCs w:val="28"/>
          <w:lang w:val="pt-BR"/>
        </w:rPr>
        <w:t>p</w:t>
      </w:r>
      <w:r w:rsidR="00D23444" w:rsidRPr="008628ED">
        <w:rPr>
          <w:szCs w:val="28"/>
          <w:lang w:val="pt-BR"/>
        </w:rPr>
        <w:t>hát hiện</w:t>
      </w:r>
      <w:r w:rsidR="00D23444" w:rsidRPr="00A41020">
        <w:rPr>
          <w:szCs w:val="28"/>
          <w:lang w:val="vi-VN"/>
        </w:rPr>
        <w:t xml:space="preserve"> </w:t>
      </w:r>
      <w:r w:rsidR="00D23444" w:rsidRPr="008628ED">
        <w:rPr>
          <w:szCs w:val="28"/>
          <w:lang w:val="pt-BR"/>
        </w:rPr>
        <w:t>vi phạm pháp luật về trật tự, an toàn giao thông đường bộ;</w:t>
      </w:r>
      <w:r w:rsidR="00D23444" w:rsidRPr="00A41020">
        <w:rPr>
          <w:bCs/>
          <w:szCs w:val="28"/>
          <w:lang w:val="vi-VN"/>
        </w:rPr>
        <w:t xml:space="preserve"> huy động người, phương tiện, thiết bị</w:t>
      </w:r>
      <w:r w:rsidR="00D23444" w:rsidRPr="008628ED">
        <w:rPr>
          <w:bCs/>
          <w:szCs w:val="28"/>
          <w:lang w:val="pt-BR"/>
        </w:rPr>
        <w:t xml:space="preserve"> dân sự trong trường hợp cấp</w:t>
      </w:r>
      <w:r w:rsidR="00D23444" w:rsidRPr="00A41020">
        <w:rPr>
          <w:bCs/>
          <w:szCs w:val="28"/>
          <w:lang w:val="vi-VN"/>
        </w:rPr>
        <w:t xml:space="preserve"> bách; di chuyển phương tiện vi phạm dừng, đỗ trên đường bộ </w:t>
      </w:r>
      <w:r w:rsidR="00D23444" w:rsidRPr="008628ED">
        <w:rPr>
          <w:bCs/>
          <w:szCs w:val="28"/>
          <w:lang w:val="pt-BR"/>
        </w:rPr>
        <w:t>gây cản trở, ùn tắc giao thông hoặc nguy cơ dẫn đến tai nạn giao thông;</w:t>
      </w:r>
      <w:r w:rsidR="00D23444" w:rsidRPr="00A41020">
        <w:rPr>
          <w:i/>
          <w:szCs w:val="28"/>
          <w:lang w:val="vi-VN"/>
        </w:rPr>
        <w:t xml:space="preserve"> </w:t>
      </w:r>
      <w:r w:rsidR="004B0617" w:rsidRPr="008628ED">
        <w:rPr>
          <w:szCs w:val="28"/>
          <w:lang w:val="pt-BR"/>
        </w:rPr>
        <w:t>trang bị,</w:t>
      </w:r>
      <w:r w:rsidR="004B0617" w:rsidRPr="008628ED">
        <w:rPr>
          <w:i/>
          <w:szCs w:val="28"/>
          <w:lang w:val="pt-BR"/>
        </w:rPr>
        <w:t xml:space="preserve"> </w:t>
      </w:r>
      <w:r w:rsidR="004C5C90" w:rsidRPr="00A41020">
        <w:rPr>
          <w:bCs/>
          <w:szCs w:val="28"/>
          <w:lang w:val="vi-VN"/>
        </w:rPr>
        <w:t>sử dụng</w:t>
      </w:r>
      <w:r w:rsidR="00D23444" w:rsidRPr="00A41020">
        <w:rPr>
          <w:bCs/>
          <w:szCs w:val="28"/>
          <w:lang w:val="vi-VN"/>
        </w:rPr>
        <w:t xml:space="preserve"> phương tiện, thiết bị</w:t>
      </w:r>
      <w:r w:rsidR="004C5C90" w:rsidRPr="00A41020">
        <w:rPr>
          <w:bCs/>
          <w:szCs w:val="28"/>
          <w:lang w:val="vi-VN"/>
        </w:rPr>
        <w:t>, vũ khí, công cụ hỗ trợ khi tuần tra, kiểm soát; hệ thống giám sát bảo đảm an ninh, trật tự, xử lý vi phạm trật tự, an toàn giao thông đường bộ; hệ thống kiểm soát tải trọng, khổ giới hạn xe trên đường</w:t>
      </w:r>
      <w:r w:rsidRPr="00A41020">
        <w:rPr>
          <w:bCs/>
          <w:szCs w:val="28"/>
          <w:lang w:val="vi-VN"/>
        </w:rPr>
        <w:t xml:space="preserve"> bộ</w:t>
      </w:r>
      <w:r w:rsidR="00D23444" w:rsidRPr="008628ED">
        <w:rPr>
          <w:bCs/>
          <w:szCs w:val="28"/>
          <w:lang w:val="pt-BR"/>
        </w:rPr>
        <w:t xml:space="preserve">; </w:t>
      </w:r>
      <w:r w:rsidR="00D23444" w:rsidRPr="00A41020">
        <w:rPr>
          <w:bCs/>
          <w:szCs w:val="28"/>
          <w:lang w:val="pt-BR"/>
        </w:rPr>
        <w:t>quyền và trách nhiệm của người điều khiển phương tiện tham gia giao thông đường bộ;</w:t>
      </w:r>
      <w:r w:rsidR="00D23444" w:rsidRPr="008628ED">
        <w:rPr>
          <w:szCs w:val="28"/>
          <w:lang w:val="pt-BR"/>
        </w:rPr>
        <w:t xml:space="preserve"> </w:t>
      </w:r>
      <w:r w:rsidR="00D23444" w:rsidRPr="008628ED">
        <w:rPr>
          <w:bCs/>
          <w:szCs w:val="28"/>
          <w:lang w:val="pt-BR"/>
        </w:rPr>
        <w:t xml:space="preserve">ngăn chặn hành vi </w:t>
      </w:r>
      <w:r w:rsidRPr="00A41020">
        <w:rPr>
          <w:bCs/>
          <w:szCs w:val="28"/>
          <w:lang w:val="vi-VN"/>
        </w:rPr>
        <w:t>không chấp hành yêu cầu kiểm tra, kiểm soát, chống người thi hành công vụ.</w:t>
      </w:r>
    </w:p>
    <w:p w14:paraId="6F456065" w14:textId="77777777" w:rsidR="00D23444" w:rsidRPr="00A41020" w:rsidRDefault="00D23444" w:rsidP="00A41020">
      <w:pPr>
        <w:spacing w:before="80" w:after="80"/>
        <w:ind w:firstLine="432"/>
        <w:jc w:val="both"/>
        <w:rPr>
          <w:b/>
          <w:bCs/>
          <w:noProof/>
          <w:szCs w:val="28"/>
          <w:lang w:val="vi-VN"/>
        </w:rPr>
      </w:pPr>
      <w:r w:rsidRPr="008628ED">
        <w:rPr>
          <w:b/>
          <w:bCs/>
          <w:noProof/>
          <w:szCs w:val="28"/>
          <w:lang w:val="vi-VN"/>
        </w:rPr>
        <w:t>6. Chương VI. Chỉ huy, điều khiển giao thông</w:t>
      </w:r>
      <w:r w:rsidR="00C845C6" w:rsidRPr="00A41020">
        <w:rPr>
          <w:b/>
          <w:bCs/>
          <w:noProof/>
          <w:szCs w:val="28"/>
          <w:lang w:val="vi-VN"/>
        </w:rPr>
        <w:t xml:space="preserve"> bảo đảm trật tự, an toàn giao thông đường bộ</w:t>
      </w:r>
    </w:p>
    <w:p w14:paraId="538FF182" w14:textId="05CBE815" w:rsidR="00D23444" w:rsidRPr="00A41020" w:rsidRDefault="00D23444" w:rsidP="00A41020">
      <w:pPr>
        <w:spacing w:before="80" w:after="80"/>
        <w:ind w:firstLine="432"/>
        <w:jc w:val="both"/>
        <w:rPr>
          <w:b/>
          <w:szCs w:val="28"/>
          <w:lang w:val="vi-VN"/>
        </w:rPr>
      </w:pPr>
      <w:r w:rsidRPr="008628ED">
        <w:rPr>
          <w:bCs/>
          <w:noProof/>
          <w:szCs w:val="28"/>
          <w:lang w:val="vi-VN"/>
        </w:rPr>
        <w:t>Gồm 06 điề</w:t>
      </w:r>
      <w:r w:rsidR="008B109E" w:rsidRPr="008628ED">
        <w:rPr>
          <w:bCs/>
          <w:noProof/>
          <w:szCs w:val="28"/>
          <w:lang w:val="vi-VN"/>
        </w:rPr>
        <w:t>u, từ Điều 73 đến Điều 78</w:t>
      </w:r>
      <w:r w:rsidRPr="008628ED">
        <w:rPr>
          <w:bCs/>
          <w:noProof/>
          <w:szCs w:val="28"/>
          <w:lang w:val="vi-VN"/>
        </w:rPr>
        <w:t>, quy định về:</w:t>
      </w:r>
      <w:r w:rsidRPr="008628ED">
        <w:rPr>
          <w:rFonts w:eastAsia="Calibri"/>
          <w:bCs/>
          <w:szCs w:val="28"/>
          <w:lang w:val="vi-VN"/>
        </w:rPr>
        <w:t xml:space="preserve"> </w:t>
      </w:r>
      <w:r w:rsidR="00C845C6" w:rsidRPr="008628ED">
        <w:rPr>
          <w:bCs/>
          <w:noProof/>
          <w:szCs w:val="28"/>
          <w:lang w:val="vi-VN"/>
        </w:rPr>
        <w:t>c</w:t>
      </w:r>
      <w:r w:rsidRPr="00A41020">
        <w:rPr>
          <w:bCs/>
          <w:noProof/>
          <w:szCs w:val="28"/>
          <w:lang w:val="vi-VN"/>
        </w:rPr>
        <w:t>hỉ huy, điều khiển giao thông</w:t>
      </w:r>
      <w:r w:rsidR="00C845C6" w:rsidRPr="00A41020">
        <w:rPr>
          <w:bCs/>
          <w:noProof/>
          <w:szCs w:val="28"/>
          <w:lang w:val="vi-VN"/>
        </w:rPr>
        <w:t xml:space="preserve"> đường bộ</w:t>
      </w:r>
      <w:r w:rsidRPr="00A41020">
        <w:rPr>
          <w:bCs/>
          <w:noProof/>
          <w:szCs w:val="28"/>
          <w:lang w:val="vi-VN"/>
        </w:rPr>
        <w:t>;</w:t>
      </w:r>
      <w:r w:rsidR="00C845C6" w:rsidRPr="00A41020">
        <w:rPr>
          <w:bCs/>
          <w:noProof/>
          <w:szCs w:val="28"/>
          <w:lang w:val="vi-VN"/>
        </w:rPr>
        <w:t xml:space="preserve"> trung tâm chỉ huy giao thông;</w:t>
      </w:r>
      <w:r w:rsidRPr="00A41020">
        <w:rPr>
          <w:bCs/>
          <w:noProof/>
          <w:szCs w:val="28"/>
          <w:lang w:val="vi-VN"/>
        </w:rPr>
        <w:t xml:space="preserve"> </w:t>
      </w:r>
      <w:r w:rsidRPr="008628ED">
        <w:rPr>
          <w:bCs/>
          <w:iCs/>
          <w:noProof/>
          <w:szCs w:val="28"/>
          <w:lang w:val="vi-VN"/>
        </w:rPr>
        <w:t>giải quyết tình huống đột xuất gây mất</w:t>
      </w:r>
      <w:r w:rsidR="00C845C6" w:rsidRPr="00A41020">
        <w:rPr>
          <w:bCs/>
          <w:iCs/>
          <w:noProof/>
          <w:szCs w:val="28"/>
          <w:lang w:val="vi-VN"/>
        </w:rPr>
        <w:t xml:space="preserve"> trật tự,</w:t>
      </w:r>
      <w:r w:rsidRPr="008628ED">
        <w:rPr>
          <w:bCs/>
          <w:iCs/>
          <w:noProof/>
          <w:szCs w:val="28"/>
          <w:lang w:val="vi-VN"/>
        </w:rPr>
        <w:t xml:space="preserve"> an toàn giao thông trên đường bộ</w:t>
      </w:r>
      <w:r w:rsidRPr="008628ED">
        <w:rPr>
          <w:bCs/>
          <w:noProof/>
          <w:szCs w:val="28"/>
          <w:lang w:val="vi-VN"/>
        </w:rPr>
        <w:t xml:space="preserve">; </w:t>
      </w:r>
      <w:r w:rsidR="00C845C6" w:rsidRPr="00A41020">
        <w:rPr>
          <w:bCs/>
          <w:noProof/>
          <w:szCs w:val="28"/>
          <w:lang w:val="vi-VN"/>
        </w:rPr>
        <w:t>bảo đảm trật tự, an toàn giao thông đối với trường hợp sử dụng lòng đường, vỉa hè vào mục đích khác; giải quyết, khắc phục ùn tắc giao thông;</w:t>
      </w:r>
      <w:r w:rsidR="00C845C6" w:rsidRPr="008628ED">
        <w:rPr>
          <w:b/>
          <w:bCs/>
          <w:iCs/>
          <w:szCs w:val="28"/>
          <w:lang w:val="vi-VN"/>
        </w:rPr>
        <w:t xml:space="preserve"> </w:t>
      </w:r>
      <w:r w:rsidR="00C845C6" w:rsidRPr="008628ED">
        <w:rPr>
          <w:bCs/>
          <w:iCs/>
          <w:szCs w:val="28"/>
          <w:lang w:val="vi-VN"/>
        </w:rPr>
        <w:t xml:space="preserve">kiến nghị về trật tự, an toàn giao thông đường bộ </w:t>
      </w:r>
      <w:r w:rsidR="00C845C6" w:rsidRPr="008628ED">
        <w:rPr>
          <w:bCs/>
          <w:szCs w:val="28"/>
          <w:lang w:val="vi-VN"/>
        </w:rPr>
        <w:t>đối với công trình đường bộ</w:t>
      </w:r>
      <w:r w:rsidR="00C845C6" w:rsidRPr="00A41020">
        <w:rPr>
          <w:bCs/>
          <w:szCs w:val="28"/>
          <w:lang w:val="vi-VN"/>
        </w:rPr>
        <w:t>.</w:t>
      </w:r>
    </w:p>
    <w:p w14:paraId="5430FAF1" w14:textId="77777777" w:rsidR="00D23444" w:rsidRPr="008628ED" w:rsidRDefault="00D23444" w:rsidP="00A41020">
      <w:pPr>
        <w:spacing w:before="80" w:after="80"/>
        <w:ind w:firstLine="432"/>
        <w:jc w:val="both"/>
        <w:rPr>
          <w:b/>
          <w:bCs/>
          <w:noProof/>
          <w:szCs w:val="28"/>
          <w:lang w:val="vi-VN"/>
        </w:rPr>
      </w:pPr>
      <w:r w:rsidRPr="008628ED">
        <w:rPr>
          <w:b/>
          <w:bCs/>
          <w:noProof/>
          <w:szCs w:val="28"/>
          <w:lang w:val="vi-VN"/>
        </w:rPr>
        <w:t>7. Chương VII. Giải quyết tai nạn giao thông đường bộ</w:t>
      </w:r>
    </w:p>
    <w:p w14:paraId="7617CCE9" w14:textId="12C9A9F0" w:rsidR="00D23444" w:rsidRPr="008628ED" w:rsidRDefault="00BC521B" w:rsidP="00A41020">
      <w:pPr>
        <w:spacing w:before="80" w:after="80"/>
        <w:ind w:firstLine="432"/>
        <w:jc w:val="both"/>
        <w:rPr>
          <w:szCs w:val="28"/>
          <w:lang w:val="vi-VN"/>
        </w:rPr>
      </w:pPr>
      <w:r w:rsidRPr="008628ED">
        <w:rPr>
          <w:bCs/>
          <w:noProof/>
          <w:spacing w:val="-4"/>
          <w:szCs w:val="28"/>
          <w:lang w:val="vi-VN"/>
        </w:rPr>
        <w:t>Gồm 06</w:t>
      </w:r>
      <w:r w:rsidR="008B109E" w:rsidRPr="008628ED">
        <w:rPr>
          <w:bCs/>
          <w:noProof/>
          <w:spacing w:val="-4"/>
          <w:szCs w:val="28"/>
          <w:lang w:val="vi-VN"/>
        </w:rPr>
        <w:t xml:space="preserve"> điều, từ Điều 79 đến Điều 84</w:t>
      </w:r>
      <w:r w:rsidR="00D23444" w:rsidRPr="008628ED">
        <w:rPr>
          <w:bCs/>
          <w:noProof/>
          <w:spacing w:val="-4"/>
          <w:szCs w:val="28"/>
          <w:lang w:val="vi-VN"/>
        </w:rPr>
        <w:t xml:space="preserve">, quy định về: </w:t>
      </w:r>
      <w:r w:rsidR="00C845C6" w:rsidRPr="008628ED">
        <w:rPr>
          <w:szCs w:val="28"/>
          <w:lang w:val="vi-VN"/>
        </w:rPr>
        <w:t>t</w:t>
      </w:r>
      <w:r w:rsidR="00D23444" w:rsidRPr="008628ED">
        <w:rPr>
          <w:szCs w:val="28"/>
          <w:lang w:val="vi-VN"/>
        </w:rPr>
        <w:t>rách nhiệm của người điều khiển phương tiện, người liên quan và người có mặt tại hiện trường vụ tai nạn giao thông</w:t>
      </w:r>
      <w:r w:rsidRPr="00A41020">
        <w:rPr>
          <w:szCs w:val="28"/>
          <w:lang w:val="vi-VN"/>
        </w:rPr>
        <w:t xml:space="preserve"> đường bộ</w:t>
      </w:r>
      <w:r w:rsidR="00D23444" w:rsidRPr="008628ED">
        <w:rPr>
          <w:szCs w:val="28"/>
          <w:lang w:val="vi-VN"/>
        </w:rPr>
        <w:t>;</w:t>
      </w:r>
      <w:r w:rsidR="00D23444" w:rsidRPr="008628ED">
        <w:rPr>
          <w:b/>
          <w:szCs w:val="28"/>
          <w:lang w:val="vi-VN"/>
        </w:rPr>
        <w:t xml:space="preserve"> </w:t>
      </w:r>
      <w:r w:rsidR="00D23444" w:rsidRPr="008628ED">
        <w:rPr>
          <w:szCs w:val="28"/>
          <w:lang w:val="vi-VN"/>
        </w:rPr>
        <w:t>phát hiện, tiếp nhận, xử lý tin báo tai nạn giao thông</w:t>
      </w:r>
      <w:r w:rsidRPr="00A41020">
        <w:rPr>
          <w:szCs w:val="28"/>
          <w:lang w:val="vi-VN"/>
        </w:rPr>
        <w:t xml:space="preserve"> đường </w:t>
      </w:r>
      <w:r w:rsidRPr="00A41020">
        <w:rPr>
          <w:szCs w:val="28"/>
          <w:lang w:val="vi-VN"/>
        </w:rPr>
        <w:lastRenderedPageBreak/>
        <w:t>bộ</w:t>
      </w:r>
      <w:r w:rsidR="00D23444" w:rsidRPr="008628ED">
        <w:rPr>
          <w:szCs w:val="28"/>
          <w:lang w:val="vi-VN"/>
        </w:rPr>
        <w:t>; cứu nạn, cứu hộ khi xảy ra vụ tai nạn giao thông</w:t>
      </w:r>
      <w:r w:rsidRPr="00A41020">
        <w:rPr>
          <w:szCs w:val="28"/>
          <w:lang w:val="vi-VN"/>
        </w:rPr>
        <w:t xml:space="preserve"> đường bộ</w:t>
      </w:r>
      <w:r w:rsidR="00D23444" w:rsidRPr="008628ED">
        <w:rPr>
          <w:szCs w:val="28"/>
          <w:lang w:val="vi-VN"/>
        </w:rPr>
        <w:t>;</w:t>
      </w:r>
      <w:r w:rsidR="00D23444" w:rsidRPr="008628ED">
        <w:rPr>
          <w:b/>
          <w:szCs w:val="28"/>
          <w:lang w:val="vi-VN"/>
        </w:rPr>
        <w:t xml:space="preserve"> </w:t>
      </w:r>
      <w:r w:rsidR="00D23444" w:rsidRPr="008628ED">
        <w:rPr>
          <w:szCs w:val="28"/>
          <w:lang w:val="vi-VN"/>
        </w:rPr>
        <w:t>điều tra, giải quyết tai nạn giao thông</w:t>
      </w:r>
      <w:r w:rsidRPr="00A41020">
        <w:rPr>
          <w:szCs w:val="28"/>
          <w:lang w:val="vi-VN"/>
        </w:rPr>
        <w:t xml:space="preserve"> đường bộ</w:t>
      </w:r>
      <w:r w:rsidR="00D23444" w:rsidRPr="008628ED">
        <w:rPr>
          <w:szCs w:val="28"/>
          <w:lang w:val="vi-VN"/>
        </w:rPr>
        <w:t>; thống kê tai nạn giao thông</w:t>
      </w:r>
      <w:r w:rsidRPr="00A41020">
        <w:rPr>
          <w:szCs w:val="28"/>
          <w:lang w:val="vi-VN"/>
        </w:rPr>
        <w:t xml:space="preserve"> đường bộ; quỹ giảm thiểu thiệt hại tai nạn giao thông đường bộ</w:t>
      </w:r>
      <w:r w:rsidR="00D23444" w:rsidRPr="008628ED">
        <w:rPr>
          <w:szCs w:val="28"/>
          <w:lang w:val="vi-VN"/>
        </w:rPr>
        <w:t>.</w:t>
      </w:r>
    </w:p>
    <w:p w14:paraId="0A1CECED" w14:textId="68095FF6" w:rsidR="00BC521B" w:rsidRPr="00A41020" w:rsidRDefault="008B109E" w:rsidP="00A41020">
      <w:pPr>
        <w:spacing w:before="80" w:after="80"/>
        <w:ind w:firstLine="432"/>
        <w:jc w:val="both"/>
        <w:rPr>
          <w:b/>
          <w:szCs w:val="28"/>
          <w:lang w:val="vi-VN"/>
        </w:rPr>
      </w:pPr>
      <w:r>
        <w:rPr>
          <w:b/>
          <w:szCs w:val="28"/>
          <w:lang w:val="vi-VN"/>
        </w:rPr>
        <w:t>Điều 8</w:t>
      </w:r>
      <w:r w:rsidRPr="008628ED">
        <w:rPr>
          <w:b/>
          <w:szCs w:val="28"/>
          <w:lang w:val="vi-VN"/>
        </w:rPr>
        <w:t>4</w:t>
      </w:r>
      <w:r w:rsidR="00BC521B" w:rsidRPr="00A41020">
        <w:rPr>
          <w:b/>
          <w:szCs w:val="28"/>
          <w:lang w:val="vi-VN"/>
        </w:rPr>
        <w:t xml:space="preserve"> dự thảo Luật bổ sung mới nội dung về quỹ giảm thiểu thiệt hại tai nạn giao thông đường bộ:</w:t>
      </w:r>
    </w:p>
    <w:p w14:paraId="195E0575"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1. Quỹ giảm thiểu thiệt hại tai nạn giao thông đường bộ là quỹ tài chính Nhà nước ngoài ngân sách, được hình thành ở Trung ương để huy động nguồn lực xã hội hỗ trợ giảm thiểu thiệt hại tai nạn giao thông đường bộ.</w:t>
      </w:r>
    </w:p>
    <w:p w14:paraId="4704221C"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2. Quỹ giảm thiểu thiệt hại tai nạn giao thông đường bộ được hình thành từ các nguồn tài chính sau đây:</w:t>
      </w:r>
    </w:p>
    <w:p w14:paraId="049D6664" w14:textId="69F70EFF"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a) Hỗ trợ, viện trợ, đóng góp tự nguyện của các tổ chức, cá nhân trong nước, ngoài nước;</w:t>
      </w:r>
    </w:p>
    <w:p w14:paraId="63E40111"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b) Từ các nguồn khác theo quy định của pháp luật.</w:t>
      </w:r>
    </w:p>
    <w:p w14:paraId="3D09C82F"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3. Quỹ giảm thiểu thiệt hại tai nạn giao thông đường bộ được ưu tiên chi các hoạt động sau đây:</w:t>
      </w:r>
    </w:p>
    <w:p w14:paraId="3B519934"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a) Hỗ trợ nạn nhân, gia đình nạn nhân do tai nạn giao thông đường bộ gây ra;</w:t>
      </w:r>
    </w:p>
    <w:p w14:paraId="446F2978"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b) Hỗ trợ cho các lực lượng tham gia bảo đảm trật tự, an toàn giao thông đường bộ theo quy định của pháp luật;</w:t>
      </w:r>
    </w:p>
    <w:p w14:paraId="41A00167"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 xml:space="preserve">c) Hỗ trợ cho tổ chức, cá nhân </w:t>
      </w:r>
    </w:p>
    <w:p w14:paraId="3DE61E5E" w14:textId="0B7BF946"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e) Tham gia tuyên truyền giảm thiểu thiệt hại tai nạn giao thông đường bộ.</w:t>
      </w:r>
    </w:p>
    <w:p w14:paraId="4027E44D"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4. Nguyên tắc hoạt động của Quỹ giảm thiểu thiệt hại tai nạn giao thông đường bộ:</w:t>
      </w:r>
    </w:p>
    <w:p w14:paraId="556E23E1"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a) Không vì mục đích lợi nhuận;</w:t>
      </w:r>
    </w:p>
    <w:p w14:paraId="7D635AA2" w14:textId="7777777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b) Quản lý, sử dụng đúng mục đích, đúng pháp luật, kịp thời, hiệu quả, bảo đảm công khai, minh bạch;</w:t>
      </w:r>
    </w:p>
    <w:p w14:paraId="6798E845" w14:textId="3ABF3CC7" w:rsidR="008B109E" w:rsidRPr="008628ED" w:rsidRDefault="008B109E" w:rsidP="008B109E">
      <w:pPr>
        <w:spacing w:line="264" w:lineRule="auto"/>
        <w:ind w:firstLine="709"/>
        <w:jc w:val="both"/>
        <w:rPr>
          <w:rFonts w:eastAsia="Calibri"/>
          <w:szCs w:val="28"/>
          <w:lang w:val="vi-VN"/>
        </w:rPr>
      </w:pPr>
      <w:r w:rsidRPr="008628ED">
        <w:rPr>
          <w:rFonts w:eastAsia="Calibri"/>
          <w:szCs w:val="28"/>
          <w:lang w:val="vi-VN"/>
        </w:rPr>
        <w:t>c) Hỗ trợ cho các hoạt động bảo đảm trật tự, an toàn giao thông đường bộ mà ngân sách nhà nước chưa đầu tư hoặc chưa đáp ứng yêu cầu.</w:t>
      </w:r>
    </w:p>
    <w:p w14:paraId="2622F943" w14:textId="210A255B" w:rsidR="00BC521B" w:rsidRPr="008628ED" w:rsidRDefault="008B109E" w:rsidP="008B109E">
      <w:pPr>
        <w:spacing w:line="264" w:lineRule="auto"/>
        <w:ind w:firstLine="709"/>
        <w:jc w:val="both"/>
        <w:rPr>
          <w:rFonts w:eastAsia="Calibri"/>
          <w:szCs w:val="28"/>
          <w:lang w:val="vi-VN"/>
        </w:rPr>
      </w:pPr>
      <w:bookmarkStart w:id="6" w:name="_Hlk154662249"/>
      <w:r w:rsidRPr="008628ED">
        <w:rPr>
          <w:rFonts w:eastAsia="Calibri"/>
          <w:szCs w:val="28"/>
          <w:lang w:val="vi-VN"/>
        </w:rPr>
        <w:t>5. Chính phủ quy định chi tiết khoản 2 và khoản 3 Điều này; quy định việc thành lập, quản lý, sử dụng Quỹ giảm thiểu thiệt hại tai nạn giao thông đường bộ</w:t>
      </w:r>
      <w:bookmarkEnd w:id="6"/>
      <w:r w:rsidRPr="008628ED">
        <w:rPr>
          <w:rFonts w:eastAsia="Calibri"/>
          <w:szCs w:val="28"/>
          <w:lang w:val="vi-VN"/>
        </w:rPr>
        <w:t xml:space="preserve">. </w:t>
      </w:r>
      <w:r w:rsidR="00BC521B" w:rsidRPr="008628ED">
        <w:rPr>
          <w:szCs w:val="28"/>
          <w:lang w:val="vi-VN"/>
        </w:rPr>
        <w:t xml:space="preserve"> </w:t>
      </w:r>
    </w:p>
    <w:p w14:paraId="26C15596" w14:textId="77777777" w:rsidR="00D606BF" w:rsidRPr="00CC28D8" w:rsidRDefault="00D606BF" w:rsidP="00A41020">
      <w:pPr>
        <w:spacing w:before="80" w:after="80"/>
        <w:ind w:firstLine="432"/>
        <w:jc w:val="both"/>
        <w:rPr>
          <w:b/>
          <w:bCs/>
          <w:i/>
          <w:iCs/>
          <w:szCs w:val="28"/>
          <w:lang w:val="vi-VN"/>
        </w:rPr>
      </w:pPr>
      <w:r w:rsidRPr="00CC28D8">
        <w:rPr>
          <w:b/>
          <w:bCs/>
          <w:i/>
          <w:iCs/>
          <w:szCs w:val="28"/>
          <w:lang w:val="vi-VN"/>
        </w:rPr>
        <w:t>Căn cứ để đưa nội dung này vào dự thảo Luật:</w:t>
      </w:r>
    </w:p>
    <w:p w14:paraId="61FD1197" w14:textId="77777777" w:rsidR="00D606BF" w:rsidRPr="008628ED" w:rsidRDefault="00D606BF" w:rsidP="00A41020">
      <w:pPr>
        <w:spacing w:before="80" w:after="80"/>
        <w:ind w:firstLine="432"/>
        <w:jc w:val="both"/>
        <w:rPr>
          <w:bCs/>
          <w:iCs/>
          <w:szCs w:val="28"/>
          <w:lang w:val="vi-VN"/>
        </w:rPr>
      </w:pPr>
      <w:r w:rsidRPr="008628ED">
        <w:rPr>
          <w:bCs/>
          <w:iCs/>
          <w:szCs w:val="28"/>
          <w:lang w:val="vi-VN"/>
        </w:rPr>
        <w:t xml:space="preserve">- Luật Giao thông đường bộ năm 2008 tuy đã có quy định về </w:t>
      </w:r>
      <w:r w:rsidRPr="008628ED">
        <w:rPr>
          <w:bCs/>
          <w:szCs w:val="28"/>
          <w:lang w:val="vi-VN"/>
        </w:rPr>
        <w:t>trách nhiệm của cá nhân, cơ quan, tổ chức khi xảy ra tai nạn giao thông</w:t>
      </w:r>
      <w:r w:rsidRPr="008628ED">
        <w:rPr>
          <w:szCs w:val="28"/>
          <w:lang w:val="vi-VN"/>
        </w:rPr>
        <w:t xml:space="preserve"> đường bộ nhưng </w:t>
      </w:r>
      <w:r w:rsidRPr="008628ED">
        <w:rPr>
          <w:bCs/>
          <w:iCs/>
          <w:szCs w:val="28"/>
          <w:lang w:val="vi-VN"/>
        </w:rPr>
        <w:t>chưa quy định cụ thể về công tác giải quyết tai nạn giao thông đường bộ, nhất là việc quy định về Quỹ</w:t>
      </w:r>
      <w:r w:rsidRPr="008628ED">
        <w:rPr>
          <w:szCs w:val="28"/>
          <w:lang w:val="vi-VN"/>
        </w:rPr>
        <w:t xml:space="preserve"> </w:t>
      </w:r>
      <w:r w:rsidRPr="008628ED">
        <w:rPr>
          <w:bCs/>
          <w:iCs/>
          <w:szCs w:val="28"/>
          <w:lang w:val="vi-VN"/>
        </w:rPr>
        <w:t xml:space="preserve">giảm thiểu thiệt hại tai nạn giao thông </w:t>
      </w:r>
      <w:r w:rsidRPr="008628ED">
        <w:rPr>
          <w:rFonts w:hint="eastAsia"/>
          <w:bCs/>
          <w:iCs/>
          <w:szCs w:val="28"/>
          <w:lang w:val="vi-VN"/>
        </w:rPr>
        <w:t>đư</w:t>
      </w:r>
      <w:r w:rsidR="00A41020" w:rsidRPr="008628ED">
        <w:rPr>
          <w:bCs/>
          <w:iCs/>
          <w:szCs w:val="28"/>
          <w:lang w:val="vi-VN"/>
        </w:rPr>
        <w:t>ờng bộ.</w:t>
      </w:r>
    </w:p>
    <w:p w14:paraId="4498AD3D" w14:textId="77777777" w:rsidR="00D606BF" w:rsidRPr="008628ED" w:rsidRDefault="00D606BF" w:rsidP="00A41020">
      <w:pPr>
        <w:widowControl w:val="0"/>
        <w:spacing w:before="80" w:after="80"/>
        <w:ind w:firstLine="432"/>
        <w:jc w:val="both"/>
        <w:rPr>
          <w:spacing w:val="-2"/>
          <w:szCs w:val="28"/>
          <w:lang w:val="vi-VN"/>
        </w:rPr>
      </w:pPr>
      <w:r w:rsidRPr="008628ED">
        <w:rPr>
          <w:spacing w:val="-2"/>
          <w:szCs w:val="28"/>
          <w:lang w:val="vi-VN"/>
        </w:rPr>
        <w:lastRenderedPageBreak/>
        <w:t xml:space="preserve">- Khi xảy ra tai nạn giao thông đường bộ là có hậu quả thiệt hại về người và tài sản, nếu không có quỹ để giảm thiểu những hậu quả thiệt hại này thì sẽ làm cho những nạn nhân trong vụ tai nạn giao thông, thân nhân, gia đình của họ thêm nhiều gánh nặng, thậm trí có thể kiệt quệ về kinh tế, bất ổn về tinh thần, dẫn đến kìm hãm sự phát triển của kinh tế - xã hội. Đa số nạn nhân trong các vụ tai nạn giao thông là những người đang trong độ tuổi lao động, là nguồn thu nhập chính của gia đình và là lực lượng lao động để phát triển kinh tế - xã hội, vì vậy gia đình họ không những bị mất đi nguồn thu nhập chính mà còn phải chi phí thuốc men, chạy chữa hoặc khắc phục những hư hỏng thiệt hại về tài sản, mất phương tiện đi lại, sản xuất, làm ăn…, từ đó làm tăng gánh nặng cho sự phát triển kinh tế - xã hội. </w:t>
      </w:r>
    </w:p>
    <w:p w14:paraId="303ADFC4" w14:textId="77777777" w:rsidR="00D606BF" w:rsidRPr="008628ED" w:rsidRDefault="00D606BF" w:rsidP="00A41020">
      <w:pPr>
        <w:spacing w:before="80" w:after="80"/>
        <w:ind w:firstLine="432"/>
        <w:jc w:val="both"/>
        <w:rPr>
          <w:szCs w:val="28"/>
          <w:lang w:val="vi-VN"/>
        </w:rPr>
      </w:pPr>
      <w:r w:rsidRPr="008628ED">
        <w:rPr>
          <w:szCs w:val="28"/>
          <w:lang w:val="vi-VN"/>
        </w:rPr>
        <w:t xml:space="preserve">- Quỹ giảm thiểu thiệt hại tai nạn giao thông </w:t>
      </w:r>
      <w:r w:rsidRPr="008628ED">
        <w:rPr>
          <w:rFonts w:hint="eastAsia"/>
          <w:szCs w:val="28"/>
          <w:lang w:val="vi-VN"/>
        </w:rPr>
        <w:t>đư</w:t>
      </w:r>
      <w:r w:rsidRPr="008628ED">
        <w:rPr>
          <w:szCs w:val="28"/>
          <w:lang w:val="vi-VN"/>
        </w:rPr>
        <w:t xml:space="preserve">ờng bộ được quy định </w:t>
      </w:r>
      <w:r w:rsidRPr="008628ED">
        <w:rPr>
          <w:bCs/>
          <w:iCs/>
          <w:szCs w:val="28"/>
          <w:lang w:val="vi-VN"/>
        </w:rPr>
        <w:t>trong Luật Trật tự, an toàn giao thông đường bộ sẽ tạo cơ sở pháp lý đủ mạnh, rõ ràng để triển khai việc hỗ trợ</w:t>
      </w:r>
      <w:r w:rsidRPr="008628ED">
        <w:rPr>
          <w:szCs w:val="28"/>
          <w:lang w:val="vi-VN"/>
        </w:rPr>
        <w:t xml:space="preserve"> nạn nhân do tai nạn giao thông đường bộ gây ra; hỗ trợ cho các lực lượng tham gia bảo đảm trật tự, an toàn giao thông đường bộ; hỗ trợ xây dựng công trình, thiết bị phòng ngừa, hạn chế tổn thất, thiệt hại do tai nạn giao thông đường bộ gây ra; </w:t>
      </w:r>
      <w:r w:rsidRPr="008628ED">
        <w:rPr>
          <w:bCs/>
          <w:iCs/>
          <w:szCs w:val="28"/>
          <w:lang w:val="vi-VN"/>
        </w:rPr>
        <w:t>khắc phục hậu quả vụ tai nạn giao thông, giảm thiểu thiệt hại do tai nạn giao thông đường bộ gây ra.</w:t>
      </w:r>
    </w:p>
    <w:p w14:paraId="5DA73D8A" w14:textId="77777777" w:rsidR="00D606BF" w:rsidRPr="008628ED" w:rsidRDefault="00D606BF" w:rsidP="00A41020">
      <w:pPr>
        <w:spacing w:before="80" w:after="80"/>
        <w:ind w:firstLine="432"/>
        <w:jc w:val="both"/>
        <w:rPr>
          <w:bCs/>
          <w:iCs/>
          <w:spacing w:val="-2"/>
          <w:szCs w:val="28"/>
          <w:lang w:val="vi-VN"/>
        </w:rPr>
      </w:pPr>
      <w:r w:rsidRPr="008628ED">
        <w:rPr>
          <w:bCs/>
          <w:iCs/>
          <w:szCs w:val="28"/>
          <w:lang w:val="vi-VN"/>
        </w:rPr>
        <w:t xml:space="preserve">- </w:t>
      </w:r>
      <w:r w:rsidRPr="008628ED">
        <w:rPr>
          <w:bCs/>
          <w:iCs/>
          <w:spacing w:val="-2"/>
          <w:szCs w:val="28"/>
          <w:lang w:val="vi-VN"/>
        </w:rPr>
        <w:t xml:space="preserve">Khi có Quỹ </w:t>
      </w:r>
      <w:r w:rsidRPr="008628ED">
        <w:rPr>
          <w:spacing w:val="-2"/>
          <w:szCs w:val="28"/>
          <w:lang w:val="vi-VN"/>
        </w:rPr>
        <w:t xml:space="preserve">giảm thiểu thiệt hại tai nạn giao thông </w:t>
      </w:r>
      <w:r w:rsidRPr="008628ED">
        <w:rPr>
          <w:rFonts w:hint="eastAsia"/>
          <w:spacing w:val="-2"/>
          <w:szCs w:val="28"/>
          <w:lang w:val="vi-VN"/>
        </w:rPr>
        <w:t>đư</w:t>
      </w:r>
      <w:r w:rsidRPr="008628ED">
        <w:rPr>
          <w:spacing w:val="-2"/>
          <w:szCs w:val="28"/>
          <w:lang w:val="vi-VN"/>
        </w:rPr>
        <w:t>ờng bộ, k</w:t>
      </w:r>
      <w:r w:rsidRPr="008628ED">
        <w:rPr>
          <w:bCs/>
          <w:iCs/>
          <w:spacing w:val="-2"/>
          <w:szCs w:val="28"/>
          <w:lang w:val="vi-VN"/>
        </w:rPr>
        <w:t xml:space="preserve">inh phí phục vụ cho việc </w:t>
      </w:r>
      <w:r w:rsidRPr="008628ED">
        <w:rPr>
          <w:spacing w:val="-2"/>
          <w:szCs w:val="28"/>
          <w:lang w:val="vi-VN"/>
        </w:rPr>
        <w:t xml:space="preserve">giảm thiểu thiệt hại tai nạn giao thông </w:t>
      </w:r>
      <w:r w:rsidRPr="008628ED">
        <w:rPr>
          <w:rFonts w:hint="eastAsia"/>
          <w:spacing w:val="-2"/>
          <w:szCs w:val="28"/>
          <w:lang w:val="vi-VN"/>
        </w:rPr>
        <w:t>đư</w:t>
      </w:r>
      <w:r w:rsidRPr="008628ED">
        <w:rPr>
          <w:spacing w:val="-2"/>
          <w:szCs w:val="28"/>
          <w:lang w:val="vi-VN"/>
        </w:rPr>
        <w:t>ờng bộ sẽ là</w:t>
      </w:r>
      <w:r w:rsidRPr="008628ED">
        <w:rPr>
          <w:bCs/>
          <w:iCs/>
          <w:spacing w:val="-2"/>
          <w:szCs w:val="28"/>
          <w:lang w:val="vi-VN"/>
        </w:rPr>
        <w:t xml:space="preserve"> nguồn tài chính xã hội hóa, không phụ thuộc hoàn toàn vào nguồn ngân sách của Nhà nước và Quỹ bảo hiểm xe cơ giới để giải quyết nhanh chóng, kịp thời, khắc phục được tối đa, giảm thiểu được những thiệt hại do tai nạn giao thông đường bộ gây ra.</w:t>
      </w:r>
    </w:p>
    <w:p w14:paraId="73F0C114" w14:textId="77777777" w:rsidR="00D606BF" w:rsidRPr="008628ED" w:rsidRDefault="00D606BF" w:rsidP="00A41020">
      <w:pPr>
        <w:spacing w:before="80" w:after="80"/>
        <w:ind w:firstLine="432"/>
        <w:jc w:val="both"/>
        <w:rPr>
          <w:b/>
          <w:szCs w:val="28"/>
          <w:lang w:val="vi-VN"/>
        </w:rPr>
      </w:pPr>
      <w:r w:rsidRPr="008628ED">
        <w:rPr>
          <w:bCs/>
          <w:iCs/>
          <w:szCs w:val="28"/>
          <w:lang w:val="vi-VN"/>
        </w:rPr>
        <w:t xml:space="preserve">- Quỹ </w:t>
      </w:r>
      <w:r w:rsidRPr="008628ED">
        <w:rPr>
          <w:szCs w:val="28"/>
          <w:lang w:val="vi-VN"/>
        </w:rPr>
        <w:t xml:space="preserve">giảm thiểu thiệt hại tai nạn giao thông </w:t>
      </w:r>
      <w:r w:rsidRPr="008628ED">
        <w:rPr>
          <w:rFonts w:hint="eastAsia"/>
          <w:szCs w:val="28"/>
          <w:lang w:val="vi-VN"/>
        </w:rPr>
        <w:t>đư</w:t>
      </w:r>
      <w:r w:rsidRPr="008628ED">
        <w:rPr>
          <w:szCs w:val="28"/>
          <w:lang w:val="vi-VN"/>
        </w:rPr>
        <w:t>ờng bộ</w:t>
      </w:r>
      <w:r w:rsidRPr="008628ED">
        <w:rPr>
          <w:bCs/>
          <w:iCs/>
          <w:szCs w:val="28"/>
          <w:lang w:val="vi-VN"/>
        </w:rPr>
        <w:t xml:space="preserve"> sẽ huy động được tối đa nguồn lực và phát huy được sự chung tay chia sẻ của toàn xã hội hỗ trợ về tinh thần, vật chất cho những người không may bị nạn trong vụ tai nạn giao thông, thân nhân, gia đình của người bị tai nạn để họ nhanh chóng ổn định, trở lại cuộc sống thường ngày, ngoài ra </w:t>
      </w:r>
      <w:r w:rsidRPr="008628ED">
        <w:rPr>
          <w:szCs w:val="28"/>
          <w:lang w:val="vi-VN"/>
        </w:rPr>
        <w:t xml:space="preserve">nguồn quỹ này cũng khích lệ các lực lượng thực hiện công tác bảo </w:t>
      </w:r>
      <w:r w:rsidRPr="008628ED">
        <w:rPr>
          <w:rFonts w:hint="eastAsia"/>
          <w:szCs w:val="28"/>
          <w:lang w:val="vi-VN"/>
        </w:rPr>
        <w:t>đ</w:t>
      </w:r>
      <w:r w:rsidRPr="008628ED">
        <w:rPr>
          <w:szCs w:val="28"/>
          <w:lang w:val="vi-VN"/>
        </w:rPr>
        <w:t xml:space="preserve">ảm trật tự an toàn giao thông </w:t>
      </w:r>
      <w:r w:rsidRPr="008628ED">
        <w:rPr>
          <w:rFonts w:hint="eastAsia"/>
          <w:szCs w:val="28"/>
          <w:lang w:val="vi-VN"/>
        </w:rPr>
        <w:t>đư</w:t>
      </w:r>
      <w:r w:rsidRPr="008628ED">
        <w:rPr>
          <w:szCs w:val="28"/>
          <w:lang w:val="vi-VN"/>
        </w:rPr>
        <w:t>ờng bộ ngày một tốt hơn và huy động tối đa mọi nguồn lực xã hội chung tay tham gia công tác bảo đảm trật tự an toàn giao thông đường bộ, từ đó sẽ giảm tai nạn giao thông đường bộ và thúc đẩy phát triển kinh tế - xã hội.</w:t>
      </w:r>
    </w:p>
    <w:p w14:paraId="762C1652" w14:textId="77777777" w:rsidR="00D23444" w:rsidRPr="008628ED" w:rsidRDefault="00D23444" w:rsidP="00A41020">
      <w:pPr>
        <w:spacing w:before="80" w:after="80"/>
        <w:ind w:firstLine="432"/>
        <w:jc w:val="both"/>
        <w:rPr>
          <w:b/>
          <w:bCs/>
          <w:noProof/>
          <w:spacing w:val="-4"/>
          <w:szCs w:val="28"/>
          <w:lang w:val="vi-VN"/>
        </w:rPr>
      </w:pPr>
      <w:r w:rsidRPr="008628ED">
        <w:rPr>
          <w:b/>
          <w:bCs/>
          <w:noProof/>
          <w:spacing w:val="-4"/>
          <w:szCs w:val="28"/>
          <w:lang w:val="vi-VN"/>
        </w:rPr>
        <w:t>8. Chương VIII. Quản lý nhà nước về trật tự, an toàn giao thông đường bộ</w:t>
      </w:r>
    </w:p>
    <w:p w14:paraId="146143F3" w14:textId="25DBE2DF" w:rsidR="00084D3D" w:rsidRPr="008628ED" w:rsidRDefault="0022691A" w:rsidP="00A41020">
      <w:pPr>
        <w:spacing w:before="80" w:after="80"/>
        <w:ind w:firstLine="432"/>
        <w:jc w:val="both"/>
        <w:rPr>
          <w:bCs/>
          <w:szCs w:val="28"/>
          <w:lang w:val="vi-VN"/>
        </w:rPr>
      </w:pPr>
      <w:r w:rsidRPr="008628ED">
        <w:rPr>
          <w:bCs/>
          <w:noProof/>
          <w:szCs w:val="28"/>
          <w:lang w:val="vi-VN"/>
        </w:rPr>
        <w:t>Gồm 02 điều, từ Điều 85 đến Điều 86</w:t>
      </w:r>
      <w:r w:rsidR="00E5356D" w:rsidRPr="008628ED">
        <w:rPr>
          <w:bCs/>
          <w:noProof/>
          <w:szCs w:val="28"/>
          <w:lang w:val="vi-VN"/>
        </w:rPr>
        <w:t>, quy định về: n</w:t>
      </w:r>
      <w:r w:rsidR="00D23444" w:rsidRPr="008628ED">
        <w:rPr>
          <w:bCs/>
          <w:noProof/>
          <w:szCs w:val="28"/>
          <w:lang w:val="vi-VN"/>
        </w:rPr>
        <w:t>ội dung quản lý nhà nước về trật tự, an toàn giao thông đường bộ; trách nhiệm quản lý nhà nước về trật tự, an toàn gi</w:t>
      </w:r>
      <w:r w:rsidR="00084D3D" w:rsidRPr="008628ED">
        <w:rPr>
          <w:bCs/>
          <w:noProof/>
          <w:szCs w:val="28"/>
          <w:lang w:val="vi-VN"/>
        </w:rPr>
        <w:t>ao thông đường bộ của Chính phủ.</w:t>
      </w:r>
      <w:r w:rsidR="00D23444" w:rsidRPr="008628ED">
        <w:rPr>
          <w:bCs/>
          <w:noProof/>
          <w:szCs w:val="28"/>
          <w:lang w:val="vi-VN"/>
        </w:rPr>
        <w:t xml:space="preserve"> </w:t>
      </w:r>
      <w:r w:rsidR="00D606BF" w:rsidRPr="00A41020">
        <w:rPr>
          <w:szCs w:val="28"/>
          <w:lang w:val="vi-VN"/>
        </w:rPr>
        <w:t>Bộ Công an là đầu mối</w:t>
      </w:r>
      <w:r w:rsidR="00D606BF" w:rsidRPr="008628ED">
        <w:rPr>
          <w:szCs w:val="28"/>
          <w:lang w:val="vi-VN"/>
        </w:rPr>
        <w:t xml:space="preserve"> giúp Chính phủ</w:t>
      </w:r>
      <w:r w:rsidR="00D606BF" w:rsidRPr="00A41020">
        <w:rPr>
          <w:szCs w:val="28"/>
          <w:lang w:val="vi-VN"/>
        </w:rPr>
        <w:t xml:space="preserve"> </w:t>
      </w:r>
      <w:r w:rsidR="00D606BF" w:rsidRPr="008628ED">
        <w:rPr>
          <w:szCs w:val="28"/>
          <w:lang w:val="vi-VN"/>
        </w:rPr>
        <w:t>thực hiện thống nhất</w:t>
      </w:r>
      <w:r w:rsidR="00D606BF" w:rsidRPr="00A41020">
        <w:rPr>
          <w:szCs w:val="28"/>
          <w:lang w:val="vi-VN"/>
        </w:rPr>
        <w:t xml:space="preserve"> quản lý nhà nước về trật tự, an toàn giao thông đường bộ</w:t>
      </w:r>
      <w:r w:rsidR="00D606BF" w:rsidRPr="008628ED">
        <w:rPr>
          <w:szCs w:val="28"/>
          <w:lang w:val="vi-VN"/>
        </w:rPr>
        <w:t>;</w:t>
      </w:r>
      <w:r w:rsidR="00D606BF" w:rsidRPr="00A41020">
        <w:rPr>
          <w:szCs w:val="28"/>
          <w:lang w:val="vi-VN"/>
        </w:rPr>
        <w:t xml:space="preserve"> </w:t>
      </w:r>
      <w:r w:rsidR="00D606BF" w:rsidRPr="008628ED">
        <w:rPr>
          <w:szCs w:val="28"/>
          <w:lang w:val="vi-VN"/>
        </w:rPr>
        <w:t>xây dựng lực lượng Cảnh sát giao thông chính quy, tinh nhuệ, hiện đại đáp ứng yêu cầu nhiệm vụ bảo đảm trật tự, an toàn giao thông đường bộ</w:t>
      </w:r>
      <w:r w:rsidR="00D23444" w:rsidRPr="008628ED">
        <w:rPr>
          <w:bCs/>
          <w:noProof/>
          <w:szCs w:val="28"/>
          <w:lang w:val="vi-VN"/>
        </w:rPr>
        <w:t xml:space="preserve">; </w:t>
      </w:r>
      <w:r w:rsidR="00084D3D" w:rsidRPr="008628ED">
        <w:rPr>
          <w:bCs/>
          <w:szCs w:val="28"/>
          <w:lang w:val="vi-VN"/>
        </w:rPr>
        <w:t xml:space="preserve">các Bộ, ngành khác theo chức năng, nhiệm vụ chịu trách nhiệm quản lý nhà nước về một hoặc một số nội dung trong trật tự, an toàn giao thông đường bộ. Giữa các Bộ có sự phân công hợp lý và sự phối hợp chặt chẽ trong quản lý nhà nước từ trung ương đến địa phương. </w:t>
      </w:r>
    </w:p>
    <w:p w14:paraId="72787400" w14:textId="77777777" w:rsidR="00D23444" w:rsidRPr="008628ED" w:rsidRDefault="00D23444" w:rsidP="00A41020">
      <w:pPr>
        <w:spacing w:before="80" w:after="80"/>
        <w:ind w:firstLine="432"/>
        <w:jc w:val="both"/>
        <w:rPr>
          <w:b/>
          <w:szCs w:val="28"/>
          <w:lang w:val="vi-VN"/>
        </w:rPr>
      </w:pPr>
      <w:r w:rsidRPr="008628ED">
        <w:rPr>
          <w:b/>
          <w:szCs w:val="28"/>
          <w:lang w:val="vi-VN"/>
        </w:rPr>
        <w:lastRenderedPageBreak/>
        <w:t>9. Chương IX. Điều khoản thi hành</w:t>
      </w:r>
    </w:p>
    <w:p w14:paraId="04C72DFB" w14:textId="77777777" w:rsidR="00BC2D05" w:rsidRPr="008628ED" w:rsidRDefault="00E5356D" w:rsidP="00BC2D05">
      <w:pPr>
        <w:spacing w:before="80" w:after="80"/>
        <w:ind w:firstLine="432"/>
        <w:jc w:val="both"/>
        <w:rPr>
          <w:szCs w:val="28"/>
          <w:lang w:val="vi-VN"/>
        </w:rPr>
      </w:pPr>
      <w:r w:rsidRPr="008628ED">
        <w:rPr>
          <w:szCs w:val="28"/>
          <w:lang w:val="vi-VN"/>
        </w:rPr>
        <w:t>Gồm 0</w:t>
      </w:r>
      <w:r w:rsidR="00D5031F" w:rsidRPr="008628ED">
        <w:rPr>
          <w:szCs w:val="28"/>
          <w:lang w:val="vi-VN"/>
        </w:rPr>
        <w:t>3</w:t>
      </w:r>
      <w:r w:rsidRPr="008628ED">
        <w:rPr>
          <w:szCs w:val="28"/>
          <w:lang w:val="vi-VN"/>
        </w:rPr>
        <w:t xml:space="preserve"> điều, từ</w:t>
      </w:r>
      <w:r w:rsidR="0022691A" w:rsidRPr="008628ED">
        <w:rPr>
          <w:szCs w:val="28"/>
          <w:lang w:val="vi-VN"/>
        </w:rPr>
        <w:t xml:space="preserve"> Điều 87</w:t>
      </w:r>
      <w:r w:rsidRPr="008628ED">
        <w:rPr>
          <w:szCs w:val="28"/>
          <w:lang w:val="vi-VN"/>
        </w:rPr>
        <w:t xml:space="preserve"> đến Điều 8</w:t>
      </w:r>
      <w:r w:rsidR="0022691A" w:rsidRPr="008628ED">
        <w:rPr>
          <w:szCs w:val="28"/>
          <w:lang w:val="vi-VN"/>
        </w:rPr>
        <w:t>9</w:t>
      </w:r>
      <w:r w:rsidRPr="008628ED">
        <w:rPr>
          <w:szCs w:val="28"/>
          <w:lang w:val="vi-VN"/>
        </w:rPr>
        <w:t>, quy định về: h</w:t>
      </w:r>
      <w:r w:rsidR="00D23444" w:rsidRPr="008628ED">
        <w:rPr>
          <w:szCs w:val="28"/>
          <w:lang w:val="vi-VN"/>
        </w:rPr>
        <w:t>iệu lực thi hành</w:t>
      </w:r>
      <w:r w:rsidR="00D5031F" w:rsidRPr="008628ED">
        <w:rPr>
          <w:szCs w:val="28"/>
          <w:lang w:val="vi-VN"/>
        </w:rPr>
        <w:t>; sửa đổi, bổ sung một số điều khoản, điểm của các luật có liên quan;</w:t>
      </w:r>
      <w:r w:rsidR="00D23444" w:rsidRPr="008628ED">
        <w:rPr>
          <w:szCs w:val="28"/>
          <w:lang w:val="vi-VN"/>
        </w:rPr>
        <w:t xml:space="preserve"> quy định chuyển tiếp.</w:t>
      </w:r>
    </w:p>
    <w:p w14:paraId="7373C50A" w14:textId="3ADE7F52" w:rsidR="0022691A" w:rsidRPr="008628ED" w:rsidRDefault="0022691A" w:rsidP="00BC2D05">
      <w:pPr>
        <w:spacing w:before="80" w:after="80"/>
        <w:ind w:firstLine="432"/>
        <w:jc w:val="both"/>
        <w:rPr>
          <w:b/>
          <w:spacing w:val="4"/>
          <w:szCs w:val="28"/>
          <w:lang w:val="vi-VN"/>
        </w:rPr>
      </w:pPr>
      <w:r w:rsidRPr="008628ED">
        <w:rPr>
          <w:b/>
          <w:szCs w:val="28"/>
          <w:lang w:val="vi-VN"/>
        </w:rPr>
        <w:t xml:space="preserve">Điều 88. </w:t>
      </w:r>
      <w:r w:rsidRPr="008628ED">
        <w:rPr>
          <w:b/>
          <w:spacing w:val="4"/>
          <w:szCs w:val="28"/>
          <w:lang w:val="vi-VN"/>
        </w:rPr>
        <w:t xml:space="preserve">Sửa đổi, bổ sung một số điều, khoản, điểm của các luật có liên quan </w:t>
      </w:r>
    </w:p>
    <w:p w14:paraId="3B5B00E0" w14:textId="77777777" w:rsidR="0022691A" w:rsidRPr="008628ED" w:rsidRDefault="0022691A" w:rsidP="0022691A">
      <w:pPr>
        <w:spacing w:after="0" w:line="254" w:lineRule="auto"/>
        <w:ind w:firstLine="720"/>
        <w:jc w:val="both"/>
        <w:rPr>
          <w:szCs w:val="28"/>
          <w:lang w:val="vi-VN"/>
        </w:rPr>
      </w:pPr>
      <w:r w:rsidRPr="008628ED">
        <w:rPr>
          <w:szCs w:val="28"/>
          <w:lang w:val="vi-VN"/>
        </w:rPr>
        <w:t>1. Sửa đổi, bổ sung khoản 1 Điều 39 của Luật Đấu giá tài sản số 01/2016/QH14 đã được sửa đổi, bổ sung một số điều theo Luật số 16/2023/QH15 như sau:</w:t>
      </w:r>
    </w:p>
    <w:p w14:paraId="2D3D6F1D" w14:textId="77777777" w:rsidR="0022691A" w:rsidRPr="008628ED" w:rsidRDefault="0022691A" w:rsidP="0022691A">
      <w:pPr>
        <w:pStyle w:val="NormalWeb"/>
        <w:shd w:val="clear" w:color="auto" w:fill="FFFFFF"/>
        <w:spacing w:before="120" w:beforeAutospacing="0" w:after="120" w:afterAutospacing="0" w:line="234" w:lineRule="atLeast"/>
        <w:ind w:firstLine="709"/>
        <w:jc w:val="both"/>
        <w:rPr>
          <w:sz w:val="28"/>
          <w:szCs w:val="28"/>
          <w:lang w:val="vi-VN"/>
        </w:rPr>
      </w:pPr>
      <w:r w:rsidRPr="008628ED">
        <w:rPr>
          <w:sz w:val="28"/>
          <w:szCs w:val="28"/>
          <w:lang w:val="vi-VN"/>
        </w:rPr>
        <w:t xml:space="preserve">“1. Người tham gia đấu giá phải nộp tiền đặt trước. Khoản tiền đặt trước do tổ chức đấu giá tài sản và người có tài sản đấu giá thỏa thuận, nhưng tối thiểu là năm phần trăm và tối đa là hai mươi phần trăm giá khởi điểm của tài sản đấu giá, trừ tiền đặt trước đấu giá biển số xe thực hiện theo quy định của pháp luật về trật tự, an toàn giao thông đường bộ. </w:t>
      </w:r>
    </w:p>
    <w:p w14:paraId="28DC67EE" w14:textId="77777777" w:rsidR="0022691A" w:rsidRPr="008628ED" w:rsidRDefault="0022691A" w:rsidP="0022691A">
      <w:pPr>
        <w:shd w:val="clear" w:color="auto" w:fill="FFFFFF"/>
        <w:spacing w:line="234" w:lineRule="atLeast"/>
        <w:ind w:firstLine="709"/>
        <w:jc w:val="both"/>
        <w:rPr>
          <w:szCs w:val="28"/>
          <w:lang w:val="vi-VN"/>
        </w:rPr>
      </w:pPr>
      <w:r w:rsidRPr="008628ED">
        <w:rPr>
          <w:szCs w:val="28"/>
          <w:lang w:val="vi-VN"/>
        </w:rPr>
        <w:t>Tiền đặt trước được gửi vào một tài khoản thanh toán riêng của tổ chức đấu giá tài sản mở tại ngân hàng thương mại, chi nhánh ngân hàng nước ngoài tại Việt Nam. Trường hợp khoản tiền đặt trước có giá trị dưới năm triệu đồng thì người tham gia đấu giá có thể nộp trực tiếp cho tổ chức đấu giá tài sản. Người tham gia đấu giá và tổ chức đấu giá tài sản có thể thỏa thuận thay thế tiền đặt trước bằng bảo lãnh ngân hàng.”.</w:t>
      </w:r>
    </w:p>
    <w:p w14:paraId="2A8BD860" w14:textId="77777777" w:rsidR="0022691A" w:rsidRPr="008628ED" w:rsidRDefault="0022691A" w:rsidP="0022691A">
      <w:pPr>
        <w:shd w:val="clear" w:color="auto" w:fill="FFFFFF"/>
        <w:spacing w:line="234" w:lineRule="atLeast"/>
        <w:ind w:firstLine="709"/>
        <w:jc w:val="both"/>
        <w:rPr>
          <w:szCs w:val="28"/>
          <w:lang w:val="vi-VN"/>
        </w:rPr>
      </w:pPr>
      <w:r w:rsidRPr="008628ED">
        <w:rPr>
          <w:szCs w:val="28"/>
          <w:lang w:val="vi-VN"/>
        </w:rPr>
        <w:t>2. Sửa đổi, bổ sung điểm a khoản 1 Điều 6 của Luật Xử lý vi phạm hành chính số 15/2012/QH13 đã được sửa đổi, bổ sung một số điều theo Luật số 54/2014/QH13, Luật số 18/2017/QH14, Luật số 67/2020/QH14, Luật số 09/2022/QH15 và Luật số 11/2022/QH15 như sau:</w:t>
      </w:r>
    </w:p>
    <w:p w14:paraId="51F89638" w14:textId="77777777" w:rsidR="0022691A" w:rsidRPr="008628ED" w:rsidRDefault="0022691A" w:rsidP="0022691A">
      <w:pPr>
        <w:shd w:val="clear" w:color="auto" w:fill="FFFFFF"/>
        <w:spacing w:after="0" w:line="234" w:lineRule="atLeast"/>
        <w:ind w:firstLine="709"/>
        <w:jc w:val="both"/>
        <w:rPr>
          <w:szCs w:val="28"/>
          <w:lang w:val="vi-VN"/>
        </w:rPr>
      </w:pPr>
      <w:r w:rsidRPr="008628ED">
        <w:rPr>
          <w:szCs w:val="28"/>
          <w:lang w:val="vi-VN"/>
        </w:rPr>
        <w:t>“a) Thời hiệu xử phạt vi phạm hành chính là 01 năm, trừ các trường hợp sau đây:</w:t>
      </w:r>
    </w:p>
    <w:p w14:paraId="48A7B6CA" w14:textId="77777777" w:rsidR="0022691A" w:rsidRPr="008628ED" w:rsidRDefault="0022691A" w:rsidP="0022691A">
      <w:pPr>
        <w:shd w:val="clear" w:color="auto" w:fill="FFFFFF"/>
        <w:spacing w:line="234" w:lineRule="atLeast"/>
        <w:ind w:firstLine="709"/>
        <w:jc w:val="both"/>
        <w:rPr>
          <w:szCs w:val="28"/>
          <w:lang w:val="vi-VN"/>
        </w:rPr>
      </w:pPr>
      <w:r w:rsidRPr="008628ED">
        <w:rPr>
          <w:szCs w:val="28"/>
          <w:lang w:val="vi-VN"/>
        </w:rPr>
        <w:t xml:space="preserve">Vi phạm hành chính về kế toán; hóa đơn; phí, lệ phí; kinh doanh bảo hiểm; quản lý giá; chứng khoán; sở hữu trí tuệ; xây dựng; thủy sản; lâm nghiệp; điều tra, quy hoạch, thăm dò, khai thác, sử dụng nguồn tài nguyên nước; hoạt động dầu khí và hoạt động khoáng sản khác; bảo vệ môi trường; năng lượng nguyên tử; quản lý, phát triển nhà và công sở; đất đai; đê điều; báo chí; xuất bản; sản xuất, xuất khẩu, nhập khẩu, kinh doanh hàng hóa; sản xuất, buôn bán hàng cấm, hàng giả; quản lý lao động ngoài nước; </w:t>
      </w:r>
    </w:p>
    <w:p w14:paraId="651C320E" w14:textId="77777777" w:rsidR="0022691A" w:rsidRPr="008628ED" w:rsidRDefault="0022691A" w:rsidP="0022691A">
      <w:pPr>
        <w:shd w:val="clear" w:color="auto" w:fill="FFFFFF"/>
        <w:spacing w:line="234" w:lineRule="atLeast"/>
        <w:ind w:firstLine="709"/>
        <w:jc w:val="both"/>
        <w:rPr>
          <w:szCs w:val="28"/>
          <w:lang w:val="vi-VN"/>
        </w:rPr>
      </w:pPr>
      <w:r w:rsidRPr="008628ED">
        <w:rPr>
          <w:szCs w:val="28"/>
          <w:lang w:val="vi-VN"/>
        </w:rPr>
        <w:t>Vi phạm hành chính về trật tự, an toàn giao thông đường bộ thì thời hiệu xử phạt vi phạm hành chính là 02 năm;</w:t>
      </w:r>
    </w:p>
    <w:p w14:paraId="57EC48AC" w14:textId="5AEDC6D4" w:rsidR="0022691A" w:rsidRPr="008628ED" w:rsidRDefault="0022691A" w:rsidP="0022691A">
      <w:pPr>
        <w:shd w:val="clear" w:color="auto" w:fill="FFFFFF"/>
        <w:spacing w:line="234" w:lineRule="atLeast"/>
        <w:ind w:firstLine="709"/>
        <w:jc w:val="both"/>
        <w:rPr>
          <w:szCs w:val="28"/>
          <w:lang w:val="vi-VN"/>
        </w:rPr>
      </w:pPr>
      <w:r w:rsidRPr="008628ED">
        <w:rPr>
          <w:szCs w:val="28"/>
          <w:lang w:val="vi-VN"/>
        </w:rPr>
        <w:t>Vi phạm hành chính về thuế thì thời hiệu xử phạt vi phạm hành chính theo quy định của pháp luật về quản lý thuế;”.</w:t>
      </w:r>
    </w:p>
    <w:p w14:paraId="36D99281" w14:textId="7495CADF" w:rsidR="00E5356D" w:rsidRPr="00A41020" w:rsidRDefault="0022691A" w:rsidP="00A41020">
      <w:pPr>
        <w:spacing w:before="80" w:after="80"/>
        <w:ind w:firstLine="432"/>
        <w:jc w:val="both"/>
        <w:rPr>
          <w:b/>
          <w:szCs w:val="28"/>
          <w:lang w:val="vi-VN"/>
        </w:rPr>
      </w:pPr>
      <w:r>
        <w:rPr>
          <w:b/>
          <w:szCs w:val="28"/>
          <w:lang w:val="vi-VN"/>
        </w:rPr>
        <w:t>Điều 8</w:t>
      </w:r>
      <w:r w:rsidRPr="008628ED">
        <w:rPr>
          <w:b/>
          <w:szCs w:val="28"/>
          <w:lang w:val="vi-VN"/>
        </w:rPr>
        <w:t>9</w:t>
      </w:r>
      <w:r w:rsidR="00E5356D" w:rsidRPr="00A41020">
        <w:rPr>
          <w:b/>
          <w:szCs w:val="28"/>
          <w:lang w:val="vi-VN"/>
        </w:rPr>
        <w:t xml:space="preserve"> dự thảo Luật quy định chuyển tiếp về Giấy phép lái xe và</w:t>
      </w:r>
      <w:r w:rsidR="00E5356D" w:rsidRPr="008628ED">
        <w:rPr>
          <w:b/>
          <w:szCs w:val="28"/>
          <w:lang w:val="vi-VN"/>
        </w:rPr>
        <w:t xml:space="preserve"> Giấy chứng nhận đăng ký, biển số xe máy chuyên dùng</w:t>
      </w:r>
      <w:r w:rsidR="00E5356D" w:rsidRPr="00A41020">
        <w:rPr>
          <w:b/>
          <w:szCs w:val="28"/>
          <w:lang w:val="vi-VN"/>
        </w:rPr>
        <w:t>:</w:t>
      </w:r>
    </w:p>
    <w:p w14:paraId="587EC888" w14:textId="77777777" w:rsidR="0022691A" w:rsidRPr="008628ED" w:rsidRDefault="0022691A" w:rsidP="0022691A">
      <w:pPr>
        <w:spacing w:line="264" w:lineRule="auto"/>
        <w:ind w:firstLine="709"/>
        <w:jc w:val="both"/>
        <w:rPr>
          <w:szCs w:val="28"/>
          <w:lang w:val="vi-VN"/>
        </w:rPr>
      </w:pPr>
      <w:r w:rsidRPr="008628ED">
        <w:rPr>
          <w:szCs w:val="28"/>
          <w:lang w:val="vi-VN"/>
        </w:rPr>
        <w:lastRenderedPageBreak/>
        <w:t xml:space="preserve">1. Giấy phép lái xe được cấp trước ngày Luật này có hiệu lực thi hành được tiếp tục sử dụng theo thời hạn ghi trên Giấy phép lái xe. </w:t>
      </w:r>
    </w:p>
    <w:p w14:paraId="12DFEBDD" w14:textId="77777777" w:rsidR="0022691A" w:rsidRPr="008628ED" w:rsidRDefault="0022691A" w:rsidP="0022691A">
      <w:pPr>
        <w:spacing w:line="264" w:lineRule="auto"/>
        <w:ind w:firstLine="709"/>
        <w:jc w:val="both"/>
        <w:rPr>
          <w:szCs w:val="28"/>
          <w:lang w:val="vi-VN"/>
        </w:rPr>
      </w:pPr>
      <w:r w:rsidRPr="008628ED">
        <w:rPr>
          <w:szCs w:val="28"/>
          <w:lang w:val="vi-VN"/>
        </w:rPr>
        <w:t>2. Giấy phép lái xe được cấp trước ngày Luật này có hiệu lực thi hành nếu chưa thực hiện đổi, cấp lại có hiệu lực sử dụng như sau:</w:t>
      </w:r>
    </w:p>
    <w:p w14:paraId="33684AB0" w14:textId="77777777" w:rsidR="0022691A" w:rsidRPr="008628ED" w:rsidRDefault="0022691A" w:rsidP="0022691A">
      <w:pPr>
        <w:spacing w:line="264" w:lineRule="auto"/>
        <w:ind w:firstLine="709"/>
        <w:jc w:val="both"/>
        <w:rPr>
          <w:szCs w:val="28"/>
          <w:lang w:val="vi-VN"/>
        </w:rPr>
      </w:pPr>
      <w:r w:rsidRPr="008628ED">
        <w:rPr>
          <w:szCs w:val="28"/>
          <w:lang w:val="vi-VN"/>
        </w:rPr>
        <w:t>a) Giấy phép lái xe hạng A1 được tiếp tục điều khiển xe mô tô hai bánh có dung tích xi-lanh từ 50 cm</w:t>
      </w:r>
      <w:r w:rsidRPr="008628ED">
        <w:rPr>
          <w:szCs w:val="28"/>
          <w:vertAlign w:val="superscript"/>
          <w:lang w:val="vi-VN"/>
        </w:rPr>
        <w:t>3</w:t>
      </w:r>
      <w:r w:rsidRPr="008628ED">
        <w:rPr>
          <w:szCs w:val="28"/>
          <w:lang w:val="vi-VN"/>
        </w:rPr>
        <w:t> đến dưới 175 cm</w:t>
      </w:r>
      <w:r w:rsidRPr="008628ED">
        <w:rPr>
          <w:szCs w:val="28"/>
          <w:vertAlign w:val="superscript"/>
          <w:lang w:val="vi-VN"/>
        </w:rPr>
        <w:t>3</w:t>
      </w:r>
      <w:r w:rsidRPr="008628ED">
        <w:rPr>
          <w:szCs w:val="28"/>
          <w:lang w:val="vi-VN"/>
        </w:rPr>
        <w:t xml:space="preserve"> </w:t>
      </w:r>
      <w:r w:rsidRPr="008628ED">
        <w:rPr>
          <w:iCs/>
          <w:szCs w:val="28"/>
          <w:lang w:val="vi-VN"/>
        </w:rPr>
        <w:t>hoặc có công suất động cơ điện từ 04kw đến dưới 14kw</w:t>
      </w:r>
      <w:r w:rsidRPr="008628ED">
        <w:rPr>
          <w:szCs w:val="28"/>
          <w:lang w:val="vi-VN"/>
        </w:rPr>
        <w:t>;</w:t>
      </w:r>
    </w:p>
    <w:p w14:paraId="43060DC4" w14:textId="77777777"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b) Giấy phép lái xe hạng A2 được tiếp tục điều khiển xe mô tô hai bánh có dung tích xi-lanh từ 175 cm</w:t>
      </w:r>
      <w:r w:rsidRPr="008628ED">
        <w:rPr>
          <w:szCs w:val="28"/>
          <w:vertAlign w:val="superscript"/>
          <w:lang w:val="vi-VN"/>
        </w:rPr>
        <w:t>3</w:t>
      </w:r>
      <w:r w:rsidRPr="008628ED">
        <w:rPr>
          <w:szCs w:val="28"/>
          <w:lang w:val="vi-VN"/>
        </w:rPr>
        <w:t xml:space="preserve"> trở lên hoặc </w:t>
      </w:r>
      <w:r w:rsidRPr="008628ED">
        <w:rPr>
          <w:iCs/>
          <w:szCs w:val="28"/>
          <w:lang w:val="vi-VN"/>
        </w:rPr>
        <w:t>có công suất động cơ điện từ 14kw trở lên</w:t>
      </w:r>
      <w:r w:rsidRPr="008628ED">
        <w:rPr>
          <w:szCs w:val="28"/>
          <w:lang w:val="vi-VN"/>
        </w:rPr>
        <w:t xml:space="preserve"> và các loại xe quy định cho giấy phép lái xe hạng A1 quy định tại điểm a khoản 2 Điều này;</w:t>
      </w:r>
    </w:p>
    <w:p w14:paraId="5A4AEB26" w14:textId="77777777"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c) Giấy phép lái xe hạng A3 được tiếp tục điều khiển xe mô tô ba bánh, các loại xe quy định cho giấy phép lái xe hạng A1 quy định tại điểm a khoản 2 Điều này và các xe tương tự;</w:t>
      </w:r>
    </w:p>
    <w:p w14:paraId="072BED92" w14:textId="77777777"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d) Giấy phép lái xe hạng A4 được tiếp tục điều khiển máy kéo có trọng tải đến 1.000 kg;</w:t>
      </w:r>
    </w:p>
    <w:p w14:paraId="3B45A892" w14:textId="57239B11"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đ) Giấy phép lái xe hạng B1 số tự động cấp cho người không hành nghề lái xe được tiếp tục điều khiển xe ô tô số tự động chở người đến 9 chỗ ngồi (</w:t>
      </w:r>
      <w:r w:rsidRPr="00711364">
        <w:rPr>
          <w:szCs w:val="28"/>
          <w:lang w:val="vi-VN"/>
        </w:rPr>
        <w:t xml:space="preserve">kể cả chỗ </w:t>
      </w:r>
      <w:r w:rsidRPr="008628ED">
        <w:rPr>
          <w:szCs w:val="28"/>
          <w:lang w:val="vi-VN"/>
        </w:rPr>
        <w:t xml:space="preserve">của </w:t>
      </w:r>
      <w:r w:rsidRPr="00711364">
        <w:rPr>
          <w:szCs w:val="28"/>
          <w:lang w:val="vi-VN"/>
        </w:rPr>
        <w:t>người lái xe</w:t>
      </w:r>
      <w:r w:rsidRPr="008628ED">
        <w:rPr>
          <w:szCs w:val="28"/>
          <w:lang w:val="vi-VN"/>
        </w:rPr>
        <w:t>); xe ô tô tải, kể cả ô tô tải chuyên dùng số tự động có trọng tải dưới 3.500 kg;</w:t>
      </w:r>
    </w:p>
    <w:p w14:paraId="7A60BB28" w14:textId="0120EE4E"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e) Giấy phép lái xe hạng B1 cấp cho người không hành nghề lái xe được tiếp tục điều khiển xe ô tô chở người đến 9 chỗ ngồi (</w:t>
      </w:r>
      <w:r w:rsidRPr="00711364">
        <w:rPr>
          <w:szCs w:val="28"/>
          <w:lang w:val="vi-VN"/>
        </w:rPr>
        <w:t xml:space="preserve">kể cả chỗ </w:t>
      </w:r>
      <w:r w:rsidRPr="008628ED">
        <w:rPr>
          <w:szCs w:val="28"/>
          <w:lang w:val="vi-VN"/>
        </w:rPr>
        <w:t xml:space="preserve">của </w:t>
      </w:r>
      <w:r w:rsidRPr="00711364">
        <w:rPr>
          <w:szCs w:val="28"/>
          <w:lang w:val="vi-VN"/>
        </w:rPr>
        <w:t>người lái xe</w:t>
      </w:r>
      <w:r w:rsidRPr="008628ED">
        <w:rPr>
          <w:szCs w:val="28"/>
          <w:lang w:val="vi-VN"/>
        </w:rPr>
        <w:t>); xe ô tô tải, máy kéo có trọng tải dưới 3.500 kg;</w:t>
      </w:r>
    </w:p>
    <w:p w14:paraId="6BF8F0BA" w14:textId="00E7E0AA"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g) Giấy phép lái xe hạng B2 cấp cho người hành nghề lái xe được tiếp tục điều khiển xe ô tô chở người đến 9 chỗ ngồi (</w:t>
      </w:r>
      <w:r w:rsidRPr="00711364">
        <w:rPr>
          <w:szCs w:val="28"/>
          <w:lang w:val="vi-VN"/>
        </w:rPr>
        <w:t xml:space="preserve">kể cả chỗ </w:t>
      </w:r>
      <w:r w:rsidRPr="008628ED">
        <w:rPr>
          <w:szCs w:val="28"/>
          <w:lang w:val="vi-VN"/>
        </w:rPr>
        <w:t xml:space="preserve">của </w:t>
      </w:r>
      <w:r w:rsidRPr="00711364">
        <w:rPr>
          <w:szCs w:val="28"/>
          <w:lang w:val="vi-VN"/>
        </w:rPr>
        <w:t>người lái xe</w:t>
      </w:r>
      <w:r w:rsidRPr="008628ED">
        <w:rPr>
          <w:szCs w:val="28"/>
          <w:lang w:val="vi-VN"/>
        </w:rPr>
        <w:t>); xe ô tô tải, máy kéo có trọng tải dưới 3.500 kg;</w:t>
      </w:r>
    </w:p>
    <w:p w14:paraId="483811DF" w14:textId="77777777"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h) Giấy phép lái xe hạng C được tiếp tục điều khiển xe ô tô tải, máy kéo có trọng tải từ 3.500 kg trở lên và các loại xe quy định cho các giấy phép lái xe hạng B1, B2 quy định tại điểm đ, e, g khoản 2 Điều này;</w:t>
      </w:r>
    </w:p>
    <w:p w14:paraId="2A126D0F" w14:textId="77777777"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i) Giấy phép lái xe hạng D được tiếp tục điều khiển xe ô tô chở người từ 10 đến 30 chỗ ngồi (</w:t>
      </w:r>
      <w:r w:rsidRPr="00711364">
        <w:rPr>
          <w:szCs w:val="28"/>
          <w:lang w:val="vi-VN"/>
        </w:rPr>
        <w:t xml:space="preserve">kể cả chỗ </w:t>
      </w:r>
      <w:r w:rsidRPr="008628ED">
        <w:rPr>
          <w:szCs w:val="28"/>
          <w:lang w:val="vi-VN"/>
        </w:rPr>
        <w:t xml:space="preserve">của </w:t>
      </w:r>
      <w:r w:rsidRPr="00711364">
        <w:rPr>
          <w:szCs w:val="28"/>
          <w:lang w:val="vi-VN"/>
        </w:rPr>
        <w:t>người lái xe</w:t>
      </w:r>
      <w:r w:rsidRPr="008628ED">
        <w:rPr>
          <w:szCs w:val="28"/>
          <w:lang w:val="vi-VN"/>
        </w:rPr>
        <w:t>) và các loại xe quy định cho các giấy phép lái xe hạng B1, B2, C quy định tại điểm đ, e, g, h khoản 2 Điều này;</w:t>
      </w:r>
    </w:p>
    <w:p w14:paraId="1FEE9225" w14:textId="77777777" w:rsidR="0022691A" w:rsidRPr="008628ED" w:rsidRDefault="0022691A" w:rsidP="0022691A">
      <w:pPr>
        <w:shd w:val="clear" w:color="auto" w:fill="FFFFFF"/>
        <w:spacing w:line="264" w:lineRule="auto"/>
        <w:ind w:firstLine="709"/>
        <w:jc w:val="both"/>
        <w:rPr>
          <w:szCs w:val="28"/>
          <w:lang w:val="vi-VN"/>
        </w:rPr>
      </w:pPr>
      <w:r w:rsidRPr="008628ED">
        <w:rPr>
          <w:szCs w:val="28"/>
          <w:lang w:val="vi-VN"/>
        </w:rPr>
        <w:t>k) Giấy phép lái xe hạng E được tiếp tục điều khiển xe ô tô chở người trên 30 chỗ ngồi và các loại xe quy định cho các giấy phép lái xe hạng B1, B2, C, D quy định tại điểm đ, e, g, h, i khoản 2 Điều này;</w:t>
      </w:r>
    </w:p>
    <w:p w14:paraId="1E696A0A" w14:textId="77777777" w:rsidR="0022691A" w:rsidRPr="008628ED" w:rsidRDefault="0022691A" w:rsidP="0022691A">
      <w:pPr>
        <w:shd w:val="clear" w:color="auto" w:fill="FFFFFF"/>
        <w:spacing w:line="264" w:lineRule="auto"/>
        <w:ind w:firstLine="709"/>
        <w:jc w:val="both"/>
        <w:rPr>
          <w:szCs w:val="28"/>
          <w:lang w:val="vi-VN"/>
        </w:rPr>
      </w:pPr>
      <w:r w:rsidRPr="008628ED">
        <w:rPr>
          <w:szCs w:val="28"/>
          <w:lang w:val="vi-VN"/>
        </w:rPr>
        <w:lastRenderedPageBreak/>
        <w:t>l) Giấy phép lái xe hạng FB2, FD, FE được tiếp tục cấp cho người lái xe đã có giấy phép lái xe hạng B2, D, E quy định tại điểm g, i, k khoản 2 Điều này để lái các loại xe quy định cho các giấy phép lái xe hạng này khi kéo rơ moóc</w:t>
      </w:r>
      <w:r w:rsidRPr="008628ED">
        <w:rPr>
          <w:iCs/>
          <w:szCs w:val="28"/>
          <w:lang w:val="vi-VN"/>
        </w:rPr>
        <w:t> </w:t>
      </w:r>
      <w:r w:rsidRPr="008628ED">
        <w:rPr>
          <w:szCs w:val="28"/>
          <w:lang w:val="vi-VN"/>
        </w:rPr>
        <w:t>hoặc xe ô tô chở khách nối toa; hạng FC được tiếp tục cấp cho người lái xe đã có giấy phép lái xe hạng C quy định tại điểm h khoản 2 Điều này để lái các loại xe quy định cho hạng C khi kéo rơ moóc, đầu kéo kéo sơ mi rơ moóc.</w:t>
      </w:r>
    </w:p>
    <w:p w14:paraId="4D15B7E1" w14:textId="77777777" w:rsidR="0022691A" w:rsidRPr="00711364" w:rsidRDefault="0022691A" w:rsidP="0022691A">
      <w:pPr>
        <w:spacing w:line="264" w:lineRule="auto"/>
        <w:ind w:firstLine="709"/>
        <w:jc w:val="both"/>
        <w:rPr>
          <w:szCs w:val="28"/>
          <w:lang w:val="vi-VN"/>
        </w:rPr>
      </w:pPr>
      <w:r w:rsidRPr="008628ED">
        <w:rPr>
          <w:szCs w:val="28"/>
          <w:lang w:val="vi-VN"/>
        </w:rPr>
        <w:t xml:space="preserve">3. Trường hợp người có giấy phép lái xe đã được cấp trước ngày Luật này có hiệu lực thi hành khi cấp đổi, cấp lại được thực hiện </w:t>
      </w:r>
      <w:r w:rsidRPr="00711364">
        <w:rPr>
          <w:szCs w:val="28"/>
          <w:lang w:val="vi-VN"/>
        </w:rPr>
        <w:t>như sau:</w:t>
      </w:r>
    </w:p>
    <w:p w14:paraId="553C200F" w14:textId="77777777" w:rsidR="0022691A" w:rsidRPr="008628ED" w:rsidRDefault="0022691A" w:rsidP="0022691A">
      <w:pPr>
        <w:pStyle w:val="normal-p"/>
        <w:spacing w:before="120" w:after="120" w:line="264" w:lineRule="auto"/>
        <w:ind w:right="57" w:firstLine="709"/>
        <w:contextualSpacing/>
        <w:jc w:val="both"/>
        <w:rPr>
          <w:sz w:val="28"/>
          <w:szCs w:val="28"/>
          <w:lang w:val="vi-VN"/>
        </w:rPr>
      </w:pPr>
      <w:r w:rsidRPr="008628ED">
        <w:rPr>
          <w:sz w:val="28"/>
          <w:szCs w:val="28"/>
          <w:lang w:val="vi-VN"/>
        </w:rPr>
        <w:t xml:space="preserve">a) Giấy phép lái xe hạng A1 được đổi, cấp lại sang giấy phép lái xe hạng A với điều kiện hạn chế điều khiển xe </w:t>
      </w:r>
      <w:r w:rsidRPr="00711364">
        <w:rPr>
          <w:sz w:val="28"/>
          <w:szCs w:val="28"/>
          <w:lang w:val="vi-VN"/>
        </w:rPr>
        <w:t>mô tô hai bánh</w:t>
      </w:r>
      <w:r w:rsidRPr="008628ED">
        <w:rPr>
          <w:sz w:val="28"/>
          <w:szCs w:val="28"/>
          <w:lang w:val="vi-VN"/>
        </w:rPr>
        <w:t xml:space="preserve"> c</w:t>
      </w:r>
      <w:r w:rsidRPr="00711364">
        <w:rPr>
          <w:sz w:val="28"/>
          <w:szCs w:val="28"/>
          <w:lang w:val="vi-VN"/>
        </w:rPr>
        <w:t>ó dung tích x</w:t>
      </w:r>
      <w:r w:rsidRPr="008628ED">
        <w:rPr>
          <w:sz w:val="28"/>
          <w:szCs w:val="28"/>
          <w:lang w:val="vi-VN"/>
        </w:rPr>
        <w:t xml:space="preserve">y </w:t>
      </w:r>
      <w:r w:rsidRPr="00711364">
        <w:rPr>
          <w:sz w:val="28"/>
          <w:szCs w:val="28"/>
          <w:lang w:val="vi-VN"/>
        </w:rPr>
        <w:t xml:space="preserve">lanh </w:t>
      </w:r>
      <w:r w:rsidRPr="008628ED">
        <w:rPr>
          <w:sz w:val="28"/>
          <w:szCs w:val="28"/>
          <w:lang w:val="vi-VN"/>
        </w:rPr>
        <w:t xml:space="preserve">đến 175 </w:t>
      </w:r>
      <w:r w:rsidRPr="00711364">
        <w:rPr>
          <w:sz w:val="28"/>
          <w:szCs w:val="28"/>
          <w:lang w:val="vi-VN"/>
        </w:rPr>
        <w:t>cm</w:t>
      </w:r>
      <w:r w:rsidRPr="00711364">
        <w:rPr>
          <w:sz w:val="28"/>
          <w:szCs w:val="28"/>
          <w:vertAlign w:val="superscript"/>
          <w:lang w:val="vi-VN"/>
        </w:rPr>
        <w:t>3</w:t>
      </w:r>
      <w:r w:rsidRPr="008628ED">
        <w:rPr>
          <w:sz w:val="28"/>
          <w:szCs w:val="28"/>
          <w:vertAlign w:val="superscript"/>
          <w:lang w:val="vi-VN"/>
        </w:rPr>
        <w:t xml:space="preserve"> </w:t>
      </w:r>
      <w:r w:rsidRPr="008628ED">
        <w:rPr>
          <w:sz w:val="28"/>
          <w:szCs w:val="28"/>
          <w:lang w:val="vi-VN"/>
        </w:rPr>
        <w:t>hoặc có công suất động cơ điện đến 14kw;</w:t>
      </w:r>
    </w:p>
    <w:p w14:paraId="7EA6B9CF" w14:textId="77777777" w:rsidR="0022691A" w:rsidRPr="008628ED" w:rsidRDefault="0022691A" w:rsidP="0022691A">
      <w:pPr>
        <w:spacing w:line="264" w:lineRule="auto"/>
        <w:ind w:firstLine="709"/>
        <w:jc w:val="both"/>
        <w:rPr>
          <w:spacing w:val="-4"/>
          <w:szCs w:val="28"/>
          <w:lang w:val="vi-VN"/>
        </w:rPr>
      </w:pPr>
      <w:r w:rsidRPr="008628ED">
        <w:rPr>
          <w:spacing w:val="-4"/>
          <w:szCs w:val="28"/>
          <w:lang w:val="vi-VN"/>
        </w:rPr>
        <w:t>b) Giấy phép lái xe hạng A2 được đổi, cấp lại sang giấy phép lái xe hạng A;</w:t>
      </w:r>
    </w:p>
    <w:p w14:paraId="5D333CA6" w14:textId="77777777" w:rsidR="0022691A" w:rsidRPr="00BC2D05" w:rsidRDefault="0022691A" w:rsidP="0022691A">
      <w:pPr>
        <w:spacing w:line="264" w:lineRule="auto"/>
        <w:ind w:firstLine="709"/>
        <w:jc w:val="both"/>
        <w:rPr>
          <w:spacing w:val="-4"/>
          <w:szCs w:val="28"/>
          <w:lang w:val="vi-VN"/>
        </w:rPr>
      </w:pPr>
      <w:r w:rsidRPr="008628ED">
        <w:rPr>
          <w:spacing w:val="-4"/>
          <w:szCs w:val="28"/>
          <w:lang w:val="vi-VN"/>
        </w:rPr>
        <w:t xml:space="preserve">c) </w:t>
      </w:r>
      <w:r w:rsidRPr="00BC2D05">
        <w:rPr>
          <w:spacing w:val="-4"/>
          <w:szCs w:val="28"/>
          <w:lang w:val="vi-VN"/>
        </w:rPr>
        <w:t xml:space="preserve">Giấy phép lái xe hạng </w:t>
      </w:r>
      <w:r w:rsidRPr="008628ED">
        <w:rPr>
          <w:spacing w:val="-4"/>
          <w:szCs w:val="28"/>
          <w:lang w:val="vi-VN"/>
        </w:rPr>
        <w:t>A3 được</w:t>
      </w:r>
      <w:r w:rsidRPr="00BC2D05">
        <w:rPr>
          <w:spacing w:val="-4"/>
          <w:szCs w:val="28"/>
          <w:lang w:val="vi-VN"/>
        </w:rPr>
        <w:t xml:space="preserve"> đổi, cấp lại </w:t>
      </w:r>
      <w:r w:rsidRPr="008628ED">
        <w:rPr>
          <w:spacing w:val="-4"/>
          <w:szCs w:val="28"/>
          <w:lang w:val="vi-VN"/>
        </w:rPr>
        <w:t>sang</w:t>
      </w:r>
      <w:r w:rsidRPr="00BC2D05">
        <w:rPr>
          <w:spacing w:val="-4"/>
          <w:szCs w:val="28"/>
          <w:lang w:val="vi-VN"/>
        </w:rPr>
        <w:t xml:space="preserve"> giấy phép lái xe hạng </w:t>
      </w:r>
      <w:r w:rsidRPr="008628ED">
        <w:rPr>
          <w:spacing w:val="-4"/>
          <w:szCs w:val="28"/>
          <w:lang w:val="vi-VN"/>
        </w:rPr>
        <w:t>B1</w:t>
      </w:r>
      <w:r w:rsidRPr="00BC2D05">
        <w:rPr>
          <w:spacing w:val="-4"/>
          <w:szCs w:val="28"/>
          <w:lang w:val="vi-VN"/>
        </w:rPr>
        <w:t>;</w:t>
      </w:r>
    </w:p>
    <w:p w14:paraId="11AA8F4A" w14:textId="77777777" w:rsidR="0022691A" w:rsidRPr="008628ED" w:rsidRDefault="0022691A" w:rsidP="0022691A">
      <w:pPr>
        <w:pStyle w:val="normal-p"/>
        <w:spacing w:before="120" w:after="120" w:line="264" w:lineRule="auto"/>
        <w:ind w:right="57" w:firstLine="709"/>
        <w:contextualSpacing/>
        <w:jc w:val="both"/>
        <w:rPr>
          <w:sz w:val="28"/>
          <w:szCs w:val="28"/>
          <w:lang w:val="vi-VN"/>
        </w:rPr>
      </w:pPr>
      <w:r w:rsidRPr="008628ED">
        <w:rPr>
          <w:sz w:val="28"/>
          <w:szCs w:val="28"/>
          <w:lang w:val="vi-VN"/>
        </w:rPr>
        <w:t>d) Giấy phép lái xe hạng A4 được đổi, cấp lại sang chứng chỉ điều khiển xe máy chuyên dùng và chứng chỉ bồi dưỡng kiến thức pháp luật về giao thông đường bộ cho người điều khiển xe máy chuyên dùng;</w:t>
      </w:r>
    </w:p>
    <w:p w14:paraId="5747BB56" w14:textId="77777777" w:rsidR="0022691A" w:rsidRPr="008628ED" w:rsidRDefault="0022691A" w:rsidP="0022691A">
      <w:pPr>
        <w:spacing w:line="264" w:lineRule="auto"/>
        <w:ind w:firstLine="709"/>
        <w:jc w:val="both"/>
        <w:rPr>
          <w:szCs w:val="28"/>
          <w:lang w:val="vi-VN"/>
        </w:rPr>
      </w:pPr>
      <w:r w:rsidRPr="008628ED">
        <w:rPr>
          <w:szCs w:val="28"/>
          <w:lang w:val="vi-VN"/>
        </w:rPr>
        <w:t>đ</w:t>
      </w:r>
      <w:r w:rsidRPr="00711364">
        <w:rPr>
          <w:szCs w:val="28"/>
          <w:lang w:val="vi-VN"/>
        </w:rPr>
        <w:t xml:space="preserve">) </w:t>
      </w:r>
      <w:r w:rsidRPr="008628ED">
        <w:rPr>
          <w:szCs w:val="28"/>
          <w:lang w:val="vi-VN"/>
        </w:rPr>
        <w:t>Giấy phép lái xe hạng B1 số tự động được đổi, cấp lại sang giấy phép lái xe hạng B với điều kiện hạn chế điều khiển xe ô tô số tự động;</w:t>
      </w:r>
    </w:p>
    <w:p w14:paraId="75EAA795" w14:textId="77777777" w:rsidR="0022691A" w:rsidRPr="00711364" w:rsidRDefault="0022691A" w:rsidP="0022691A">
      <w:pPr>
        <w:spacing w:line="264" w:lineRule="auto"/>
        <w:ind w:firstLine="709"/>
        <w:jc w:val="both"/>
        <w:rPr>
          <w:szCs w:val="28"/>
          <w:lang w:val="vi-VN"/>
        </w:rPr>
      </w:pPr>
      <w:r w:rsidRPr="008628ED">
        <w:rPr>
          <w:szCs w:val="28"/>
          <w:lang w:val="vi-VN"/>
        </w:rPr>
        <w:t xml:space="preserve">e) </w:t>
      </w:r>
      <w:r w:rsidRPr="00711364">
        <w:rPr>
          <w:szCs w:val="28"/>
          <w:lang w:val="vi-VN"/>
        </w:rPr>
        <w:t xml:space="preserve">Giấy phép lái xe hạng </w:t>
      </w:r>
      <w:r w:rsidRPr="008628ED">
        <w:rPr>
          <w:szCs w:val="28"/>
          <w:lang w:val="vi-VN"/>
        </w:rPr>
        <w:t>B1, B2</w:t>
      </w:r>
      <w:r w:rsidRPr="00711364">
        <w:rPr>
          <w:szCs w:val="28"/>
          <w:lang w:val="vi-VN"/>
        </w:rPr>
        <w:t xml:space="preserve"> </w:t>
      </w:r>
      <w:r w:rsidRPr="008628ED">
        <w:rPr>
          <w:szCs w:val="28"/>
          <w:lang w:val="vi-VN"/>
        </w:rPr>
        <w:t>được</w:t>
      </w:r>
      <w:r w:rsidRPr="00711364">
        <w:rPr>
          <w:szCs w:val="28"/>
          <w:lang w:val="vi-VN"/>
        </w:rPr>
        <w:t xml:space="preserve"> đổi, cấp lại </w:t>
      </w:r>
      <w:r w:rsidRPr="008628ED">
        <w:rPr>
          <w:szCs w:val="28"/>
          <w:lang w:val="vi-VN"/>
        </w:rPr>
        <w:t>sang giấy phép lái xe hạng C1</w:t>
      </w:r>
      <w:r w:rsidRPr="00711364">
        <w:rPr>
          <w:szCs w:val="28"/>
          <w:lang w:val="vi-VN"/>
        </w:rPr>
        <w:t>;</w:t>
      </w:r>
    </w:p>
    <w:p w14:paraId="462BFB0F" w14:textId="77777777" w:rsidR="0022691A" w:rsidRPr="008628ED" w:rsidRDefault="0022691A" w:rsidP="0022691A">
      <w:pPr>
        <w:spacing w:line="264" w:lineRule="auto"/>
        <w:ind w:firstLine="709"/>
        <w:jc w:val="both"/>
        <w:rPr>
          <w:szCs w:val="28"/>
          <w:lang w:val="vi-VN"/>
        </w:rPr>
      </w:pPr>
      <w:r w:rsidRPr="008628ED">
        <w:rPr>
          <w:szCs w:val="28"/>
          <w:lang w:val="vi-VN"/>
        </w:rPr>
        <w:t>g</w:t>
      </w:r>
      <w:r w:rsidRPr="00711364">
        <w:rPr>
          <w:szCs w:val="28"/>
          <w:lang w:val="vi-VN"/>
        </w:rPr>
        <w:t xml:space="preserve">) </w:t>
      </w:r>
      <w:r w:rsidRPr="008628ED">
        <w:rPr>
          <w:szCs w:val="28"/>
          <w:lang w:val="vi-VN"/>
        </w:rPr>
        <w:t>Giấy phép lái xe hạng C giữ nguyên và đổi, cấp lại cùng hạng;</w:t>
      </w:r>
    </w:p>
    <w:p w14:paraId="204B5913" w14:textId="77777777" w:rsidR="0022691A" w:rsidRPr="00711364" w:rsidRDefault="0022691A" w:rsidP="0022691A">
      <w:pPr>
        <w:spacing w:line="264" w:lineRule="auto"/>
        <w:ind w:firstLine="709"/>
        <w:jc w:val="both"/>
        <w:rPr>
          <w:szCs w:val="28"/>
          <w:lang w:val="vi-VN"/>
        </w:rPr>
      </w:pPr>
      <w:r w:rsidRPr="008628ED">
        <w:rPr>
          <w:szCs w:val="28"/>
          <w:lang w:val="vi-VN"/>
        </w:rPr>
        <w:t>h</w:t>
      </w:r>
      <w:r w:rsidRPr="00711364">
        <w:rPr>
          <w:szCs w:val="28"/>
          <w:lang w:val="vi-VN"/>
        </w:rPr>
        <w:t xml:space="preserve">) Giấy phép lái xe hạng D </w:t>
      </w:r>
      <w:r w:rsidRPr="008628ED">
        <w:rPr>
          <w:szCs w:val="28"/>
          <w:lang w:val="vi-VN"/>
        </w:rPr>
        <w:t>được</w:t>
      </w:r>
      <w:r w:rsidRPr="00711364">
        <w:rPr>
          <w:szCs w:val="28"/>
          <w:lang w:val="vi-VN"/>
        </w:rPr>
        <w:t xml:space="preserve"> đổi, cấp lại sang giấy phép lái xe</w:t>
      </w:r>
      <w:r w:rsidRPr="008628ED">
        <w:rPr>
          <w:szCs w:val="28"/>
          <w:lang w:val="vi-VN"/>
        </w:rPr>
        <w:t xml:space="preserve"> hạng D2</w:t>
      </w:r>
      <w:r w:rsidRPr="00711364">
        <w:rPr>
          <w:szCs w:val="28"/>
          <w:lang w:val="vi-VN"/>
        </w:rPr>
        <w:t>;</w:t>
      </w:r>
    </w:p>
    <w:p w14:paraId="05A4F397" w14:textId="77777777" w:rsidR="0022691A" w:rsidRPr="008628ED" w:rsidRDefault="0022691A" w:rsidP="0022691A">
      <w:pPr>
        <w:spacing w:line="264" w:lineRule="auto"/>
        <w:ind w:firstLine="709"/>
        <w:jc w:val="both"/>
        <w:rPr>
          <w:szCs w:val="28"/>
          <w:lang w:val="vi-VN"/>
        </w:rPr>
      </w:pPr>
      <w:r w:rsidRPr="008628ED">
        <w:rPr>
          <w:szCs w:val="28"/>
          <w:lang w:val="vi-VN"/>
        </w:rPr>
        <w:t>i) Giấy phép lái xe hạng E được đổi, cấp lại sang giấy phép lái xe hạng D;</w:t>
      </w:r>
    </w:p>
    <w:p w14:paraId="2421987C" w14:textId="77777777" w:rsidR="0022691A" w:rsidRPr="00BC2D05" w:rsidRDefault="0022691A" w:rsidP="0022691A">
      <w:pPr>
        <w:spacing w:line="264" w:lineRule="auto"/>
        <w:ind w:firstLine="709"/>
        <w:jc w:val="both"/>
        <w:rPr>
          <w:spacing w:val="-4"/>
          <w:szCs w:val="28"/>
          <w:lang w:val="vi-VN"/>
        </w:rPr>
      </w:pPr>
      <w:r w:rsidRPr="008628ED">
        <w:rPr>
          <w:spacing w:val="-4"/>
          <w:szCs w:val="28"/>
          <w:lang w:val="vi-VN"/>
        </w:rPr>
        <w:t>k</w:t>
      </w:r>
      <w:r w:rsidRPr="00BC2D05">
        <w:rPr>
          <w:spacing w:val="-4"/>
          <w:szCs w:val="28"/>
          <w:lang w:val="vi-VN"/>
        </w:rPr>
        <w:t xml:space="preserve">) Giấy phép lái xe hạng </w:t>
      </w:r>
      <w:r w:rsidRPr="008628ED">
        <w:rPr>
          <w:spacing w:val="-4"/>
          <w:szCs w:val="28"/>
          <w:lang w:val="vi-VN"/>
        </w:rPr>
        <w:t>FB2</w:t>
      </w:r>
      <w:r w:rsidRPr="00BC2D05">
        <w:rPr>
          <w:spacing w:val="-4"/>
          <w:szCs w:val="28"/>
          <w:lang w:val="vi-VN"/>
        </w:rPr>
        <w:t xml:space="preserve"> </w:t>
      </w:r>
      <w:r w:rsidRPr="008628ED">
        <w:rPr>
          <w:spacing w:val="-4"/>
          <w:szCs w:val="28"/>
          <w:lang w:val="vi-VN"/>
        </w:rPr>
        <w:t>được</w:t>
      </w:r>
      <w:r w:rsidRPr="00BC2D05">
        <w:rPr>
          <w:spacing w:val="-4"/>
          <w:szCs w:val="28"/>
          <w:lang w:val="vi-VN"/>
        </w:rPr>
        <w:t xml:space="preserve"> đổi, cấp lại </w:t>
      </w:r>
      <w:r w:rsidRPr="008628ED">
        <w:rPr>
          <w:spacing w:val="-4"/>
          <w:szCs w:val="28"/>
          <w:lang w:val="vi-VN"/>
        </w:rPr>
        <w:t>sang giấy phép lái xe hạng BE</w:t>
      </w:r>
      <w:r w:rsidRPr="00BC2D05">
        <w:rPr>
          <w:spacing w:val="-4"/>
          <w:szCs w:val="28"/>
          <w:lang w:val="vi-VN"/>
        </w:rPr>
        <w:t>;</w:t>
      </w:r>
    </w:p>
    <w:p w14:paraId="37E3A277" w14:textId="77777777" w:rsidR="0022691A" w:rsidRPr="00BC2D05" w:rsidRDefault="0022691A" w:rsidP="0022691A">
      <w:pPr>
        <w:spacing w:line="264" w:lineRule="auto"/>
        <w:ind w:firstLine="709"/>
        <w:jc w:val="both"/>
        <w:rPr>
          <w:spacing w:val="-4"/>
          <w:szCs w:val="28"/>
          <w:lang w:val="vi-VN"/>
        </w:rPr>
      </w:pPr>
      <w:r w:rsidRPr="008628ED">
        <w:rPr>
          <w:spacing w:val="-4"/>
          <w:szCs w:val="28"/>
          <w:lang w:val="vi-VN"/>
        </w:rPr>
        <w:t>l</w:t>
      </w:r>
      <w:r w:rsidRPr="00BC2D05">
        <w:rPr>
          <w:spacing w:val="-4"/>
          <w:szCs w:val="28"/>
          <w:lang w:val="vi-VN"/>
        </w:rPr>
        <w:t xml:space="preserve">) Giấy phép lái xe hạng </w:t>
      </w:r>
      <w:r w:rsidRPr="008628ED">
        <w:rPr>
          <w:spacing w:val="-4"/>
          <w:szCs w:val="28"/>
          <w:lang w:val="vi-VN"/>
        </w:rPr>
        <w:t>FC</w:t>
      </w:r>
      <w:r w:rsidRPr="00BC2D05">
        <w:rPr>
          <w:spacing w:val="-4"/>
          <w:szCs w:val="28"/>
          <w:lang w:val="vi-VN"/>
        </w:rPr>
        <w:t xml:space="preserve"> </w:t>
      </w:r>
      <w:r w:rsidRPr="008628ED">
        <w:rPr>
          <w:spacing w:val="-4"/>
          <w:szCs w:val="28"/>
          <w:lang w:val="vi-VN"/>
        </w:rPr>
        <w:t>được</w:t>
      </w:r>
      <w:r w:rsidRPr="00BC2D05">
        <w:rPr>
          <w:spacing w:val="-4"/>
          <w:szCs w:val="28"/>
          <w:lang w:val="vi-VN"/>
        </w:rPr>
        <w:t xml:space="preserve"> đổi, cấp lại </w:t>
      </w:r>
      <w:r w:rsidRPr="008628ED">
        <w:rPr>
          <w:spacing w:val="-4"/>
          <w:szCs w:val="28"/>
          <w:lang w:val="vi-VN"/>
        </w:rPr>
        <w:t>sang giấy phép lái xe hạng CE</w:t>
      </w:r>
      <w:r w:rsidRPr="00BC2D05">
        <w:rPr>
          <w:spacing w:val="-4"/>
          <w:szCs w:val="28"/>
          <w:lang w:val="vi-VN"/>
        </w:rPr>
        <w:t>;</w:t>
      </w:r>
    </w:p>
    <w:p w14:paraId="32DC8BC5" w14:textId="77777777" w:rsidR="0022691A" w:rsidRPr="00BC2D05" w:rsidRDefault="0022691A" w:rsidP="0022691A">
      <w:pPr>
        <w:spacing w:line="264" w:lineRule="auto"/>
        <w:ind w:firstLine="709"/>
        <w:jc w:val="both"/>
        <w:rPr>
          <w:spacing w:val="-6"/>
          <w:szCs w:val="28"/>
          <w:lang w:val="vi-VN"/>
        </w:rPr>
      </w:pPr>
      <w:r w:rsidRPr="008628ED">
        <w:rPr>
          <w:spacing w:val="-6"/>
          <w:szCs w:val="28"/>
          <w:lang w:val="vi-VN"/>
        </w:rPr>
        <w:t>m</w:t>
      </w:r>
      <w:r w:rsidRPr="00BC2D05">
        <w:rPr>
          <w:spacing w:val="-6"/>
          <w:szCs w:val="28"/>
          <w:lang w:val="vi-VN"/>
        </w:rPr>
        <w:t xml:space="preserve">) Giấy phép lái xe hạng </w:t>
      </w:r>
      <w:r w:rsidRPr="008628ED">
        <w:rPr>
          <w:spacing w:val="-6"/>
          <w:szCs w:val="28"/>
          <w:lang w:val="vi-VN"/>
        </w:rPr>
        <w:t>FD</w:t>
      </w:r>
      <w:r w:rsidRPr="00BC2D05">
        <w:rPr>
          <w:spacing w:val="-6"/>
          <w:szCs w:val="28"/>
          <w:lang w:val="vi-VN"/>
        </w:rPr>
        <w:t xml:space="preserve"> </w:t>
      </w:r>
      <w:r w:rsidRPr="008628ED">
        <w:rPr>
          <w:spacing w:val="-6"/>
          <w:szCs w:val="28"/>
          <w:lang w:val="vi-VN"/>
        </w:rPr>
        <w:t>được</w:t>
      </w:r>
      <w:r w:rsidRPr="00BC2D05">
        <w:rPr>
          <w:spacing w:val="-6"/>
          <w:szCs w:val="28"/>
          <w:lang w:val="vi-VN"/>
        </w:rPr>
        <w:t xml:space="preserve"> đổi, cấp lại </w:t>
      </w:r>
      <w:r w:rsidRPr="008628ED">
        <w:rPr>
          <w:spacing w:val="-6"/>
          <w:szCs w:val="28"/>
          <w:lang w:val="vi-VN"/>
        </w:rPr>
        <w:t>sang</w:t>
      </w:r>
      <w:r w:rsidRPr="00BC2D05">
        <w:rPr>
          <w:spacing w:val="-6"/>
          <w:szCs w:val="28"/>
          <w:lang w:val="vi-VN"/>
        </w:rPr>
        <w:t xml:space="preserve"> giấy phép lái xe hạng </w:t>
      </w:r>
      <w:r w:rsidRPr="008628ED">
        <w:rPr>
          <w:spacing w:val="-6"/>
          <w:szCs w:val="28"/>
          <w:lang w:val="vi-VN"/>
        </w:rPr>
        <w:t>D2E</w:t>
      </w:r>
      <w:r w:rsidRPr="00BC2D05">
        <w:rPr>
          <w:spacing w:val="-6"/>
          <w:szCs w:val="28"/>
          <w:lang w:val="vi-VN"/>
        </w:rPr>
        <w:t>;</w:t>
      </w:r>
    </w:p>
    <w:p w14:paraId="51EAC48E" w14:textId="77777777" w:rsidR="0022691A" w:rsidRPr="00BC2D05" w:rsidRDefault="0022691A" w:rsidP="0022691A">
      <w:pPr>
        <w:spacing w:line="264" w:lineRule="auto"/>
        <w:ind w:firstLine="709"/>
        <w:jc w:val="both"/>
        <w:rPr>
          <w:spacing w:val="-4"/>
          <w:szCs w:val="28"/>
          <w:lang w:val="vi-VN"/>
        </w:rPr>
      </w:pPr>
      <w:r w:rsidRPr="008628ED">
        <w:rPr>
          <w:spacing w:val="-4"/>
          <w:szCs w:val="28"/>
          <w:lang w:val="vi-VN"/>
        </w:rPr>
        <w:t>n</w:t>
      </w:r>
      <w:r w:rsidRPr="00BC2D05">
        <w:rPr>
          <w:spacing w:val="-4"/>
          <w:szCs w:val="28"/>
          <w:lang w:val="vi-VN"/>
        </w:rPr>
        <w:t xml:space="preserve">) Giấy phép lái xe hạng </w:t>
      </w:r>
      <w:r w:rsidRPr="008628ED">
        <w:rPr>
          <w:spacing w:val="-4"/>
          <w:szCs w:val="28"/>
          <w:lang w:val="vi-VN"/>
        </w:rPr>
        <w:t>FE</w:t>
      </w:r>
      <w:r w:rsidRPr="00BC2D05">
        <w:rPr>
          <w:spacing w:val="-4"/>
          <w:szCs w:val="28"/>
          <w:lang w:val="vi-VN"/>
        </w:rPr>
        <w:t xml:space="preserve"> </w:t>
      </w:r>
      <w:r w:rsidRPr="008628ED">
        <w:rPr>
          <w:spacing w:val="-4"/>
          <w:szCs w:val="28"/>
          <w:lang w:val="vi-VN"/>
        </w:rPr>
        <w:t>được</w:t>
      </w:r>
      <w:r w:rsidRPr="00BC2D05">
        <w:rPr>
          <w:spacing w:val="-4"/>
          <w:szCs w:val="28"/>
          <w:lang w:val="vi-VN"/>
        </w:rPr>
        <w:t xml:space="preserve"> đổi, cấp lại </w:t>
      </w:r>
      <w:r w:rsidRPr="008628ED">
        <w:rPr>
          <w:spacing w:val="-4"/>
          <w:szCs w:val="28"/>
          <w:lang w:val="vi-VN"/>
        </w:rPr>
        <w:t>sang giấy phép lái xe hạng DE</w:t>
      </w:r>
      <w:r w:rsidRPr="00BC2D05">
        <w:rPr>
          <w:spacing w:val="-4"/>
          <w:szCs w:val="28"/>
          <w:lang w:val="vi-VN"/>
        </w:rPr>
        <w:t>.</w:t>
      </w:r>
    </w:p>
    <w:p w14:paraId="36835A12" w14:textId="77777777" w:rsidR="0022691A" w:rsidRPr="008628ED" w:rsidRDefault="0022691A" w:rsidP="0022691A">
      <w:pPr>
        <w:spacing w:line="264" w:lineRule="auto"/>
        <w:ind w:firstLine="709"/>
        <w:jc w:val="both"/>
        <w:rPr>
          <w:szCs w:val="28"/>
          <w:lang w:val="vi-VN"/>
        </w:rPr>
      </w:pPr>
      <w:r w:rsidRPr="008628ED">
        <w:rPr>
          <w:szCs w:val="28"/>
          <w:lang w:val="vi-VN"/>
        </w:rPr>
        <w:t>4. Khuyến khích đổi Giấy phép lái xe không thời hạn được cấp trước ngày 01 tháng 7 năm 2012 sang giấy phép lái xe mới.</w:t>
      </w:r>
    </w:p>
    <w:p w14:paraId="68234040" w14:textId="77777777" w:rsidR="0022691A" w:rsidRPr="008628ED" w:rsidRDefault="0022691A" w:rsidP="0022691A">
      <w:pPr>
        <w:spacing w:line="264" w:lineRule="auto"/>
        <w:ind w:firstLine="709"/>
        <w:jc w:val="both"/>
        <w:rPr>
          <w:szCs w:val="28"/>
          <w:lang w:val="vi-VN"/>
        </w:rPr>
      </w:pPr>
      <w:r w:rsidRPr="008628ED">
        <w:rPr>
          <w:szCs w:val="28"/>
          <w:lang w:val="vi-VN"/>
        </w:rPr>
        <w:t>5. Giấy chứng nhận đăng ký, biển số xe máy chuyên dùng cấp trước ngày Luật này có hiệu lực thi hành vẫn có giá trị sử dụng./.</w:t>
      </w:r>
    </w:p>
    <w:p w14:paraId="4B98A68C" w14:textId="12EDEF39" w:rsidR="00CC28D8" w:rsidRPr="008628ED" w:rsidRDefault="00CC28D8" w:rsidP="00A41020">
      <w:pPr>
        <w:spacing w:before="80" w:after="80"/>
        <w:ind w:firstLine="432"/>
        <w:jc w:val="both"/>
        <w:rPr>
          <w:b/>
          <w:i/>
          <w:iCs/>
          <w:szCs w:val="28"/>
          <w:lang w:val="vi-VN"/>
        </w:rPr>
      </w:pPr>
      <w:r w:rsidRPr="008628ED">
        <w:rPr>
          <w:b/>
          <w:i/>
          <w:iCs/>
          <w:szCs w:val="28"/>
          <w:lang w:val="vi-VN"/>
        </w:rPr>
        <w:t>Về điều khoản chuyển tiếp đối với việc đổi giấy phép lái xe:</w:t>
      </w:r>
    </w:p>
    <w:p w14:paraId="6838C708" w14:textId="3C6D63C1" w:rsidR="00084D3D" w:rsidRPr="008628ED" w:rsidRDefault="00084D3D" w:rsidP="00A41020">
      <w:pPr>
        <w:spacing w:before="80" w:after="80"/>
        <w:ind w:firstLine="432"/>
        <w:jc w:val="both"/>
        <w:rPr>
          <w:szCs w:val="28"/>
          <w:lang w:val="vi-VN"/>
        </w:rPr>
      </w:pPr>
      <w:r w:rsidRPr="008628ED">
        <w:rPr>
          <w:bCs/>
          <w:szCs w:val="28"/>
          <w:lang w:val="vi-VN"/>
        </w:rPr>
        <w:t xml:space="preserve">Việc đổi giấy phép lái xe cấp trước ngày 01/7/2012 nhằm chuẩn hoá dữ liệu về giấy phép lái xe nhằm phục vụ cho công tác quản lý theo Chương trình chuyển </w:t>
      </w:r>
      <w:r w:rsidRPr="008628ED">
        <w:rPr>
          <w:bCs/>
          <w:szCs w:val="28"/>
          <w:lang w:val="vi-VN"/>
        </w:rPr>
        <w:lastRenderedPageBreak/>
        <w:t xml:space="preserve">đổi số quốc gia, nhằm tích hợp thông tin trên ứng dụng định danh điện tử, cung cấp các tiện ích phát triển, giảm tải thủ tục hành chính, tạo điều kiện thuận lợi cho người dân trong việc tham gia giao thông và cho cơ quan Nhà nước trong quản lý giấy phép của người điều khiển phương tiện. </w:t>
      </w:r>
    </w:p>
    <w:p w14:paraId="65387650" w14:textId="4CFF1168" w:rsidR="00084D3D" w:rsidRDefault="00084D3D" w:rsidP="00A41020">
      <w:pPr>
        <w:pStyle w:val="BodyTextIndent"/>
        <w:spacing w:before="80" w:after="80"/>
        <w:ind w:left="0" w:firstLine="432"/>
        <w:jc w:val="both"/>
        <w:rPr>
          <w:bCs/>
          <w:sz w:val="28"/>
          <w:szCs w:val="28"/>
          <w:lang w:val="vi-VN"/>
        </w:rPr>
      </w:pPr>
      <w:r w:rsidRPr="008628ED">
        <w:rPr>
          <w:bCs/>
          <w:sz w:val="28"/>
          <w:szCs w:val="28"/>
          <w:lang w:val="vi-VN"/>
        </w:rPr>
        <w:t>Quá trình xây dựng Luật Trật tự an toàn giao thông đường bộ, qua trao đổi với cơ quan quản lý về đào tạo, sát hạch, cấp giấy phép lái xe thuộc Bộ Giao thông vận tải, thực tiễn hiện đang tồn tại song song 2 loại giấy phép lái xe trong đó có giấy phép lái xe thẻ PET và giấy phép lái xe mô tô (không thời hạn) thẻ giấy. Loại thẻ giấy này hiện chưa thể cập nhật lên ứng dụng định danh điện tử do không cập nhật số chứng minh nhân dân hoặc chỉ có số chứng minh nhân dân 9 số; không có ngày tháng năm sinh hoặc có năm sinh nhưng không có ngày, tháng sinh. Việc đổi giấy phép lái xe không chỉ nhằm hoàn thiện cơ sở dữ liệu quốc gia về dân cư phục vụ cho Chính phủ và người dân mà còn phù hợp với thông lệ quốc tế khi Việt Nam tham gia các Công ước, Điều ước quốc tế.</w:t>
      </w:r>
      <w:r w:rsidR="00244EE2" w:rsidRPr="00A41020">
        <w:rPr>
          <w:bCs/>
          <w:sz w:val="28"/>
          <w:szCs w:val="28"/>
          <w:lang w:val="vi-VN"/>
        </w:rPr>
        <w:t>/.</w:t>
      </w:r>
    </w:p>
    <w:p w14:paraId="704BA95B" w14:textId="325A0013" w:rsidR="00CC28D8" w:rsidRPr="00CC28D8" w:rsidRDefault="00CC28D8" w:rsidP="00CC28D8">
      <w:pPr>
        <w:pStyle w:val="BodyTextIndent"/>
        <w:spacing w:before="80" w:after="80"/>
        <w:ind w:left="0" w:firstLine="432"/>
        <w:jc w:val="right"/>
        <w:rPr>
          <w:b/>
          <w:sz w:val="26"/>
          <w:szCs w:val="26"/>
        </w:rPr>
      </w:pPr>
    </w:p>
    <w:sectPr w:rsidR="00CC28D8" w:rsidRPr="00CC28D8" w:rsidSect="00534351">
      <w:headerReference w:type="default" r:id="rId8"/>
      <w:footerReference w:type="even" r:id="rId9"/>
      <w:footerReference w:type="default" r:id="rId10"/>
      <w:pgSz w:w="11907" w:h="16840" w:code="9"/>
      <w:pgMar w:top="1077" w:right="1134" w:bottom="107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8251A" w14:textId="77777777" w:rsidR="00534351" w:rsidRDefault="00534351" w:rsidP="005659D7">
      <w:pPr>
        <w:spacing w:before="0" w:after="0"/>
      </w:pPr>
      <w:r>
        <w:separator/>
      </w:r>
    </w:p>
  </w:endnote>
  <w:endnote w:type="continuationSeparator" w:id="0">
    <w:p w14:paraId="1F8B1F92" w14:textId="77777777" w:rsidR="00534351" w:rsidRDefault="00534351" w:rsidP="005659D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000247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3"/>
    <w:family w:val="roman"/>
    <w:pitch w:val="variable"/>
    <w:sig w:usb0="E00006FF" w:usb1="420024FF" w:usb2="02000000" w:usb3="00000000" w:csb0="0000019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A3"/>
    <w:family w:val="swiss"/>
    <w:pitch w:val="variable"/>
    <w:sig w:usb0="E4002EFF" w:usb1="C000E47F" w:usb2="00000009" w:usb3="00000000" w:csb0="000001FF"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40A9B" w14:textId="77777777" w:rsidR="00CF436D" w:rsidRDefault="00CF436D" w:rsidP="004848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77B792" w14:textId="77777777" w:rsidR="00CF436D" w:rsidRDefault="00CF436D" w:rsidP="004848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07AA2" w14:textId="77777777" w:rsidR="00CF436D" w:rsidRDefault="00CF436D" w:rsidP="0048484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AB4ED" w14:textId="77777777" w:rsidR="00534351" w:rsidRDefault="00534351" w:rsidP="005659D7">
      <w:pPr>
        <w:spacing w:before="0" w:after="0"/>
      </w:pPr>
      <w:r>
        <w:separator/>
      </w:r>
    </w:p>
  </w:footnote>
  <w:footnote w:type="continuationSeparator" w:id="0">
    <w:p w14:paraId="2892A483" w14:textId="77777777" w:rsidR="00534351" w:rsidRDefault="00534351" w:rsidP="005659D7">
      <w:pPr>
        <w:spacing w:before="0" w:after="0"/>
      </w:pPr>
      <w:r>
        <w:continuationSeparator/>
      </w:r>
    </w:p>
  </w:footnote>
  <w:footnote w:id="1">
    <w:p w14:paraId="3A5E7568" w14:textId="77777777" w:rsidR="00CF436D" w:rsidRDefault="00CF436D" w:rsidP="00BD0E88">
      <w:pPr>
        <w:pStyle w:val="FootnoteText"/>
        <w:jc w:val="both"/>
      </w:pPr>
      <w:r>
        <w:rPr>
          <w:rStyle w:val="FootnoteReference"/>
        </w:rPr>
        <w:footnoteRef/>
      </w:r>
      <w:r>
        <w:t xml:space="preserve"> Khi </w:t>
      </w:r>
      <w:proofErr w:type="spellStart"/>
      <w:r>
        <w:t>thực</w:t>
      </w:r>
      <w:proofErr w:type="spellEnd"/>
      <w:r>
        <w:t xml:space="preserve"> </w:t>
      </w:r>
      <w:proofErr w:type="spellStart"/>
      <w:r>
        <w:t>hiện</w:t>
      </w:r>
      <w:proofErr w:type="spellEnd"/>
      <w:r>
        <w:t xml:space="preserve"> </w:t>
      </w:r>
      <w:proofErr w:type="spellStart"/>
      <w:r>
        <w:rPr>
          <w:bCs/>
        </w:rPr>
        <w:t>k</w:t>
      </w:r>
      <w:r w:rsidRPr="00FA7E08">
        <w:rPr>
          <w:bCs/>
        </w:rPr>
        <w:t>hông</w:t>
      </w:r>
      <w:proofErr w:type="spellEnd"/>
      <w:r w:rsidRPr="00FA7E08">
        <w:rPr>
          <w:bCs/>
        </w:rPr>
        <w:t xml:space="preserve"> </w:t>
      </w:r>
      <w:proofErr w:type="spellStart"/>
      <w:r w:rsidRPr="00FA7E08">
        <w:rPr>
          <w:bCs/>
        </w:rPr>
        <w:t>thể</w:t>
      </w:r>
      <w:proofErr w:type="spellEnd"/>
      <w:r w:rsidRPr="00FA7E08">
        <w:rPr>
          <w:bCs/>
        </w:rPr>
        <w:t xml:space="preserve"> </w:t>
      </w:r>
      <w:proofErr w:type="spellStart"/>
      <w:r w:rsidRPr="00FA7E08">
        <w:rPr>
          <w:bCs/>
        </w:rPr>
        <w:t>chỉ</w:t>
      </w:r>
      <w:proofErr w:type="spellEnd"/>
      <w:r w:rsidRPr="00FA7E08">
        <w:rPr>
          <w:bCs/>
        </w:rPr>
        <w:t xml:space="preserve"> </w:t>
      </w:r>
      <w:proofErr w:type="spellStart"/>
      <w:r w:rsidRPr="00FA7E08">
        <w:rPr>
          <w:bCs/>
        </w:rPr>
        <w:t>áp</w:t>
      </w:r>
      <w:proofErr w:type="spellEnd"/>
      <w:r w:rsidRPr="00FA7E08">
        <w:rPr>
          <w:bCs/>
        </w:rPr>
        <w:t xml:space="preserve"> </w:t>
      </w:r>
      <w:proofErr w:type="spellStart"/>
      <w:r w:rsidRPr="00FA7E08">
        <w:rPr>
          <w:bCs/>
        </w:rPr>
        <w:t>dụng</w:t>
      </w:r>
      <w:proofErr w:type="spellEnd"/>
      <w:r w:rsidRPr="00FA7E08">
        <w:rPr>
          <w:bCs/>
        </w:rPr>
        <w:t xml:space="preserve"> </w:t>
      </w:r>
      <w:proofErr w:type="spellStart"/>
      <w:r w:rsidRPr="00FA7E08">
        <w:rPr>
          <w:bCs/>
        </w:rPr>
        <w:t>Luật</w:t>
      </w:r>
      <w:proofErr w:type="spellEnd"/>
      <w:r w:rsidRPr="00FA7E08">
        <w:rPr>
          <w:bCs/>
        </w:rPr>
        <w:t xml:space="preserve"> Giao </w:t>
      </w:r>
      <w:proofErr w:type="spellStart"/>
      <w:r w:rsidRPr="00FA7E08">
        <w:rPr>
          <w:bCs/>
        </w:rPr>
        <w:t>thông</w:t>
      </w:r>
      <w:proofErr w:type="spellEnd"/>
      <w:r w:rsidRPr="00FA7E08">
        <w:rPr>
          <w:bCs/>
        </w:rPr>
        <w:t xml:space="preserve"> </w:t>
      </w:r>
      <w:proofErr w:type="spellStart"/>
      <w:r w:rsidRPr="00FA7E08">
        <w:rPr>
          <w:bCs/>
        </w:rPr>
        <w:t>đường</w:t>
      </w:r>
      <w:proofErr w:type="spellEnd"/>
      <w:r w:rsidRPr="00FA7E08">
        <w:rPr>
          <w:bCs/>
        </w:rPr>
        <w:t xml:space="preserve"> </w:t>
      </w:r>
      <w:proofErr w:type="spellStart"/>
      <w:r w:rsidRPr="00FA7E08">
        <w:rPr>
          <w:bCs/>
        </w:rPr>
        <w:t>bộ</w:t>
      </w:r>
      <w:proofErr w:type="spellEnd"/>
      <w:r w:rsidRPr="00FA7E08">
        <w:rPr>
          <w:bCs/>
        </w:rPr>
        <w:t xml:space="preserve"> </w:t>
      </w:r>
      <w:proofErr w:type="spellStart"/>
      <w:r w:rsidRPr="00FA7E08">
        <w:rPr>
          <w:bCs/>
        </w:rPr>
        <w:t>mà</w:t>
      </w:r>
      <w:proofErr w:type="spellEnd"/>
      <w:r w:rsidRPr="00FA7E08">
        <w:rPr>
          <w:bCs/>
        </w:rPr>
        <w:t xml:space="preserve"> </w:t>
      </w:r>
      <w:proofErr w:type="spellStart"/>
      <w:r w:rsidRPr="00FA7E08">
        <w:rPr>
          <w:bCs/>
        </w:rPr>
        <w:t>phải</w:t>
      </w:r>
      <w:proofErr w:type="spellEnd"/>
      <w:r w:rsidRPr="00FA7E08">
        <w:rPr>
          <w:bCs/>
        </w:rPr>
        <w:t xml:space="preserve"> </w:t>
      </w:r>
      <w:proofErr w:type="spellStart"/>
      <w:r w:rsidRPr="00FA7E08">
        <w:rPr>
          <w:bCs/>
        </w:rPr>
        <w:t>áp</w:t>
      </w:r>
      <w:proofErr w:type="spellEnd"/>
      <w:r w:rsidRPr="00FA7E08">
        <w:rPr>
          <w:bCs/>
        </w:rPr>
        <w:t xml:space="preserve"> </w:t>
      </w:r>
      <w:proofErr w:type="spellStart"/>
      <w:r w:rsidRPr="00FA7E08">
        <w:rPr>
          <w:bCs/>
        </w:rPr>
        <w:t>dụng</w:t>
      </w:r>
      <w:proofErr w:type="spellEnd"/>
      <w:r w:rsidRPr="00FA7E08">
        <w:rPr>
          <w:bCs/>
        </w:rPr>
        <w:t xml:space="preserve"> </w:t>
      </w:r>
      <w:proofErr w:type="spellStart"/>
      <w:r w:rsidRPr="00FA7E08">
        <w:rPr>
          <w:bCs/>
        </w:rPr>
        <w:t>nhiều</w:t>
      </w:r>
      <w:proofErr w:type="spellEnd"/>
      <w:r w:rsidRPr="00FA7E08">
        <w:rPr>
          <w:bCs/>
        </w:rPr>
        <w:t xml:space="preserve"> </w:t>
      </w:r>
      <w:proofErr w:type="spellStart"/>
      <w:r w:rsidRPr="00FA7E08">
        <w:rPr>
          <w:bCs/>
        </w:rPr>
        <w:t>luật</w:t>
      </w:r>
      <w:proofErr w:type="spellEnd"/>
      <w:r w:rsidRPr="00FA7E08">
        <w:rPr>
          <w:bCs/>
        </w:rPr>
        <w:t xml:space="preserve"> </w:t>
      </w:r>
      <w:proofErr w:type="spellStart"/>
      <w:r w:rsidRPr="00FA7E08">
        <w:rPr>
          <w:bCs/>
        </w:rPr>
        <w:t>khác</w:t>
      </w:r>
      <w:proofErr w:type="spellEnd"/>
      <w:r w:rsidRPr="00FA7E08">
        <w:rPr>
          <w:bCs/>
        </w:rPr>
        <w:t xml:space="preserve"> </w:t>
      </w:r>
      <w:proofErr w:type="spellStart"/>
      <w:r w:rsidRPr="00FA7E08">
        <w:rPr>
          <w:bCs/>
        </w:rPr>
        <w:t>nhau</w:t>
      </w:r>
      <w:proofErr w:type="spellEnd"/>
      <w:r w:rsidRPr="00FA7E08">
        <w:rPr>
          <w:bCs/>
          <w:i/>
        </w:rPr>
        <w:t xml:space="preserve"> </w:t>
      </w:r>
      <w:proofErr w:type="spellStart"/>
      <w:r w:rsidRPr="00FA7E08">
        <w:rPr>
          <w:bCs/>
        </w:rPr>
        <w:t>như</w:t>
      </w:r>
      <w:proofErr w:type="spellEnd"/>
      <w:r w:rsidRPr="00FA7E08">
        <w:rPr>
          <w:bCs/>
        </w:rPr>
        <w:t xml:space="preserve">: </w:t>
      </w:r>
      <w:r w:rsidRPr="00FA7E08">
        <w:rPr>
          <w:bCs/>
          <w:lang w:val="vi-VN"/>
        </w:rPr>
        <w:t>Luật Đất đai, Luật Đấu thầu, Luật Đầu tư,</w:t>
      </w:r>
      <w:r w:rsidRPr="00FA7E08">
        <w:rPr>
          <w:bCs/>
        </w:rPr>
        <w:t xml:space="preserve"> </w:t>
      </w:r>
      <w:proofErr w:type="spellStart"/>
      <w:r w:rsidRPr="00FA7E08">
        <w:rPr>
          <w:bCs/>
        </w:rPr>
        <w:t>Luật</w:t>
      </w:r>
      <w:proofErr w:type="spellEnd"/>
      <w:r w:rsidRPr="00FA7E08">
        <w:rPr>
          <w:bCs/>
        </w:rPr>
        <w:t xml:space="preserve"> </w:t>
      </w:r>
      <w:proofErr w:type="spellStart"/>
      <w:r w:rsidRPr="00FA7E08">
        <w:rPr>
          <w:bCs/>
        </w:rPr>
        <w:t>Đầu</w:t>
      </w:r>
      <w:proofErr w:type="spellEnd"/>
      <w:r w:rsidRPr="00FA7E08">
        <w:rPr>
          <w:bCs/>
        </w:rPr>
        <w:t xml:space="preserve"> </w:t>
      </w:r>
      <w:proofErr w:type="spellStart"/>
      <w:r w:rsidRPr="00FA7E08">
        <w:rPr>
          <w:bCs/>
        </w:rPr>
        <w:t>tư</w:t>
      </w:r>
      <w:proofErr w:type="spellEnd"/>
      <w:r w:rsidRPr="00FA7E08">
        <w:rPr>
          <w:bCs/>
        </w:rPr>
        <w:t xml:space="preserve"> </w:t>
      </w:r>
      <w:proofErr w:type="spellStart"/>
      <w:r w:rsidRPr="00FA7E08">
        <w:rPr>
          <w:bCs/>
        </w:rPr>
        <w:t>theo</w:t>
      </w:r>
      <w:proofErr w:type="spellEnd"/>
      <w:r w:rsidRPr="00FA7E08">
        <w:rPr>
          <w:bCs/>
        </w:rPr>
        <w:t xml:space="preserve"> </w:t>
      </w:r>
      <w:proofErr w:type="spellStart"/>
      <w:r w:rsidRPr="00FA7E08">
        <w:rPr>
          <w:bCs/>
        </w:rPr>
        <w:t>phương</w:t>
      </w:r>
      <w:proofErr w:type="spellEnd"/>
      <w:r w:rsidRPr="00FA7E08">
        <w:rPr>
          <w:bCs/>
        </w:rPr>
        <w:t xml:space="preserve"> </w:t>
      </w:r>
      <w:proofErr w:type="spellStart"/>
      <w:r w:rsidRPr="00FA7E08">
        <w:rPr>
          <w:bCs/>
        </w:rPr>
        <w:t>thức</w:t>
      </w:r>
      <w:proofErr w:type="spellEnd"/>
      <w:r w:rsidRPr="00FA7E08">
        <w:rPr>
          <w:bCs/>
        </w:rPr>
        <w:t xml:space="preserve"> </w:t>
      </w:r>
      <w:proofErr w:type="spellStart"/>
      <w:r w:rsidRPr="00FA7E08">
        <w:rPr>
          <w:bCs/>
        </w:rPr>
        <w:t>đối</w:t>
      </w:r>
      <w:proofErr w:type="spellEnd"/>
      <w:r w:rsidRPr="00FA7E08">
        <w:rPr>
          <w:bCs/>
        </w:rPr>
        <w:t xml:space="preserve"> </w:t>
      </w:r>
      <w:proofErr w:type="spellStart"/>
      <w:r w:rsidRPr="00FA7E08">
        <w:rPr>
          <w:bCs/>
        </w:rPr>
        <w:t>tác</w:t>
      </w:r>
      <w:proofErr w:type="spellEnd"/>
      <w:r w:rsidRPr="00FA7E08">
        <w:rPr>
          <w:bCs/>
        </w:rPr>
        <w:t xml:space="preserve"> </w:t>
      </w:r>
      <w:proofErr w:type="spellStart"/>
      <w:r w:rsidRPr="00FA7E08">
        <w:rPr>
          <w:bCs/>
        </w:rPr>
        <w:t>công</w:t>
      </w:r>
      <w:proofErr w:type="spellEnd"/>
      <w:r w:rsidRPr="00FA7E08">
        <w:rPr>
          <w:bCs/>
        </w:rPr>
        <w:t xml:space="preserve"> </w:t>
      </w:r>
      <w:proofErr w:type="spellStart"/>
      <w:r w:rsidRPr="00FA7E08">
        <w:rPr>
          <w:bCs/>
        </w:rPr>
        <w:t>tư</w:t>
      </w:r>
      <w:proofErr w:type="spellEnd"/>
      <w:r w:rsidRPr="00FA7E08">
        <w:rPr>
          <w:bCs/>
        </w:rPr>
        <w:t>,</w:t>
      </w:r>
      <w:r w:rsidRPr="00FA7E08">
        <w:rPr>
          <w:bCs/>
          <w:lang w:val="vi-VN"/>
        </w:rPr>
        <w:t xml:space="preserve"> Luật Đô thị, Luật Quy hoạch, Luật Xây dựng</w:t>
      </w:r>
      <w:r w:rsidRPr="00FA7E08">
        <w:rPr>
          <w:bCs/>
        </w:rPr>
        <w:t xml:space="preserve">, </w:t>
      </w:r>
      <w:proofErr w:type="spellStart"/>
      <w:r w:rsidRPr="00FA7E08">
        <w:rPr>
          <w:bCs/>
        </w:rPr>
        <w:t>Luật</w:t>
      </w:r>
      <w:proofErr w:type="spellEnd"/>
      <w:r w:rsidRPr="00FA7E08">
        <w:rPr>
          <w:bCs/>
        </w:rPr>
        <w:t xml:space="preserve"> </w:t>
      </w:r>
      <w:proofErr w:type="spellStart"/>
      <w:r w:rsidRPr="00FA7E08">
        <w:rPr>
          <w:bCs/>
        </w:rPr>
        <w:t>giá</w:t>
      </w:r>
      <w:proofErr w:type="spellEnd"/>
      <w:r w:rsidRPr="00FA7E08">
        <w:rPr>
          <w:bCs/>
          <w:lang w:val="vi-VN"/>
        </w:rPr>
        <w:t>...</w:t>
      </w:r>
      <w:r w:rsidRPr="00FA7E08">
        <w:rPr>
          <w:bCs/>
        </w:rPr>
        <w:t>.</w:t>
      </w:r>
    </w:p>
  </w:footnote>
  <w:footnote w:id="2">
    <w:p w14:paraId="54CAF4F7" w14:textId="77777777" w:rsidR="00CF436D" w:rsidRDefault="00CF436D" w:rsidP="00BD0E88">
      <w:pPr>
        <w:pStyle w:val="FootnoteText"/>
      </w:pPr>
      <w:r>
        <w:rPr>
          <w:rStyle w:val="FootnoteReference"/>
        </w:rPr>
        <w:footnoteRef/>
      </w:r>
      <w:r>
        <w:t xml:space="preserve"> Như: Nhật </w:t>
      </w:r>
      <w:proofErr w:type="spellStart"/>
      <w:r>
        <w:t>Bản</w:t>
      </w:r>
      <w:proofErr w:type="spellEnd"/>
      <w:r>
        <w:t xml:space="preserve">, </w:t>
      </w:r>
      <w:proofErr w:type="spellStart"/>
      <w:r>
        <w:t>Hàn</w:t>
      </w:r>
      <w:proofErr w:type="spellEnd"/>
      <w:r>
        <w:t xml:space="preserve"> Quốc, Trung Quốc, Thái Lan, Singapore, Nga, Đức…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E1EDE" w14:textId="716D5794" w:rsidR="00CF436D" w:rsidRDefault="00CF436D">
    <w:pPr>
      <w:pStyle w:val="Header"/>
      <w:jc w:val="center"/>
    </w:pPr>
    <w:r>
      <w:fldChar w:fldCharType="begin"/>
    </w:r>
    <w:r>
      <w:instrText xml:space="preserve"> PAGE   \* MERGEFORMAT </w:instrText>
    </w:r>
    <w:r>
      <w:fldChar w:fldCharType="separate"/>
    </w:r>
    <w:r w:rsidR="009268FE">
      <w:rPr>
        <w:noProof/>
      </w:rPr>
      <w:t>3</w:t>
    </w:r>
    <w:r>
      <w:rPr>
        <w:noProof/>
      </w:rPr>
      <w:fldChar w:fldCharType="end"/>
    </w:r>
  </w:p>
  <w:p w14:paraId="0DE2F7C1" w14:textId="77777777" w:rsidR="00CF436D" w:rsidRPr="008628ED" w:rsidRDefault="00CF436D">
    <w:pPr>
      <w:pStyle w:val="Header"/>
      <w:rPr>
        <w:sz w:val="4"/>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4542E"/>
    <w:multiLevelType w:val="hybridMultilevel"/>
    <w:tmpl w:val="D1EE27E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32C66EA"/>
    <w:multiLevelType w:val="hybridMultilevel"/>
    <w:tmpl w:val="45F8A748"/>
    <w:lvl w:ilvl="0" w:tplc="D4F2F1C8">
      <w:start w:val="1"/>
      <w:numFmt w:val="decimal"/>
      <w:lvlText w:val="%1."/>
      <w:lvlJc w:val="left"/>
      <w:pPr>
        <w:ind w:left="900" w:hanging="360"/>
      </w:pPr>
      <w:rPr>
        <w:rFonts w:hint="default"/>
        <w:color w:val="C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89E0CCA"/>
    <w:multiLevelType w:val="hybridMultilevel"/>
    <w:tmpl w:val="A9B4F54A"/>
    <w:lvl w:ilvl="0" w:tplc="5BD44D4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 w15:restartNumberingAfterBreak="0">
    <w:nsid w:val="1B9A1502"/>
    <w:multiLevelType w:val="hybridMultilevel"/>
    <w:tmpl w:val="752455F2"/>
    <w:lvl w:ilvl="0" w:tplc="8A1863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9F429A"/>
    <w:multiLevelType w:val="hybridMultilevel"/>
    <w:tmpl w:val="3AFC48CA"/>
    <w:lvl w:ilvl="0" w:tplc="C44E68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0D309E"/>
    <w:multiLevelType w:val="hybridMultilevel"/>
    <w:tmpl w:val="3962D6F2"/>
    <w:lvl w:ilvl="0" w:tplc="1F2094A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2D17BC"/>
    <w:multiLevelType w:val="hybridMultilevel"/>
    <w:tmpl w:val="4D24ECB6"/>
    <w:lvl w:ilvl="0" w:tplc="791CAE32">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24CA00A9"/>
    <w:multiLevelType w:val="hybridMultilevel"/>
    <w:tmpl w:val="8F8EBE60"/>
    <w:lvl w:ilvl="0" w:tplc="8578B3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8B2E8B"/>
    <w:multiLevelType w:val="hybridMultilevel"/>
    <w:tmpl w:val="AF04B55A"/>
    <w:lvl w:ilvl="0" w:tplc="BFD24AF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2F5DAB"/>
    <w:multiLevelType w:val="hybridMultilevel"/>
    <w:tmpl w:val="4838F840"/>
    <w:lvl w:ilvl="0" w:tplc="4962C59A">
      <w:numFmt w:val="bullet"/>
      <w:lvlText w:val="-"/>
      <w:lvlJc w:val="left"/>
      <w:pPr>
        <w:ind w:left="1035" w:hanging="360"/>
      </w:pPr>
      <w:rPr>
        <w:rFonts w:ascii="Times New Roman" w:eastAsia="Times New Roman" w:hAnsi="Times New Roman" w:cs="Times New Roman"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0" w15:restartNumberingAfterBreak="0">
    <w:nsid w:val="2DEB491C"/>
    <w:multiLevelType w:val="hybridMultilevel"/>
    <w:tmpl w:val="5EDE06CC"/>
    <w:lvl w:ilvl="0" w:tplc="53A08DB8">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1" w15:restartNumberingAfterBreak="0">
    <w:nsid w:val="2DF42563"/>
    <w:multiLevelType w:val="hybridMultilevel"/>
    <w:tmpl w:val="031E043C"/>
    <w:lvl w:ilvl="0" w:tplc="22F8CC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2F81326"/>
    <w:multiLevelType w:val="hybridMultilevel"/>
    <w:tmpl w:val="FDFC48B6"/>
    <w:lvl w:ilvl="0" w:tplc="57FE3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C165F86"/>
    <w:multiLevelType w:val="hybridMultilevel"/>
    <w:tmpl w:val="6452215C"/>
    <w:lvl w:ilvl="0" w:tplc="A3F2E742">
      <w:start w:val="4"/>
      <w:numFmt w:val="bullet"/>
      <w:lvlText w:val="-"/>
      <w:lvlJc w:val="left"/>
      <w:pPr>
        <w:ind w:left="792" w:hanging="360"/>
      </w:pPr>
      <w:rPr>
        <w:rFonts w:ascii="Times New Roman" w:eastAsia="Times New Roman" w:hAnsi="Times New Roman" w:cs="Times New Roman" w:hint="default"/>
      </w:rPr>
    </w:lvl>
    <w:lvl w:ilvl="1" w:tplc="042A0003" w:tentative="1">
      <w:start w:val="1"/>
      <w:numFmt w:val="bullet"/>
      <w:lvlText w:val="o"/>
      <w:lvlJc w:val="left"/>
      <w:pPr>
        <w:ind w:left="1512" w:hanging="360"/>
      </w:pPr>
      <w:rPr>
        <w:rFonts w:ascii="Courier New" w:hAnsi="Courier New" w:cs="Courier New" w:hint="default"/>
      </w:rPr>
    </w:lvl>
    <w:lvl w:ilvl="2" w:tplc="042A0005" w:tentative="1">
      <w:start w:val="1"/>
      <w:numFmt w:val="bullet"/>
      <w:lvlText w:val=""/>
      <w:lvlJc w:val="left"/>
      <w:pPr>
        <w:ind w:left="2232" w:hanging="360"/>
      </w:pPr>
      <w:rPr>
        <w:rFonts w:ascii="Wingdings" w:hAnsi="Wingdings" w:hint="default"/>
      </w:rPr>
    </w:lvl>
    <w:lvl w:ilvl="3" w:tplc="042A0001" w:tentative="1">
      <w:start w:val="1"/>
      <w:numFmt w:val="bullet"/>
      <w:lvlText w:val=""/>
      <w:lvlJc w:val="left"/>
      <w:pPr>
        <w:ind w:left="2952" w:hanging="360"/>
      </w:pPr>
      <w:rPr>
        <w:rFonts w:ascii="Symbol" w:hAnsi="Symbol" w:hint="default"/>
      </w:rPr>
    </w:lvl>
    <w:lvl w:ilvl="4" w:tplc="042A0003" w:tentative="1">
      <w:start w:val="1"/>
      <w:numFmt w:val="bullet"/>
      <w:lvlText w:val="o"/>
      <w:lvlJc w:val="left"/>
      <w:pPr>
        <w:ind w:left="3672" w:hanging="360"/>
      </w:pPr>
      <w:rPr>
        <w:rFonts w:ascii="Courier New" w:hAnsi="Courier New" w:cs="Courier New" w:hint="default"/>
      </w:rPr>
    </w:lvl>
    <w:lvl w:ilvl="5" w:tplc="042A0005" w:tentative="1">
      <w:start w:val="1"/>
      <w:numFmt w:val="bullet"/>
      <w:lvlText w:val=""/>
      <w:lvlJc w:val="left"/>
      <w:pPr>
        <w:ind w:left="4392" w:hanging="360"/>
      </w:pPr>
      <w:rPr>
        <w:rFonts w:ascii="Wingdings" w:hAnsi="Wingdings" w:hint="default"/>
      </w:rPr>
    </w:lvl>
    <w:lvl w:ilvl="6" w:tplc="042A0001" w:tentative="1">
      <w:start w:val="1"/>
      <w:numFmt w:val="bullet"/>
      <w:lvlText w:val=""/>
      <w:lvlJc w:val="left"/>
      <w:pPr>
        <w:ind w:left="5112" w:hanging="360"/>
      </w:pPr>
      <w:rPr>
        <w:rFonts w:ascii="Symbol" w:hAnsi="Symbol" w:hint="default"/>
      </w:rPr>
    </w:lvl>
    <w:lvl w:ilvl="7" w:tplc="042A0003" w:tentative="1">
      <w:start w:val="1"/>
      <w:numFmt w:val="bullet"/>
      <w:lvlText w:val="o"/>
      <w:lvlJc w:val="left"/>
      <w:pPr>
        <w:ind w:left="5832" w:hanging="360"/>
      </w:pPr>
      <w:rPr>
        <w:rFonts w:ascii="Courier New" w:hAnsi="Courier New" w:cs="Courier New" w:hint="default"/>
      </w:rPr>
    </w:lvl>
    <w:lvl w:ilvl="8" w:tplc="042A0005" w:tentative="1">
      <w:start w:val="1"/>
      <w:numFmt w:val="bullet"/>
      <w:lvlText w:val=""/>
      <w:lvlJc w:val="left"/>
      <w:pPr>
        <w:ind w:left="6552" w:hanging="360"/>
      </w:pPr>
      <w:rPr>
        <w:rFonts w:ascii="Wingdings" w:hAnsi="Wingdings" w:hint="default"/>
      </w:rPr>
    </w:lvl>
  </w:abstractNum>
  <w:abstractNum w:abstractNumId="14" w15:restartNumberingAfterBreak="0">
    <w:nsid w:val="54285C6D"/>
    <w:multiLevelType w:val="hybridMultilevel"/>
    <w:tmpl w:val="88CED8C0"/>
    <w:lvl w:ilvl="0" w:tplc="CC2A0C3A">
      <w:start w:val="4"/>
      <w:numFmt w:val="bullet"/>
      <w:lvlText w:val="-"/>
      <w:lvlJc w:val="left"/>
      <w:pPr>
        <w:ind w:left="920" w:hanging="360"/>
      </w:pPr>
      <w:rPr>
        <w:rFonts w:ascii="Times New Roman" w:eastAsia="Times New Roman" w:hAnsi="Times New Roman" w:cs="Times New Roman"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5" w15:restartNumberingAfterBreak="0">
    <w:nsid w:val="58310EA4"/>
    <w:multiLevelType w:val="hybridMultilevel"/>
    <w:tmpl w:val="F22AE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D83CFA"/>
    <w:multiLevelType w:val="hybridMultilevel"/>
    <w:tmpl w:val="653C0C96"/>
    <w:lvl w:ilvl="0" w:tplc="F03CF1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2D37A76"/>
    <w:multiLevelType w:val="hybridMultilevel"/>
    <w:tmpl w:val="58D423A8"/>
    <w:lvl w:ilvl="0" w:tplc="86DC432C">
      <w:start w:val="1"/>
      <w:numFmt w:val="bullet"/>
      <w:lvlText w:val="-"/>
      <w:lvlJc w:val="left"/>
      <w:pPr>
        <w:ind w:left="927" w:hanging="360"/>
      </w:pPr>
      <w:rPr>
        <w:rFonts w:ascii="Times New Roman" w:eastAsia="Times New Roman" w:hAnsi="Times New Roman" w:cs="Times New Roman" w:hint="default"/>
        <w:color w:val="C0000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64683BF0"/>
    <w:multiLevelType w:val="hybridMultilevel"/>
    <w:tmpl w:val="6BFE5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E55E1A"/>
    <w:multiLevelType w:val="hybridMultilevel"/>
    <w:tmpl w:val="CF6CDCE6"/>
    <w:lvl w:ilvl="0" w:tplc="0BDA2E54">
      <w:numFmt w:val="bullet"/>
      <w:lvlText w:val="-"/>
      <w:lvlJc w:val="left"/>
      <w:pPr>
        <w:ind w:left="369" w:hanging="360"/>
      </w:pPr>
      <w:rPr>
        <w:rFonts w:ascii="Times New Roman" w:eastAsia="Times New Roman" w:hAnsi="Times New Roman" w:cs="Times New Roman"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20" w15:restartNumberingAfterBreak="0">
    <w:nsid w:val="71371D86"/>
    <w:multiLevelType w:val="hybridMultilevel"/>
    <w:tmpl w:val="82EE8090"/>
    <w:lvl w:ilvl="0" w:tplc="FD24151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15:restartNumberingAfterBreak="0">
    <w:nsid w:val="73BF47E0"/>
    <w:multiLevelType w:val="hybridMultilevel"/>
    <w:tmpl w:val="8B54811E"/>
    <w:lvl w:ilvl="0" w:tplc="85BAC1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740F46AC"/>
    <w:multiLevelType w:val="hybridMultilevel"/>
    <w:tmpl w:val="72C2E222"/>
    <w:lvl w:ilvl="0" w:tplc="1A2A34B6">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23" w15:restartNumberingAfterBreak="0">
    <w:nsid w:val="78C14925"/>
    <w:multiLevelType w:val="hybridMultilevel"/>
    <w:tmpl w:val="AF3AD096"/>
    <w:lvl w:ilvl="0" w:tplc="932C7930">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E4E5000"/>
    <w:multiLevelType w:val="hybridMultilevel"/>
    <w:tmpl w:val="6E14840C"/>
    <w:lvl w:ilvl="0" w:tplc="06A2ED34">
      <w:start w:val="1"/>
      <w:numFmt w:val="bullet"/>
      <w:lvlText w:val="-"/>
      <w:lvlJc w:val="left"/>
      <w:pPr>
        <w:ind w:left="792" w:hanging="360"/>
      </w:pPr>
      <w:rPr>
        <w:rFonts w:ascii="Times New Roman" w:eastAsia="Times New Roman" w:hAnsi="Times New Roman" w:cs="Times New Roman" w:hint="default"/>
      </w:rPr>
    </w:lvl>
    <w:lvl w:ilvl="1" w:tplc="042A0003" w:tentative="1">
      <w:start w:val="1"/>
      <w:numFmt w:val="bullet"/>
      <w:lvlText w:val="o"/>
      <w:lvlJc w:val="left"/>
      <w:pPr>
        <w:ind w:left="1512" w:hanging="360"/>
      </w:pPr>
      <w:rPr>
        <w:rFonts w:ascii="Courier New" w:hAnsi="Courier New" w:cs="Courier New" w:hint="default"/>
      </w:rPr>
    </w:lvl>
    <w:lvl w:ilvl="2" w:tplc="042A0005" w:tentative="1">
      <w:start w:val="1"/>
      <w:numFmt w:val="bullet"/>
      <w:lvlText w:val=""/>
      <w:lvlJc w:val="left"/>
      <w:pPr>
        <w:ind w:left="2232" w:hanging="360"/>
      </w:pPr>
      <w:rPr>
        <w:rFonts w:ascii="Wingdings" w:hAnsi="Wingdings" w:hint="default"/>
      </w:rPr>
    </w:lvl>
    <w:lvl w:ilvl="3" w:tplc="042A0001" w:tentative="1">
      <w:start w:val="1"/>
      <w:numFmt w:val="bullet"/>
      <w:lvlText w:val=""/>
      <w:lvlJc w:val="left"/>
      <w:pPr>
        <w:ind w:left="2952" w:hanging="360"/>
      </w:pPr>
      <w:rPr>
        <w:rFonts w:ascii="Symbol" w:hAnsi="Symbol" w:hint="default"/>
      </w:rPr>
    </w:lvl>
    <w:lvl w:ilvl="4" w:tplc="042A0003" w:tentative="1">
      <w:start w:val="1"/>
      <w:numFmt w:val="bullet"/>
      <w:lvlText w:val="o"/>
      <w:lvlJc w:val="left"/>
      <w:pPr>
        <w:ind w:left="3672" w:hanging="360"/>
      </w:pPr>
      <w:rPr>
        <w:rFonts w:ascii="Courier New" w:hAnsi="Courier New" w:cs="Courier New" w:hint="default"/>
      </w:rPr>
    </w:lvl>
    <w:lvl w:ilvl="5" w:tplc="042A0005" w:tentative="1">
      <w:start w:val="1"/>
      <w:numFmt w:val="bullet"/>
      <w:lvlText w:val=""/>
      <w:lvlJc w:val="left"/>
      <w:pPr>
        <w:ind w:left="4392" w:hanging="360"/>
      </w:pPr>
      <w:rPr>
        <w:rFonts w:ascii="Wingdings" w:hAnsi="Wingdings" w:hint="default"/>
      </w:rPr>
    </w:lvl>
    <w:lvl w:ilvl="6" w:tplc="042A0001" w:tentative="1">
      <w:start w:val="1"/>
      <w:numFmt w:val="bullet"/>
      <w:lvlText w:val=""/>
      <w:lvlJc w:val="left"/>
      <w:pPr>
        <w:ind w:left="5112" w:hanging="360"/>
      </w:pPr>
      <w:rPr>
        <w:rFonts w:ascii="Symbol" w:hAnsi="Symbol" w:hint="default"/>
      </w:rPr>
    </w:lvl>
    <w:lvl w:ilvl="7" w:tplc="042A0003" w:tentative="1">
      <w:start w:val="1"/>
      <w:numFmt w:val="bullet"/>
      <w:lvlText w:val="o"/>
      <w:lvlJc w:val="left"/>
      <w:pPr>
        <w:ind w:left="5832" w:hanging="360"/>
      </w:pPr>
      <w:rPr>
        <w:rFonts w:ascii="Courier New" w:hAnsi="Courier New" w:cs="Courier New" w:hint="default"/>
      </w:rPr>
    </w:lvl>
    <w:lvl w:ilvl="8" w:tplc="042A0005" w:tentative="1">
      <w:start w:val="1"/>
      <w:numFmt w:val="bullet"/>
      <w:lvlText w:val=""/>
      <w:lvlJc w:val="left"/>
      <w:pPr>
        <w:ind w:left="6552" w:hanging="360"/>
      </w:pPr>
      <w:rPr>
        <w:rFonts w:ascii="Wingdings" w:hAnsi="Wingdings" w:hint="default"/>
      </w:rPr>
    </w:lvl>
  </w:abstractNum>
  <w:num w:numId="1" w16cid:durableId="1566834996">
    <w:abstractNumId w:val="14"/>
  </w:num>
  <w:num w:numId="2" w16cid:durableId="1712729491">
    <w:abstractNumId w:val="11"/>
  </w:num>
  <w:num w:numId="3" w16cid:durableId="468472634">
    <w:abstractNumId w:val="2"/>
  </w:num>
  <w:num w:numId="4" w16cid:durableId="446580908">
    <w:abstractNumId w:val="16"/>
  </w:num>
  <w:num w:numId="5" w16cid:durableId="205410430">
    <w:abstractNumId w:val="10"/>
  </w:num>
  <w:num w:numId="6" w16cid:durableId="1267077250">
    <w:abstractNumId w:val="23"/>
  </w:num>
  <w:num w:numId="7" w16cid:durableId="644159664">
    <w:abstractNumId w:val="17"/>
  </w:num>
  <w:num w:numId="8" w16cid:durableId="591205732">
    <w:abstractNumId w:val="3"/>
  </w:num>
  <w:num w:numId="9" w16cid:durableId="1460758658">
    <w:abstractNumId w:val="15"/>
  </w:num>
  <w:num w:numId="10" w16cid:durableId="2014599334">
    <w:abstractNumId w:val="22"/>
  </w:num>
  <w:num w:numId="11" w16cid:durableId="1244878473">
    <w:abstractNumId w:val="18"/>
  </w:num>
  <w:num w:numId="12" w16cid:durableId="2142646858">
    <w:abstractNumId w:val="7"/>
  </w:num>
  <w:num w:numId="13" w16cid:durableId="1478108666">
    <w:abstractNumId w:val="0"/>
  </w:num>
  <w:num w:numId="14" w16cid:durableId="296228614">
    <w:abstractNumId w:val="21"/>
  </w:num>
  <w:num w:numId="15" w16cid:durableId="2092656216">
    <w:abstractNumId w:val="20"/>
  </w:num>
  <w:num w:numId="16" w16cid:durableId="256140303">
    <w:abstractNumId w:val="12"/>
  </w:num>
  <w:num w:numId="17" w16cid:durableId="1164585111">
    <w:abstractNumId w:val="1"/>
  </w:num>
  <w:num w:numId="18" w16cid:durableId="1077479999">
    <w:abstractNumId w:val="4"/>
  </w:num>
  <w:num w:numId="19" w16cid:durableId="243497793">
    <w:abstractNumId w:val="19"/>
  </w:num>
  <w:num w:numId="20" w16cid:durableId="1779522420">
    <w:abstractNumId w:val="6"/>
  </w:num>
  <w:num w:numId="21" w16cid:durableId="1596087884">
    <w:abstractNumId w:val="9"/>
  </w:num>
  <w:num w:numId="22" w16cid:durableId="1629624799">
    <w:abstractNumId w:val="5"/>
  </w:num>
  <w:num w:numId="23" w16cid:durableId="427623984">
    <w:abstractNumId w:val="8"/>
  </w:num>
  <w:num w:numId="24" w16cid:durableId="1112867969">
    <w:abstractNumId w:val="24"/>
  </w:num>
  <w:num w:numId="25" w16cid:durableId="154154959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NDOWS">
    <w15:presenceInfo w15:providerId="None" w15:userId="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9D7"/>
    <w:rsid w:val="00002AC5"/>
    <w:rsid w:val="00003316"/>
    <w:rsid w:val="0000414E"/>
    <w:rsid w:val="000044D3"/>
    <w:rsid w:val="00004751"/>
    <w:rsid w:val="00004EEE"/>
    <w:rsid w:val="000055A0"/>
    <w:rsid w:val="000055BD"/>
    <w:rsid w:val="000057A7"/>
    <w:rsid w:val="00005FA3"/>
    <w:rsid w:val="00007C25"/>
    <w:rsid w:val="00010835"/>
    <w:rsid w:val="000128A8"/>
    <w:rsid w:val="00015418"/>
    <w:rsid w:val="00015606"/>
    <w:rsid w:val="00015E91"/>
    <w:rsid w:val="000171F8"/>
    <w:rsid w:val="00017401"/>
    <w:rsid w:val="00020382"/>
    <w:rsid w:val="000203D3"/>
    <w:rsid w:val="00023E30"/>
    <w:rsid w:val="00024298"/>
    <w:rsid w:val="00024610"/>
    <w:rsid w:val="00024B6C"/>
    <w:rsid w:val="00025B4B"/>
    <w:rsid w:val="00027A26"/>
    <w:rsid w:val="00027ADA"/>
    <w:rsid w:val="00027DAC"/>
    <w:rsid w:val="000307F1"/>
    <w:rsid w:val="00030B8E"/>
    <w:rsid w:val="0003127C"/>
    <w:rsid w:val="00031540"/>
    <w:rsid w:val="00032899"/>
    <w:rsid w:val="00033036"/>
    <w:rsid w:val="00033453"/>
    <w:rsid w:val="0003424C"/>
    <w:rsid w:val="00034DAB"/>
    <w:rsid w:val="00034E0E"/>
    <w:rsid w:val="000350D9"/>
    <w:rsid w:val="0003539C"/>
    <w:rsid w:val="00035E47"/>
    <w:rsid w:val="00035E74"/>
    <w:rsid w:val="00036188"/>
    <w:rsid w:val="00037B94"/>
    <w:rsid w:val="00037D54"/>
    <w:rsid w:val="00037DEF"/>
    <w:rsid w:val="00040477"/>
    <w:rsid w:val="00041CB7"/>
    <w:rsid w:val="0004232D"/>
    <w:rsid w:val="00042BF4"/>
    <w:rsid w:val="00042FEA"/>
    <w:rsid w:val="0004424D"/>
    <w:rsid w:val="00044947"/>
    <w:rsid w:val="00044CED"/>
    <w:rsid w:val="00044F9F"/>
    <w:rsid w:val="000461E6"/>
    <w:rsid w:val="0004644E"/>
    <w:rsid w:val="00046709"/>
    <w:rsid w:val="00046899"/>
    <w:rsid w:val="000478BB"/>
    <w:rsid w:val="00050D5F"/>
    <w:rsid w:val="00050F1A"/>
    <w:rsid w:val="00053644"/>
    <w:rsid w:val="00053842"/>
    <w:rsid w:val="000538BB"/>
    <w:rsid w:val="00053B46"/>
    <w:rsid w:val="00053DEB"/>
    <w:rsid w:val="00054422"/>
    <w:rsid w:val="000546FB"/>
    <w:rsid w:val="00054898"/>
    <w:rsid w:val="00054C30"/>
    <w:rsid w:val="00055453"/>
    <w:rsid w:val="00055724"/>
    <w:rsid w:val="00055C13"/>
    <w:rsid w:val="00055CF6"/>
    <w:rsid w:val="0005602A"/>
    <w:rsid w:val="00056A79"/>
    <w:rsid w:val="000575C2"/>
    <w:rsid w:val="000575EE"/>
    <w:rsid w:val="000576EA"/>
    <w:rsid w:val="00060875"/>
    <w:rsid w:val="00060A02"/>
    <w:rsid w:val="00060A1E"/>
    <w:rsid w:val="00061144"/>
    <w:rsid w:val="0006153D"/>
    <w:rsid w:val="00061FA7"/>
    <w:rsid w:val="0006212E"/>
    <w:rsid w:val="00062DE1"/>
    <w:rsid w:val="00062FC1"/>
    <w:rsid w:val="00062FFE"/>
    <w:rsid w:val="0006337D"/>
    <w:rsid w:val="000637A5"/>
    <w:rsid w:val="00063CFA"/>
    <w:rsid w:val="0006408C"/>
    <w:rsid w:val="000642BC"/>
    <w:rsid w:val="000647BA"/>
    <w:rsid w:val="00064BC4"/>
    <w:rsid w:val="00064DC3"/>
    <w:rsid w:val="000654A0"/>
    <w:rsid w:val="000658B4"/>
    <w:rsid w:val="00066500"/>
    <w:rsid w:val="0006696E"/>
    <w:rsid w:val="00066AE9"/>
    <w:rsid w:val="00066AEA"/>
    <w:rsid w:val="00066C14"/>
    <w:rsid w:val="00070134"/>
    <w:rsid w:val="0007043A"/>
    <w:rsid w:val="000706D1"/>
    <w:rsid w:val="000706DF"/>
    <w:rsid w:val="00071F20"/>
    <w:rsid w:val="0007218F"/>
    <w:rsid w:val="000723A5"/>
    <w:rsid w:val="00072815"/>
    <w:rsid w:val="000735BF"/>
    <w:rsid w:val="00074080"/>
    <w:rsid w:val="00074179"/>
    <w:rsid w:val="00074565"/>
    <w:rsid w:val="00075BB2"/>
    <w:rsid w:val="0007641E"/>
    <w:rsid w:val="00076F89"/>
    <w:rsid w:val="00077AE8"/>
    <w:rsid w:val="00077DAF"/>
    <w:rsid w:val="00077E21"/>
    <w:rsid w:val="000805A9"/>
    <w:rsid w:val="000811CE"/>
    <w:rsid w:val="000811F3"/>
    <w:rsid w:val="00081205"/>
    <w:rsid w:val="0008212C"/>
    <w:rsid w:val="00084D3D"/>
    <w:rsid w:val="00085601"/>
    <w:rsid w:val="000871B3"/>
    <w:rsid w:val="000871D0"/>
    <w:rsid w:val="00087982"/>
    <w:rsid w:val="000901B0"/>
    <w:rsid w:val="00092AA8"/>
    <w:rsid w:val="0009438D"/>
    <w:rsid w:val="000947A5"/>
    <w:rsid w:val="00094F97"/>
    <w:rsid w:val="00096FF0"/>
    <w:rsid w:val="00097087"/>
    <w:rsid w:val="00097791"/>
    <w:rsid w:val="00097BBC"/>
    <w:rsid w:val="000A12C3"/>
    <w:rsid w:val="000A14AC"/>
    <w:rsid w:val="000A1B3F"/>
    <w:rsid w:val="000A2040"/>
    <w:rsid w:val="000A2ACC"/>
    <w:rsid w:val="000A2B14"/>
    <w:rsid w:val="000A3E5B"/>
    <w:rsid w:val="000A415B"/>
    <w:rsid w:val="000A472C"/>
    <w:rsid w:val="000A49D3"/>
    <w:rsid w:val="000A4F91"/>
    <w:rsid w:val="000A57F2"/>
    <w:rsid w:val="000A69EF"/>
    <w:rsid w:val="000A7260"/>
    <w:rsid w:val="000A75E6"/>
    <w:rsid w:val="000A7AA0"/>
    <w:rsid w:val="000A7D06"/>
    <w:rsid w:val="000B05DA"/>
    <w:rsid w:val="000B0C6E"/>
    <w:rsid w:val="000B10AE"/>
    <w:rsid w:val="000B1789"/>
    <w:rsid w:val="000B1E7C"/>
    <w:rsid w:val="000B2826"/>
    <w:rsid w:val="000B30B5"/>
    <w:rsid w:val="000B32CD"/>
    <w:rsid w:val="000B3915"/>
    <w:rsid w:val="000B45A3"/>
    <w:rsid w:val="000B480E"/>
    <w:rsid w:val="000B4BCD"/>
    <w:rsid w:val="000B5636"/>
    <w:rsid w:val="000B633C"/>
    <w:rsid w:val="000B63FA"/>
    <w:rsid w:val="000B7CFC"/>
    <w:rsid w:val="000C009C"/>
    <w:rsid w:val="000C04BC"/>
    <w:rsid w:val="000C09A6"/>
    <w:rsid w:val="000C09D0"/>
    <w:rsid w:val="000C1250"/>
    <w:rsid w:val="000C1692"/>
    <w:rsid w:val="000C201E"/>
    <w:rsid w:val="000C2F5E"/>
    <w:rsid w:val="000C32C6"/>
    <w:rsid w:val="000C37A3"/>
    <w:rsid w:val="000C37D9"/>
    <w:rsid w:val="000C4889"/>
    <w:rsid w:val="000C5780"/>
    <w:rsid w:val="000C589B"/>
    <w:rsid w:val="000C631A"/>
    <w:rsid w:val="000C676B"/>
    <w:rsid w:val="000C7493"/>
    <w:rsid w:val="000C7A6D"/>
    <w:rsid w:val="000D0607"/>
    <w:rsid w:val="000D0DBE"/>
    <w:rsid w:val="000D10F3"/>
    <w:rsid w:val="000D1AEF"/>
    <w:rsid w:val="000D1B09"/>
    <w:rsid w:val="000D2250"/>
    <w:rsid w:val="000D27C6"/>
    <w:rsid w:val="000D376A"/>
    <w:rsid w:val="000D37C0"/>
    <w:rsid w:val="000D504D"/>
    <w:rsid w:val="000D5B18"/>
    <w:rsid w:val="000D5BB7"/>
    <w:rsid w:val="000D5CF9"/>
    <w:rsid w:val="000D62E2"/>
    <w:rsid w:val="000D7074"/>
    <w:rsid w:val="000E05E3"/>
    <w:rsid w:val="000E0751"/>
    <w:rsid w:val="000E12D9"/>
    <w:rsid w:val="000E158F"/>
    <w:rsid w:val="000E16B6"/>
    <w:rsid w:val="000E1D8C"/>
    <w:rsid w:val="000E2013"/>
    <w:rsid w:val="000E214E"/>
    <w:rsid w:val="000E2785"/>
    <w:rsid w:val="000E4D1D"/>
    <w:rsid w:val="000E5C8F"/>
    <w:rsid w:val="000E6B25"/>
    <w:rsid w:val="000E6F7C"/>
    <w:rsid w:val="000E713D"/>
    <w:rsid w:val="000E7CA7"/>
    <w:rsid w:val="000E7CC7"/>
    <w:rsid w:val="000E7D4D"/>
    <w:rsid w:val="000F0C5B"/>
    <w:rsid w:val="000F10AC"/>
    <w:rsid w:val="000F1200"/>
    <w:rsid w:val="000F1C32"/>
    <w:rsid w:val="000F3484"/>
    <w:rsid w:val="000F3CD4"/>
    <w:rsid w:val="000F3CF6"/>
    <w:rsid w:val="000F5578"/>
    <w:rsid w:val="000F568F"/>
    <w:rsid w:val="000F5702"/>
    <w:rsid w:val="000F5E36"/>
    <w:rsid w:val="000F61E1"/>
    <w:rsid w:val="000F705E"/>
    <w:rsid w:val="0010012C"/>
    <w:rsid w:val="00100449"/>
    <w:rsid w:val="001019BF"/>
    <w:rsid w:val="00101D99"/>
    <w:rsid w:val="00101F7D"/>
    <w:rsid w:val="00102474"/>
    <w:rsid w:val="00102FB9"/>
    <w:rsid w:val="001031AF"/>
    <w:rsid w:val="00103DA0"/>
    <w:rsid w:val="001044DD"/>
    <w:rsid w:val="0010452C"/>
    <w:rsid w:val="00104A2C"/>
    <w:rsid w:val="00105077"/>
    <w:rsid w:val="00105197"/>
    <w:rsid w:val="001053BD"/>
    <w:rsid w:val="001054B7"/>
    <w:rsid w:val="001060E3"/>
    <w:rsid w:val="00106119"/>
    <w:rsid w:val="00107988"/>
    <w:rsid w:val="00110797"/>
    <w:rsid w:val="00110860"/>
    <w:rsid w:val="00110AEC"/>
    <w:rsid w:val="00110D3A"/>
    <w:rsid w:val="00110FD7"/>
    <w:rsid w:val="00111182"/>
    <w:rsid w:val="00111212"/>
    <w:rsid w:val="001126D0"/>
    <w:rsid w:val="00112C9F"/>
    <w:rsid w:val="00113824"/>
    <w:rsid w:val="0011399C"/>
    <w:rsid w:val="00113E49"/>
    <w:rsid w:val="00113EA1"/>
    <w:rsid w:val="00114829"/>
    <w:rsid w:val="001154E7"/>
    <w:rsid w:val="001166E0"/>
    <w:rsid w:val="001167F9"/>
    <w:rsid w:val="00116E68"/>
    <w:rsid w:val="0011733C"/>
    <w:rsid w:val="00117975"/>
    <w:rsid w:val="00120792"/>
    <w:rsid w:val="0012180D"/>
    <w:rsid w:val="0012297C"/>
    <w:rsid w:val="001230AD"/>
    <w:rsid w:val="00123308"/>
    <w:rsid w:val="001246C9"/>
    <w:rsid w:val="00124FDE"/>
    <w:rsid w:val="00125455"/>
    <w:rsid w:val="00125520"/>
    <w:rsid w:val="001258C3"/>
    <w:rsid w:val="00125D1B"/>
    <w:rsid w:val="00126B62"/>
    <w:rsid w:val="00126F5D"/>
    <w:rsid w:val="001275BA"/>
    <w:rsid w:val="0012769E"/>
    <w:rsid w:val="001278ED"/>
    <w:rsid w:val="001278FC"/>
    <w:rsid w:val="00127A7A"/>
    <w:rsid w:val="00127BDA"/>
    <w:rsid w:val="00130015"/>
    <w:rsid w:val="00130E92"/>
    <w:rsid w:val="00131352"/>
    <w:rsid w:val="00131CAE"/>
    <w:rsid w:val="00131E2A"/>
    <w:rsid w:val="00132A0C"/>
    <w:rsid w:val="00132FBC"/>
    <w:rsid w:val="00133069"/>
    <w:rsid w:val="0013340F"/>
    <w:rsid w:val="00133BB1"/>
    <w:rsid w:val="00134019"/>
    <w:rsid w:val="00134363"/>
    <w:rsid w:val="00134774"/>
    <w:rsid w:val="00134A5A"/>
    <w:rsid w:val="0013535C"/>
    <w:rsid w:val="001355D9"/>
    <w:rsid w:val="00136D93"/>
    <w:rsid w:val="00136E5C"/>
    <w:rsid w:val="001375D7"/>
    <w:rsid w:val="001424F1"/>
    <w:rsid w:val="001428DC"/>
    <w:rsid w:val="001445FA"/>
    <w:rsid w:val="00145724"/>
    <w:rsid w:val="00145901"/>
    <w:rsid w:val="00145AF0"/>
    <w:rsid w:val="00146B48"/>
    <w:rsid w:val="001501F5"/>
    <w:rsid w:val="001508A9"/>
    <w:rsid w:val="00151E00"/>
    <w:rsid w:val="00153CBD"/>
    <w:rsid w:val="0015416D"/>
    <w:rsid w:val="00154297"/>
    <w:rsid w:val="001549F1"/>
    <w:rsid w:val="00154ABA"/>
    <w:rsid w:val="00155E1A"/>
    <w:rsid w:val="001562FE"/>
    <w:rsid w:val="0015657F"/>
    <w:rsid w:val="001568D1"/>
    <w:rsid w:val="0015730E"/>
    <w:rsid w:val="00157855"/>
    <w:rsid w:val="001606A1"/>
    <w:rsid w:val="001608A4"/>
    <w:rsid w:val="00160AD3"/>
    <w:rsid w:val="00160F6D"/>
    <w:rsid w:val="0016155E"/>
    <w:rsid w:val="00161BA3"/>
    <w:rsid w:val="00161FAB"/>
    <w:rsid w:val="0016211C"/>
    <w:rsid w:val="0016236E"/>
    <w:rsid w:val="00163234"/>
    <w:rsid w:val="00163260"/>
    <w:rsid w:val="00163490"/>
    <w:rsid w:val="001635D7"/>
    <w:rsid w:val="00163848"/>
    <w:rsid w:val="00165927"/>
    <w:rsid w:val="001667E6"/>
    <w:rsid w:val="0016693B"/>
    <w:rsid w:val="001677D9"/>
    <w:rsid w:val="00167D61"/>
    <w:rsid w:val="00170B5D"/>
    <w:rsid w:val="00170B95"/>
    <w:rsid w:val="00170D2E"/>
    <w:rsid w:val="00170EEE"/>
    <w:rsid w:val="00171152"/>
    <w:rsid w:val="0017124C"/>
    <w:rsid w:val="00174493"/>
    <w:rsid w:val="001747AD"/>
    <w:rsid w:val="001749B6"/>
    <w:rsid w:val="00174F10"/>
    <w:rsid w:val="00176061"/>
    <w:rsid w:val="001761AB"/>
    <w:rsid w:val="001772D8"/>
    <w:rsid w:val="001774FD"/>
    <w:rsid w:val="001775AE"/>
    <w:rsid w:val="001777FB"/>
    <w:rsid w:val="001807C6"/>
    <w:rsid w:val="00180971"/>
    <w:rsid w:val="00180F04"/>
    <w:rsid w:val="001825F5"/>
    <w:rsid w:val="00182641"/>
    <w:rsid w:val="00182BAF"/>
    <w:rsid w:val="00182E54"/>
    <w:rsid w:val="00182EE7"/>
    <w:rsid w:val="00183516"/>
    <w:rsid w:val="00183D64"/>
    <w:rsid w:val="00184810"/>
    <w:rsid w:val="00184871"/>
    <w:rsid w:val="0018584A"/>
    <w:rsid w:val="001858B1"/>
    <w:rsid w:val="00185B9E"/>
    <w:rsid w:val="001860B5"/>
    <w:rsid w:val="00186D4B"/>
    <w:rsid w:val="0018711C"/>
    <w:rsid w:val="001871AA"/>
    <w:rsid w:val="00187505"/>
    <w:rsid w:val="00187EBF"/>
    <w:rsid w:val="001900B3"/>
    <w:rsid w:val="00190FE9"/>
    <w:rsid w:val="00191D7F"/>
    <w:rsid w:val="0019201E"/>
    <w:rsid w:val="00192F27"/>
    <w:rsid w:val="001930E9"/>
    <w:rsid w:val="0019381F"/>
    <w:rsid w:val="00193AD9"/>
    <w:rsid w:val="00193B02"/>
    <w:rsid w:val="001944DA"/>
    <w:rsid w:val="001945F9"/>
    <w:rsid w:val="00194D7F"/>
    <w:rsid w:val="00194F91"/>
    <w:rsid w:val="0019570F"/>
    <w:rsid w:val="001963D6"/>
    <w:rsid w:val="00196DE8"/>
    <w:rsid w:val="00197362"/>
    <w:rsid w:val="00197D6C"/>
    <w:rsid w:val="001A08A1"/>
    <w:rsid w:val="001A0CC2"/>
    <w:rsid w:val="001A1454"/>
    <w:rsid w:val="001A1BC2"/>
    <w:rsid w:val="001A21B0"/>
    <w:rsid w:val="001A5A93"/>
    <w:rsid w:val="001A6105"/>
    <w:rsid w:val="001A66C3"/>
    <w:rsid w:val="001A6E72"/>
    <w:rsid w:val="001A6F9C"/>
    <w:rsid w:val="001A7613"/>
    <w:rsid w:val="001B1216"/>
    <w:rsid w:val="001B12E9"/>
    <w:rsid w:val="001B1AE2"/>
    <w:rsid w:val="001B1DBC"/>
    <w:rsid w:val="001B36C7"/>
    <w:rsid w:val="001B3F09"/>
    <w:rsid w:val="001B3FD0"/>
    <w:rsid w:val="001B40A1"/>
    <w:rsid w:val="001B455D"/>
    <w:rsid w:val="001B4D08"/>
    <w:rsid w:val="001C05A6"/>
    <w:rsid w:val="001C0EE2"/>
    <w:rsid w:val="001C1DFC"/>
    <w:rsid w:val="001C243D"/>
    <w:rsid w:val="001C35B4"/>
    <w:rsid w:val="001C435E"/>
    <w:rsid w:val="001C4386"/>
    <w:rsid w:val="001C4B99"/>
    <w:rsid w:val="001C50CF"/>
    <w:rsid w:val="001C54D8"/>
    <w:rsid w:val="001C5814"/>
    <w:rsid w:val="001C5D0E"/>
    <w:rsid w:val="001C5DF2"/>
    <w:rsid w:val="001C5FC9"/>
    <w:rsid w:val="001C6BEC"/>
    <w:rsid w:val="001D02C1"/>
    <w:rsid w:val="001D02E5"/>
    <w:rsid w:val="001D0BC7"/>
    <w:rsid w:val="001D1BE7"/>
    <w:rsid w:val="001D253B"/>
    <w:rsid w:val="001D2949"/>
    <w:rsid w:val="001D31E2"/>
    <w:rsid w:val="001D3745"/>
    <w:rsid w:val="001D3A45"/>
    <w:rsid w:val="001D4A7A"/>
    <w:rsid w:val="001D5492"/>
    <w:rsid w:val="001D5521"/>
    <w:rsid w:val="001D5EF2"/>
    <w:rsid w:val="001D66B9"/>
    <w:rsid w:val="001D6804"/>
    <w:rsid w:val="001D7546"/>
    <w:rsid w:val="001D7BE1"/>
    <w:rsid w:val="001D7EBB"/>
    <w:rsid w:val="001E01E9"/>
    <w:rsid w:val="001E02C7"/>
    <w:rsid w:val="001E0C25"/>
    <w:rsid w:val="001E121B"/>
    <w:rsid w:val="001E2B4F"/>
    <w:rsid w:val="001E3B91"/>
    <w:rsid w:val="001E3F97"/>
    <w:rsid w:val="001E48D1"/>
    <w:rsid w:val="001E4D94"/>
    <w:rsid w:val="001E5006"/>
    <w:rsid w:val="001E53F8"/>
    <w:rsid w:val="001E5D8D"/>
    <w:rsid w:val="001E5E46"/>
    <w:rsid w:val="001E6B49"/>
    <w:rsid w:val="001E6E3E"/>
    <w:rsid w:val="001E6FDB"/>
    <w:rsid w:val="001E75BF"/>
    <w:rsid w:val="001E7838"/>
    <w:rsid w:val="001E7B08"/>
    <w:rsid w:val="001F06F4"/>
    <w:rsid w:val="001F0C8D"/>
    <w:rsid w:val="001F128C"/>
    <w:rsid w:val="001F149B"/>
    <w:rsid w:val="001F1978"/>
    <w:rsid w:val="001F1A43"/>
    <w:rsid w:val="001F218D"/>
    <w:rsid w:val="001F2F5F"/>
    <w:rsid w:val="001F3FDC"/>
    <w:rsid w:val="001F6A12"/>
    <w:rsid w:val="001F767A"/>
    <w:rsid w:val="00200905"/>
    <w:rsid w:val="00200B2E"/>
    <w:rsid w:val="00200E49"/>
    <w:rsid w:val="00201406"/>
    <w:rsid w:val="002017DD"/>
    <w:rsid w:val="002017E3"/>
    <w:rsid w:val="0020185A"/>
    <w:rsid w:val="0020189B"/>
    <w:rsid w:val="0020220B"/>
    <w:rsid w:val="002027CA"/>
    <w:rsid w:val="00203938"/>
    <w:rsid w:val="00203AC8"/>
    <w:rsid w:val="00204323"/>
    <w:rsid w:val="00204C8A"/>
    <w:rsid w:val="00205251"/>
    <w:rsid w:val="002053DE"/>
    <w:rsid w:val="00205833"/>
    <w:rsid w:val="00205DC2"/>
    <w:rsid w:val="0020684F"/>
    <w:rsid w:val="002070D0"/>
    <w:rsid w:val="002074AC"/>
    <w:rsid w:val="002075B2"/>
    <w:rsid w:val="00211B0B"/>
    <w:rsid w:val="00212892"/>
    <w:rsid w:val="00212910"/>
    <w:rsid w:val="00213227"/>
    <w:rsid w:val="00213FAA"/>
    <w:rsid w:val="00214477"/>
    <w:rsid w:val="002151AB"/>
    <w:rsid w:val="002155E8"/>
    <w:rsid w:val="00215685"/>
    <w:rsid w:val="00215792"/>
    <w:rsid w:val="00215812"/>
    <w:rsid w:val="00216FA6"/>
    <w:rsid w:val="0021765C"/>
    <w:rsid w:val="00220135"/>
    <w:rsid w:val="002204A5"/>
    <w:rsid w:val="002206C6"/>
    <w:rsid w:val="00220E50"/>
    <w:rsid w:val="00220EEC"/>
    <w:rsid w:val="00221147"/>
    <w:rsid w:val="00221BE3"/>
    <w:rsid w:val="00221C9C"/>
    <w:rsid w:val="002224AB"/>
    <w:rsid w:val="00223186"/>
    <w:rsid w:val="0022323E"/>
    <w:rsid w:val="00223952"/>
    <w:rsid w:val="002246DA"/>
    <w:rsid w:val="00224DF1"/>
    <w:rsid w:val="0022574E"/>
    <w:rsid w:val="0022691A"/>
    <w:rsid w:val="00226E77"/>
    <w:rsid w:val="0022722E"/>
    <w:rsid w:val="002279AB"/>
    <w:rsid w:val="00227E37"/>
    <w:rsid w:val="00227F7A"/>
    <w:rsid w:val="00230F22"/>
    <w:rsid w:val="00231240"/>
    <w:rsid w:val="002314CD"/>
    <w:rsid w:val="00232D0F"/>
    <w:rsid w:val="002336D4"/>
    <w:rsid w:val="00233D01"/>
    <w:rsid w:val="0023492A"/>
    <w:rsid w:val="00234FF5"/>
    <w:rsid w:val="002356C1"/>
    <w:rsid w:val="00236C8C"/>
    <w:rsid w:val="00237202"/>
    <w:rsid w:val="00237827"/>
    <w:rsid w:val="00237A6F"/>
    <w:rsid w:val="00237EA9"/>
    <w:rsid w:val="00240383"/>
    <w:rsid w:val="00240459"/>
    <w:rsid w:val="00240529"/>
    <w:rsid w:val="002407E9"/>
    <w:rsid w:val="00240FA7"/>
    <w:rsid w:val="002412B9"/>
    <w:rsid w:val="0024396B"/>
    <w:rsid w:val="00243A7B"/>
    <w:rsid w:val="002442E8"/>
    <w:rsid w:val="00244EE2"/>
    <w:rsid w:val="00245007"/>
    <w:rsid w:val="00245A2A"/>
    <w:rsid w:val="002463A6"/>
    <w:rsid w:val="00246CDE"/>
    <w:rsid w:val="00247465"/>
    <w:rsid w:val="00247696"/>
    <w:rsid w:val="002477EE"/>
    <w:rsid w:val="00247897"/>
    <w:rsid w:val="00247EEB"/>
    <w:rsid w:val="00251182"/>
    <w:rsid w:val="00251FA0"/>
    <w:rsid w:val="0025335C"/>
    <w:rsid w:val="00253893"/>
    <w:rsid w:val="002538B9"/>
    <w:rsid w:val="00253C43"/>
    <w:rsid w:val="002541F3"/>
    <w:rsid w:val="002545D4"/>
    <w:rsid w:val="002546D8"/>
    <w:rsid w:val="00255871"/>
    <w:rsid w:val="00255D00"/>
    <w:rsid w:val="00256624"/>
    <w:rsid w:val="0025739F"/>
    <w:rsid w:val="00257EF7"/>
    <w:rsid w:val="002604C1"/>
    <w:rsid w:val="0026161D"/>
    <w:rsid w:val="00262057"/>
    <w:rsid w:val="00262943"/>
    <w:rsid w:val="00263ED4"/>
    <w:rsid w:val="00264A3B"/>
    <w:rsid w:val="00264DD1"/>
    <w:rsid w:val="0026571C"/>
    <w:rsid w:val="00265918"/>
    <w:rsid w:val="00265DF3"/>
    <w:rsid w:val="00266B80"/>
    <w:rsid w:val="00267185"/>
    <w:rsid w:val="00267212"/>
    <w:rsid w:val="0027036C"/>
    <w:rsid w:val="00270527"/>
    <w:rsid w:val="0027062B"/>
    <w:rsid w:val="00270DFC"/>
    <w:rsid w:val="00271DE4"/>
    <w:rsid w:val="00272E36"/>
    <w:rsid w:val="00273061"/>
    <w:rsid w:val="0027328B"/>
    <w:rsid w:val="0027336A"/>
    <w:rsid w:val="00273442"/>
    <w:rsid w:val="0027357A"/>
    <w:rsid w:val="002738BE"/>
    <w:rsid w:val="00274243"/>
    <w:rsid w:val="0027445E"/>
    <w:rsid w:val="002748A1"/>
    <w:rsid w:val="00274BF9"/>
    <w:rsid w:val="002758A3"/>
    <w:rsid w:val="00276811"/>
    <w:rsid w:val="002769C9"/>
    <w:rsid w:val="00277391"/>
    <w:rsid w:val="00277DC1"/>
    <w:rsid w:val="00280E6C"/>
    <w:rsid w:val="00280E91"/>
    <w:rsid w:val="00281707"/>
    <w:rsid w:val="00281795"/>
    <w:rsid w:val="002820E8"/>
    <w:rsid w:val="00282105"/>
    <w:rsid w:val="00282408"/>
    <w:rsid w:val="002827C6"/>
    <w:rsid w:val="00282EFB"/>
    <w:rsid w:val="002832BF"/>
    <w:rsid w:val="00283B67"/>
    <w:rsid w:val="00283BB4"/>
    <w:rsid w:val="002844AA"/>
    <w:rsid w:val="00287A53"/>
    <w:rsid w:val="00287AB4"/>
    <w:rsid w:val="00287BD6"/>
    <w:rsid w:val="0029016F"/>
    <w:rsid w:val="00291130"/>
    <w:rsid w:val="00291411"/>
    <w:rsid w:val="0029277D"/>
    <w:rsid w:val="00292C7B"/>
    <w:rsid w:val="00294DE3"/>
    <w:rsid w:val="002967D1"/>
    <w:rsid w:val="00296EF3"/>
    <w:rsid w:val="00297325"/>
    <w:rsid w:val="00297D0D"/>
    <w:rsid w:val="002A08D0"/>
    <w:rsid w:val="002A0BD6"/>
    <w:rsid w:val="002A14AB"/>
    <w:rsid w:val="002A170B"/>
    <w:rsid w:val="002A1763"/>
    <w:rsid w:val="002A2042"/>
    <w:rsid w:val="002A33AF"/>
    <w:rsid w:val="002A38E0"/>
    <w:rsid w:val="002A3E50"/>
    <w:rsid w:val="002A42DA"/>
    <w:rsid w:val="002A4421"/>
    <w:rsid w:val="002A4DE3"/>
    <w:rsid w:val="002A52D5"/>
    <w:rsid w:val="002A5371"/>
    <w:rsid w:val="002A60AC"/>
    <w:rsid w:val="002A6597"/>
    <w:rsid w:val="002A793E"/>
    <w:rsid w:val="002A7FB8"/>
    <w:rsid w:val="002B0985"/>
    <w:rsid w:val="002B0F86"/>
    <w:rsid w:val="002B1C29"/>
    <w:rsid w:val="002B257F"/>
    <w:rsid w:val="002B286D"/>
    <w:rsid w:val="002B4918"/>
    <w:rsid w:val="002B720B"/>
    <w:rsid w:val="002B7660"/>
    <w:rsid w:val="002B7958"/>
    <w:rsid w:val="002C008A"/>
    <w:rsid w:val="002C0BF4"/>
    <w:rsid w:val="002C0E32"/>
    <w:rsid w:val="002C23BE"/>
    <w:rsid w:val="002C2D37"/>
    <w:rsid w:val="002C3345"/>
    <w:rsid w:val="002C3ECA"/>
    <w:rsid w:val="002C4881"/>
    <w:rsid w:val="002C4A3D"/>
    <w:rsid w:val="002C4A4F"/>
    <w:rsid w:val="002C6197"/>
    <w:rsid w:val="002C6212"/>
    <w:rsid w:val="002C62C1"/>
    <w:rsid w:val="002C6A70"/>
    <w:rsid w:val="002C7653"/>
    <w:rsid w:val="002C78D7"/>
    <w:rsid w:val="002C7A33"/>
    <w:rsid w:val="002C7C0A"/>
    <w:rsid w:val="002C7D38"/>
    <w:rsid w:val="002D03A1"/>
    <w:rsid w:val="002D046F"/>
    <w:rsid w:val="002D0B8F"/>
    <w:rsid w:val="002D0DBD"/>
    <w:rsid w:val="002D11AF"/>
    <w:rsid w:val="002D1334"/>
    <w:rsid w:val="002D161A"/>
    <w:rsid w:val="002D3CFA"/>
    <w:rsid w:val="002D3DDD"/>
    <w:rsid w:val="002D4BAC"/>
    <w:rsid w:val="002D5867"/>
    <w:rsid w:val="002D6278"/>
    <w:rsid w:val="002D6D5D"/>
    <w:rsid w:val="002D6D90"/>
    <w:rsid w:val="002D6E07"/>
    <w:rsid w:val="002D73A7"/>
    <w:rsid w:val="002D7FA3"/>
    <w:rsid w:val="002E0BFB"/>
    <w:rsid w:val="002E24FB"/>
    <w:rsid w:val="002E26C2"/>
    <w:rsid w:val="002E4ADA"/>
    <w:rsid w:val="002E4B32"/>
    <w:rsid w:val="002E5388"/>
    <w:rsid w:val="002E5D05"/>
    <w:rsid w:val="002E701E"/>
    <w:rsid w:val="002F0013"/>
    <w:rsid w:val="002F0DBF"/>
    <w:rsid w:val="002F113B"/>
    <w:rsid w:val="002F1532"/>
    <w:rsid w:val="002F2CB9"/>
    <w:rsid w:val="002F3766"/>
    <w:rsid w:val="002F3799"/>
    <w:rsid w:val="002F388F"/>
    <w:rsid w:val="002F4800"/>
    <w:rsid w:val="002F57AC"/>
    <w:rsid w:val="002F606B"/>
    <w:rsid w:val="002F6195"/>
    <w:rsid w:val="002F6CEE"/>
    <w:rsid w:val="002F6FD8"/>
    <w:rsid w:val="002F711C"/>
    <w:rsid w:val="002F7557"/>
    <w:rsid w:val="002F7663"/>
    <w:rsid w:val="00300A6C"/>
    <w:rsid w:val="0030106A"/>
    <w:rsid w:val="0030269C"/>
    <w:rsid w:val="00302A3D"/>
    <w:rsid w:val="00302ACA"/>
    <w:rsid w:val="0030392E"/>
    <w:rsid w:val="00303FA0"/>
    <w:rsid w:val="003043D9"/>
    <w:rsid w:val="00305929"/>
    <w:rsid w:val="00305E02"/>
    <w:rsid w:val="00305EE7"/>
    <w:rsid w:val="003061D9"/>
    <w:rsid w:val="003062BD"/>
    <w:rsid w:val="003069A9"/>
    <w:rsid w:val="00306E04"/>
    <w:rsid w:val="00307D1D"/>
    <w:rsid w:val="00307EBC"/>
    <w:rsid w:val="00310C7C"/>
    <w:rsid w:val="003118BA"/>
    <w:rsid w:val="0031216B"/>
    <w:rsid w:val="0031219B"/>
    <w:rsid w:val="003128AB"/>
    <w:rsid w:val="0031300F"/>
    <w:rsid w:val="0031312A"/>
    <w:rsid w:val="003132FA"/>
    <w:rsid w:val="003138B7"/>
    <w:rsid w:val="00314E74"/>
    <w:rsid w:val="003163D3"/>
    <w:rsid w:val="00316509"/>
    <w:rsid w:val="003167B7"/>
    <w:rsid w:val="00316D26"/>
    <w:rsid w:val="003173BA"/>
    <w:rsid w:val="00317FDD"/>
    <w:rsid w:val="00320B4C"/>
    <w:rsid w:val="00320BA4"/>
    <w:rsid w:val="00321292"/>
    <w:rsid w:val="00321C26"/>
    <w:rsid w:val="00321CBF"/>
    <w:rsid w:val="00322AA5"/>
    <w:rsid w:val="003235CA"/>
    <w:rsid w:val="003249F6"/>
    <w:rsid w:val="0032623D"/>
    <w:rsid w:val="003268B5"/>
    <w:rsid w:val="00326947"/>
    <w:rsid w:val="00327788"/>
    <w:rsid w:val="003279C2"/>
    <w:rsid w:val="003307B1"/>
    <w:rsid w:val="0033162A"/>
    <w:rsid w:val="003316B1"/>
    <w:rsid w:val="00331924"/>
    <w:rsid w:val="00331B20"/>
    <w:rsid w:val="0033223A"/>
    <w:rsid w:val="0033255D"/>
    <w:rsid w:val="003331DD"/>
    <w:rsid w:val="0033333D"/>
    <w:rsid w:val="00333A80"/>
    <w:rsid w:val="003340A4"/>
    <w:rsid w:val="003340F9"/>
    <w:rsid w:val="003343EE"/>
    <w:rsid w:val="003347F6"/>
    <w:rsid w:val="00334A8C"/>
    <w:rsid w:val="00334A9A"/>
    <w:rsid w:val="00334C7A"/>
    <w:rsid w:val="00334F10"/>
    <w:rsid w:val="003354B9"/>
    <w:rsid w:val="00336136"/>
    <w:rsid w:val="003370D4"/>
    <w:rsid w:val="00337B06"/>
    <w:rsid w:val="00337EA1"/>
    <w:rsid w:val="003407C6"/>
    <w:rsid w:val="00341D24"/>
    <w:rsid w:val="003430E7"/>
    <w:rsid w:val="00343F6F"/>
    <w:rsid w:val="00343FC6"/>
    <w:rsid w:val="003440A7"/>
    <w:rsid w:val="00344363"/>
    <w:rsid w:val="0034512B"/>
    <w:rsid w:val="003455F1"/>
    <w:rsid w:val="0034578E"/>
    <w:rsid w:val="003457DD"/>
    <w:rsid w:val="00345E7F"/>
    <w:rsid w:val="00346DBC"/>
    <w:rsid w:val="00347607"/>
    <w:rsid w:val="00347A67"/>
    <w:rsid w:val="0035046A"/>
    <w:rsid w:val="0035090C"/>
    <w:rsid w:val="00351E62"/>
    <w:rsid w:val="00354639"/>
    <w:rsid w:val="0035712F"/>
    <w:rsid w:val="0035777F"/>
    <w:rsid w:val="00357A9D"/>
    <w:rsid w:val="003605EB"/>
    <w:rsid w:val="00360A8F"/>
    <w:rsid w:val="003614CF"/>
    <w:rsid w:val="00361DA4"/>
    <w:rsid w:val="00362A70"/>
    <w:rsid w:val="00362C3C"/>
    <w:rsid w:val="00363EDC"/>
    <w:rsid w:val="00365774"/>
    <w:rsid w:val="00366E8E"/>
    <w:rsid w:val="00367173"/>
    <w:rsid w:val="0036775B"/>
    <w:rsid w:val="00367E6D"/>
    <w:rsid w:val="00370238"/>
    <w:rsid w:val="003702C3"/>
    <w:rsid w:val="00370480"/>
    <w:rsid w:val="0037189C"/>
    <w:rsid w:val="00371A87"/>
    <w:rsid w:val="00371DB7"/>
    <w:rsid w:val="00372B71"/>
    <w:rsid w:val="00372B96"/>
    <w:rsid w:val="00373020"/>
    <w:rsid w:val="00373944"/>
    <w:rsid w:val="00373B20"/>
    <w:rsid w:val="00373B30"/>
    <w:rsid w:val="00373C3F"/>
    <w:rsid w:val="00374074"/>
    <w:rsid w:val="003744F2"/>
    <w:rsid w:val="00374688"/>
    <w:rsid w:val="00374A6F"/>
    <w:rsid w:val="00374B2B"/>
    <w:rsid w:val="003751C9"/>
    <w:rsid w:val="003753D5"/>
    <w:rsid w:val="003753D6"/>
    <w:rsid w:val="0037587A"/>
    <w:rsid w:val="00375BE7"/>
    <w:rsid w:val="00375FD3"/>
    <w:rsid w:val="00376FA8"/>
    <w:rsid w:val="0037732C"/>
    <w:rsid w:val="003773B7"/>
    <w:rsid w:val="00377630"/>
    <w:rsid w:val="00377B2F"/>
    <w:rsid w:val="00377F17"/>
    <w:rsid w:val="00377FFA"/>
    <w:rsid w:val="00380BE7"/>
    <w:rsid w:val="003816F5"/>
    <w:rsid w:val="00382ADE"/>
    <w:rsid w:val="003838D6"/>
    <w:rsid w:val="00384BCC"/>
    <w:rsid w:val="00384CF5"/>
    <w:rsid w:val="00384F59"/>
    <w:rsid w:val="00385122"/>
    <w:rsid w:val="00385F6D"/>
    <w:rsid w:val="003862B2"/>
    <w:rsid w:val="0038675A"/>
    <w:rsid w:val="00386E79"/>
    <w:rsid w:val="00387012"/>
    <w:rsid w:val="00387444"/>
    <w:rsid w:val="00387927"/>
    <w:rsid w:val="0039018E"/>
    <w:rsid w:val="00391C5F"/>
    <w:rsid w:val="003925D6"/>
    <w:rsid w:val="00392889"/>
    <w:rsid w:val="003929C4"/>
    <w:rsid w:val="003929EB"/>
    <w:rsid w:val="00393367"/>
    <w:rsid w:val="00393453"/>
    <w:rsid w:val="00394002"/>
    <w:rsid w:val="00394222"/>
    <w:rsid w:val="003947CA"/>
    <w:rsid w:val="003949F6"/>
    <w:rsid w:val="00395BB4"/>
    <w:rsid w:val="00397BDA"/>
    <w:rsid w:val="003A122C"/>
    <w:rsid w:val="003A14D6"/>
    <w:rsid w:val="003A1DF5"/>
    <w:rsid w:val="003A2C0F"/>
    <w:rsid w:val="003A335C"/>
    <w:rsid w:val="003A3B84"/>
    <w:rsid w:val="003A3D4F"/>
    <w:rsid w:val="003A40D4"/>
    <w:rsid w:val="003A4886"/>
    <w:rsid w:val="003A4DEB"/>
    <w:rsid w:val="003A5674"/>
    <w:rsid w:val="003A5814"/>
    <w:rsid w:val="003A593D"/>
    <w:rsid w:val="003A5B00"/>
    <w:rsid w:val="003A6672"/>
    <w:rsid w:val="003A6A49"/>
    <w:rsid w:val="003A6A82"/>
    <w:rsid w:val="003A6AAF"/>
    <w:rsid w:val="003A6BE1"/>
    <w:rsid w:val="003A6E2A"/>
    <w:rsid w:val="003A7D48"/>
    <w:rsid w:val="003A7FB1"/>
    <w:rsid w:val="003B24C3"/>
    <w:rsid w:val="003B3592"/>
    <w:rsid w:val="003B422E"/>
    <w:rsid w:val="003B4A67"/>
    <w:rsid w:val="003B5131"/>
    <w:rsid w:val="003B5A76"/>
    <w:rsid w:val="003B68D0"/>
    <w:rsid w:val="003B73D2"/>
    <w:rsid w:val="003B7901"/>
    <w:rsid w:val="003B79E3"/>
    <w:rsid w:val="003B7D43"/>
    <w:rsid w:val="003C0249"/>
    <w:rsid w:val="003C066F"/>
    <w:rsid w:val="003C0977"/>
    <w:rsid w:val="003C1408"/>
    <w:rsid w:val="003C1584"/>
    <w:rsid w:val="003C1FBF"/>
    <w:rsid w:val="003C26B9"/>
    <w:rsid w:val="003C3532"/>
    <w:rsid w:val="003C37D7"/>
    <w:rsid w:val="003C3A47"/>
    <w:rsid w:val="003C4AFB"/>
    <w:rsid w:val="003C4C3F"/>
    <w:rsid w:val="003C54BC"/>
    <w:rsid w:val="003C5708"/>
    <w:rsid w:val="003C5E35"/>
    <w:rsid w:val="003C634D"/>
    <w:rsid w:val="003C7CCA"/>
    <w:rsid w:val="003D03AD"/>
    <w:rsid w:val="003D0466"/>
    <w:rsid w:val="003D0899"/>
    <w:rsid w:val="003D1170"/>
    <w:rsid w:val="003D1F72"/>
    <w:rsid w:val="003D20AD"/>
    <w:rsid w:val="003D4255"/>
    <w:rsid w:val="003D44F9"/>
    <w:rsid w:val="003D45C9"/>
    <w:rsid w:val="003D57AE"/>
    <w:rsid w:val="003D59AC"/>
    <w:rsid w:val="003D666D"/>
    <w:rsid w:val="003D6E8F"/>
    <w:rsid w:val="003D72D3"/>
    <w:rsid w:val="003E0040"/>
    <w:rsid w:val="003E05E9"/>
    <w:rsid w:val="003E1410"/>
    <w:rsid w:val="003E1605"/>
    <w:rsid w:val="003E18D2"/>
    <w:rsid w:val="003E1B4C"/>
    <w:rsid w:val="003E1DA7"/>
    <w:rsid w:val="003E2B4F"/>
    <w:rsid w:val="003E2EF0"/>
    <w:rsid w:val="003E3459"/>
    <w:rsid w:val="003E346A"/>
    <w:rsid w:val="003E352F"/>
    <w:rsid w:val="003E3B80"/>
    <w:rsid w:val="003E5692"/>
    <w:rsid w:val="003E56DD"/>
    <w:rsid w:val="003E595A"/>
    <w:rsid w:val="003E5F92"/>
    <w:rsid w:val="003E5FB0"/>
    <w:rsid w:val="003E73B0"/>
    <w:rsid w:val="003E7577"/>
    <w:rsid w:val="003E7AD7"/>
    <w:rsid w:val="003E7BA0"/>
    <w:rsid w:val="003E7C12"/>
    <w:rsid w:val="003F02A0"/>
    <w:rsid w:val="003F0621"/>
    <w:rsid w:val="003F08F9"/>
    <w:rsid w:val="003F0A1E"/>
    <w:rsid w:val="003F0C03"/>
    <w:rsid w:val="003F16E9"/>
    <w:rsid w:val="003F17D8"/>
    <w:rsid w:val="003F20A1"/>
    <w:rsid w:val="003F236A"/>
    <w:rsid w:val="003F27FC"/>
    <w:rsid w:val="003F294C"/>
    <w:rsid w:val="003F2FEA"/>
    <w:rsid w:val="003F3BB4"/>
    <w:rsid w:val="003F3DE4"/>
    <w:rsid w:val="003F3EA2"/>
    <w:rsid w:val="003F3EEF"/>
    <w:rsid w:val="003F4E21"/>
    <w:rsid w:val="003F4F7C"/>
    <w:rsid w:val="003F635B"/>
    <w:rsid w:val="003F64F9"/>
    <w:rsid w:val="003F65DB"/>
    <w:rsid w:val="003F75F0"/>
    <w:rsid w:val="00400219"/>
    <w:rsid w:val="00400732"/>
    <w:rsid w:val="00400E92"/>
    <w:rsid w:val="00400FE5"/>
    <w:rsid w:val="00401B88"/>
    <w:rsid w:val="00401BFA"/>
    <w:rsid w:val="00401D01"/>
    <w:rsid w:val="00402803"/>
    <w:rsid w:val="004028D0"/>
    <w:rsid w:val="004028E7"/>
    <w:rsid w:val="00402ADE"/>
    <w:rsid w:val="00403016"/>
    <w:rsid w:val="0040309A"/>
    <w:rsid w:val="004035D4"/>
    <w:rsid w:val="0040385B"/>
    <w:rsid w:val="00404CAD"/>
    <w:rsid w:val="00405157"/>
    <w:rsid w:val="0040690C"/>
    <w:rsid w:val="00406C42"/>
    <w:rsid w:val="004077BB"/>
    <w:rsid w:val="00410CE9"/>
    <w:rsid w:val="00411DDD"/>
    <w:rsid w:val="00413736"/>
    <w:rsid w:val="00413D8B"/>
    <w:rsid w:val="004146EC"/>
    <w:rsid w:val="00415239"/>
    <w:rsid w:val="00415CEF"/>
    <w:rsid w:val="00415D42"/>
    <w:rsid w:val="00415DA6"/>
    <w:rsid w:val="00416E4A"/>
    <w:rsid w:val="00416EAB"/>
    <w:rsid w:val="00417A9F"/>
    <w:rsid w:val="00417AA4"/>
    <w:rsid w:val="00420314"/>
    <w:rsid w:val="00420E1F"/>
    <w:rsid w:val="00421450"/>
    <w:rsid w:val="004214B8"/>
    <w:rsid w:val="00421951"/>
    <w:rsid w:val="00421C81"/>
    <w:rsid w:val="0042234F"/>
    <w:rsid w:val="00423545"/>
    <w:rsid w:val="00423FE6"/>
    <w:rsid w:val="00425FD3"/>
    <w:rsid w:val="004267F3"/>
    <w:rsid w:val="00427EFD"/>
    <w:rsid w:val="004325A3"/>
    <w:rsid w:val="004327F8"/>
    <w:rsid w:val="00432DAC"/>
    <w:rsid w:val="00432FB3"/>
    <w:rsid w:val="00433A83"/>
    <w:rsid w:val="00433F30"/>
    <w:rsid w:val="00434137"/>
    <w:rsid w:val="00434237"/>
    <w:rsid w:val="0043439D"/>
    <w:rsid w:val="004347D3"/>
    <w:rsid w:val="00434982"/>
    <w:rsid w:val="004349BC"/>
    <w:rsid w:val="00434F1A"/>
    <w:rsid w:val="00435E1B"/>
    <w:rsid w:val="004363A3"/>
    <w:rsid w:val="00436B1D"/>
    <w:rsid w:val="00436CAC"/>
    <w:rsid w:val="00436DD4"/>
    <w:rsid w:val="00441053"/>
    <w:rsid w:val="004410ED"/>
    <w:rsid w:val="004422E3"/>
    <w:rsid w:val="004424C2"/>
    <w:rsid w:val="00442DCD"/>
    <w:rsid w:val="00443148"/>
    <w:rsid w:val="00443847"/>
    <w:rsid w:val="00443E5C"/>
    <w:rsid w:val="00443E9B"/>
    <w:rsid w:val="00444EBB"/>
    <w:rsid w:val="00444ECB"/>
    <w:rsid w:val="0044527D"/>
    <w:rsid w:val="00445858"/>
    <w:rsid w:val="004458F9"/>
    <w:rsid w:val="00446B3C"/>
    <w:rsid w:val="00446D3D"/>
    <w:rsid w:val="00447CB8"/>
    <w:rsid w:val="00447D06"/>
    <w:rsid w:val="00450460"/>
    <w:rsid w:val="0045172D"/>
    <w:rsid w:val="00451958"/>
    <w:rsid w:val="00451E88"/>
    <w:rsid w:val="00452DD9"/>
    <w:rsid w:val="00453221"/>
    <w:rsid w:val="00453EBC"/>
    <w:rsid w:val="00454017"/>
    <w:rsid w:val="00454318"/>
    <w:rsid w:val="00454327"/>
    <w:rsid w:val="0045492A"/>
    <w:rsid w:val="00456AFE"/>
    <w:rsid w:val="00456D33"/>
    <w:rsid w:val="0045765E"/>
    <w:rsid w:val="00457830"/>
    <w:rsid w:val="004579D8"/>
    <w:rsid w:val="00457EB6"/>
    <w:rsid w:val="00460A8F"/>
    <w:rsid w:val="004616D3"/>
    <w:rsid w:val="004629E1"/>
    <w:rsid w:val="00464E51"/>
    <w:rsid w:val="00465566"/>
    <w:rsid w:val="00465A7E"/>
    <w:rsid w:val="00466102"/>
    <w:rsid w:val="00466151"/>
    <w:rsid w:val="00466162"/>
    <w:rsid w:val="00467DAC"/>
    <w:rsid w:val="00470FDA"/>
    <w:rsid w:val="00470FF4"/>
    <w:rsid w:val="00472884"/>
    <w:rsid w:val="00472C68"/>
    <w:rsid w:val="00473030"/>
    <w:rsid w:val="004739A6"/>
    <w:rsid w:val="004741B7"/>
    <w:rsid w:val="00474403"/>
    <w:rsid w:val="00474C60"/>
    <w:rsid w:val="004751D6"/>
    <w:rsid w:val="00475D81"/>
    <w:rsid w:val="004760F7"/>
    <w:rsid w:val="00476208"/>
    <w:rsid w:val="004768EA"/>
    <w:rsid w:val="00477FA5"/>
    <w:rsid w:val="00480F05"/>
    <w:rsid w:val="00481396"/>
    <w:rsid w:val="00481519"/>
    <w:rsid w:val="0048212F"/>
    <w:rsid w:val="00482170"/>
    <w:rsid w:val="004824D3"/>
    <w:rsid w:val="004827A5"/>
    <w:rsid w:val="0048317C"/>
    <w:rsid w:val="00483375"/>
    <w:rsid w:val="0048450C"/>
    <w:rsid w:val="004845D1"/>
    <w:rsid w:val="00484841"/>
    <w:rsid w:val="00484CBC"/>
    <w:rsid w:val="00484D76"/>
    <w:rsid w:val="004859CB"/>
    <w:rsid w:val="00485D82"/>
    <w:rsid w:val="00486327"/>
    <w:rsid w:val="00486E3B"/>
    <w:rsid w:val="00486E9F"/>
    <w:rsid w:val="004914A3"/>
    <w:rsid w:val="00491A83"/>
    <w:rsid w:val="00492735"/>
    <w:rsid w:val="00493694"/>
    <w:rsid w:val="004937D8"/>
    <w:rsid w:val="00493C55"/>
    <w:rsid w:val="004956A6"/>
    <w:rsid w:val="0049573B"/>
    <w:rsid w:val="00496414"/>
    <w:rsid w:val="00496490"/>
    <w:rsid w:val="00496CAA"/>
    <w:rsid w:val="00496D0F"/>
    <w:rsid w:val="00497988"/>
    <w:rsid w:val="004A02BF"/>
    <w:rsid w:val="004A0899"/>
    <w:rsid w:val="004A0D3F"/>
    <w:rsid w:val="004A0E03"/>
    <w:rsid w:val="004A22E7"/>
    <w:rsid w:val="004A2762"/>
    <w:rsid w:val="004A32F3"/>
    <w:rsid w:val="004A3958"/>
    <w:rsid w:val="004A4024"/>
    <w:rsid w:val="004A5151"/>
    <w:rsid w:val="004A543F"/>
    <w:rsid w:val="004A5549"/>
    <w:rsid w:val="004A5C94"/>
    <w:rsid w:val="004A608C"/>
    <w:rsid w:val="004A633A"/>
    <w:rsid w:val="004A663E"/>
    <w:rsid w:val="004A6890"/>
    <w:rsid w:val="004A7565"/>
    <w:rsid w:val="004A7AE9"/>
    <w:rsid w:val="004A7C30"/>
    <w:rsid w:val="004A7CA8"/>
    <w:rsid w:val="004B00D9"/>
    <w:rsid w:val="004B031A"/>
    <w:rsid w:val="004B0617"/>
    <w:rsid w:val="004B0904"/>
    <w:rsid w:val="004B0EA0"/>
    <w:rsid w:val="004B107E"/>
    <w:rsid w:val="004B23B1"/>
    <w:rsid w:val="004B2D56"/>
    <w:rsid w:val="004B3547"/>
    <w:rsid w:val="004B358F"/>
    <w:rsid w:val="004B3FF4"/>
    <w:rsid w:val="004B5BD7"/>
    <w:rsid w:val="004B5E2B"/>
    <w:rsid w:val="004B6536"/>
    <w:rsid w:val="004B6A6E"/>
    <w:rsid w:val="004B71C6"/>
    <w:rsid w:val="004B7448"/>
    <w:rsid w:val="004B7FF7"/>
    <w:rsid w:val="004C0706"/>
    <w:rsid w:val="004C0716"/>
    <w:rsid w:val="004C0973"/>
    <w:rsid w:val="004C1059"/>
    <w:rsid w:val="004C11B4"/>
    <w:rsid w:val="004C1BD5"/>
    <w:rsid w:val="004C2510"/>
    <w:rsid w:val="004C266D"/>
    <w:rsid w:val="004C28AB"/>
    <w:rsid w:val="004C29EE"/>
    <w:rsid w:val="004C3602"/>
    <w:rsid w:val="004C3CBA"/>
    <w:rsid w:val="004C3E59"/>
    <w:rsid w:val="004C4479"/>
    <w:rsid w:val="004C4D01"/>
    <w:rsid w:val="004C5C90"/>
    <w:rsid w:val="004C638A"/>
    <w:rsid w:val="004C6B8D"/>
    <w:rsid w:val="004C6E9C"/>
    <w:rsid w:val="004C7F3C"/>
    <w:rsid w:val="004D0648"/>
    <w:rsid w:val="004D087E"/>
    <w:rsid w:val="004D3036"/>
    <w:rsid w:val="004D34EF"/>
    <w:rsid w:val="004D3813"/>
    <w:rsid w:val="004D46FC"/>
    <w:rsid w:val="004D509C"/>
    <w:rsid w:val="004D6369"/>
    <w:rsid w:val="004D668A"/>
    <w:rsid w:val="004D6DFC"/>
    <w:rsid w:val="004D753A"/>
    <w:rsid w:val="004D7E91"/>
    <w:rsid w:val="004E062B"/>
    <w:rsid w:val="004E224B"/>
    <w:rsid w:val="004E4612"/>
    <w:rsid w:val="004E4C4F"/>
    <w:rsid w:val="004E4D52"/>
    <w:rsid w:val="004E53E4"/>
    <w:rsid w:val="004E593E"/>
    <w:rsid w:val="004E78D1"/>
    <w:rsid w:val="004E7DB8"/>
    <w:rsid w:val="004F02B1"/>
    <w:rsid w:val="004F04EB"/>
    <w:rsid w:val="004F0AF6"/>
    <w:rsid w:val="004F0ED3"/>
    <w:rsid w:val="004F1090"/>
    <w:rsid w:val="004F1155"/>
    <w:rsid w:val="004F14FB"/>
    <w:rsid w:val="004F2C88"/>
    <w:rsid w:val="004F2DB0"/>
    <w:rsid w:val="004F3BD4"/>
    <w:rsid w:val="004F424A"/>
    <w:rsid w:val="004F429C"/>
    <w:rsid w:val="004F4E97"/>
    <w:rsid w:val="004F572F"/>
    <w:rsid w:val="004F596C"/>
    <w:rsid w:val="004F6F79"/>
    <w:rsid w:val="004F707F"/>
    <w:rsid w:val="004F75D2"/>
    <w:rsid w:val="004F7FDE"/>
    <w:rsid w:val="00502931"/>
    <w:rsid w:val="005033F6"/>
    <w:rsid w:val="00503B63"/>
    <w:rsid w:val="005050F3"/>
    <w:rsid w:val="00505612"/>
    <w:rsid w:val="00505C58"/>
    <w:rsid w:val="00506213"/>
    <w:rsid w:val="0050770A"/>
    <w:rsid w:val="00507765"/>
    <w:rsid w:val="005079CF"/>
    <w:rsid w:val="00510722"/>
    <w:rsid w:val="00510D8C"/>
    <w:rsid w:val="00510F30"/>
    <w:rsid w:val="005110C6"/>
    <w:rsid w:val="00511BA4"/>
    <w:rsid w:val="00511E16"/>
    <w:rsid w:val="00512C6A"/>
    <w:rsid w:val="00513405"/>
    <w:rsid w:val="00514802"/>
    <w:rsid w:val="0051488E"/>
    <w:rsid w:val="0051496E"/>
    <w:rsid w:val="00515120"/>
    <w:rsid w:val="00515544"/>
    <w:rsid w:val="00515F60"/>
    <w:rsid w:val="00516042"/>
    <w:rsid w:val="005165A5"/>
    <w:rsid w:val="0051698C"/>
    <w:rsid w:val="0051716C"/>
    <w:rsid w:val="00517E60"/>
    <w:rsid w:val="00520C62"/>
    <w:rsid w:val="0052111E"/>
    <w:rsid w:val="00521146"/>
    <w:rsid w:val="00522984"/>
    <w:rsid w:val="00523697"/>
    <w:rsid w:val="0052371F"/>
    <w:rsid w:val="00523759"/>
    <w:rsid w:val="00523C2A"/>
    <w:rsid w:val="00523CD3"/>
    <w:rsid w:val="00523D8C"/>
    <w:rsid w:val="00526000"/>
    <w:rsid w:val="00526109"/>
    <w:rsid w:val="00526193"/>
    <w:rsid w:val="005268ED"/>
    <w:rsid w:val="005271A1"/>
    <w:rsid w:val="00527F7D"/>
    <w:rsid w:val="005307A3"/>
    <w:rsid w:val="005307F5"/>
    <w:rsid w:val="00530821"/>
    <w:rsid w:val="00530D89"/>
    <w:rsid w:val="00531715"/>
    <w:rsid w:val="00531B2B"/>
    <w:rsid w:val="005329BE"/>
    <w:rsid w:val="00532B8D"/>
    <w:rsid w:val="005341DD"/>
    <w:rsid w:val="00534351"/>
    <w:rsid w:val="00534B4B"/>
    <w:rsid w:val="00535EBA"/>
    <w:rsid w:val="00536B08"/>
    <w:rsid w:val="00536E71"/>
    <w:rsid w:val="00537460"/>
    <w:rsid w:val="00537F09"/>
    <w:rsid w:val="005403E6"/>
    <w:rsid w:val="0054059A"/>
    <w:rsid w:val="005412DF"/>
    <w:rsid w:val="005428C9"/>
    <w:rsid w:val="0054386A"/>
    <w:rsid w:val="00544D35"/>
    <w:rsid w:val="00545A02"/>
    <w:rsid w:val="00545CAC"/>
    <w:rsid w:val="00545E71"/>
    <w:rsid w:val="00546289"/>
    <w:rsid w:val="00546F8A"/>
    <w:rsid w:val="0054785A"/>
    <w:rsid w:val="00550A3F"/>
    <w:rsid w:val="00551607"/>
    <w:rsid w:val="00551946"/>
    <w:rsid w:val="00553462"/>
    <w:rsid w:val="00553E81"/>
    <w:rsid w:val="00555062"/>
    <w:rsid w:val="00557282"/>
    <w:rsid w:val="00557AF2"/>
    <w:rsid w:val="00560226"/>
    <w:rsid w:val="005622EE"/>
    <w:rsid w:val="00562F05"/>
    <w:rsid w:val="00562FB4"/>
    <w:rsid w:val="0056356C"/>
    <w:rsid w:val="00564C01"/>
    <w:rsid w:val="00564E8D"/>
    <w:rsid w:val="005652BD"/>
    <w:rsid w:val="00565526"/>
    <w:rsid w:val="005659D7"/>
    <w:rsid w:val="00566644"/>
    <w:rsid w:val="005678F7"/>
    <w:rsid w:val="00567BDE"/>
    <w:rsid w:val="0057014E"/>
    <w:rsid w:val="00570460"/>
    <w:rsid w:val="00572786"/>
    <w:rsid w:val="005727E9"/>
    <w:rsid w:val="005740B7"/>
    <w:rsid w:val="005741B6"/>
    <w:rsid w:val="00574C62"/>
    <w:rsid w:val="0057613B"/>
    <w:rsid w:val="00576627"/>
    <w:rsid w:val="005773A9"/>
    <w:rsid w:val="005773D8"/>
    <w:rsid w:val="00577B78"/>
    <w:rsid w:val="00577CEF"/>
    <w:rsid w:val="00577FC7"/>
    <w:rsid w:val="005803A4"/>
    <w:rsid w:val="00580EF9"/>
    <w:rsid w:val="00580F80"/>
    <w:rsid w:val="005814EF"/>
    <w:rsid w:val="0058216A"/>
    <w:rsid w:val="0058300A"/>
    <w:rsid w:val="00583501"/>
    <w:rsid w:val="00583F28"/>
    <w:rsid w:val="0058455C"/>
    <w:rsid w:val="0058590A"/>
    <w:rsid w:val="0058667C"/>
    <w:rsid w:val="00586B51"/>
    <w:rsid w:val="00587155"/>
    <w:rsid w:val="00587236"/>
    <w:rsid w:val="005900B1"/>
    <w:rsid w:val="005903AE"/>
    <w:rsid w:val="00591693"/>
    <w:rsid w:val="0059274C"/>
    <w:rsid w:val="005928E9"/>
    <w:rsid w:val="00592AA2"/>
    <w:rsid w:val="00592B04"/>
    <w:rsid w:val="00592DE1"/>
    <w:rsid w:val="00593008"/>
    <w:rsid w:val="00594B71"/>
    <w:rsid w:val="00594D87"/>
    <w:rsid w:val="00594DF8"/>
    <w:rsid w:val="00594E80"/>
    <w:rsid w:val="0059509D"/>
    <w:rsid w:val="00596114"/>
    <w:rsid w:val="005A0DE3"/>
    <w:rsid w:val="005A0E58"/>
    <w:rsid w:val="005A1133"/>
    <w:rsid w:val="005A146E"/>
    <w:rsid w:val="005A1D6B"/>
    <w:rsid w:val="005A2346"/>
    <w:rsid w:val="005A2781"/>
    <w:rsid w:val="005A2C94"/>
    <w:rsid w:val="005A2CDC"/>
    <w:rsid w:val="005A2FBC"/>
    <w:rsid w:val="005A3665"/>
    <w:rsid w:val="005A3AD2"/>
    <w:rsid w:val="005A4289"/>
    <w:rsid w:val="005A46DC"/>
    <w:rsid w:val="005A4AF6"/>
    <w:rsid w:val="005A59BD"/>
    <w:rsid w:val="005A60C0"/>
    <w:rsid w:val="005A79E4"/>
    <w:rsid w:val="005B0064"/>
    <w:rsid w:val="005B07A8"/>
    <w:rsid w:val="005B07C3"/>
    <w:rsid w:val="005B0BC8"/>
    <w:rsid w:val="005B1059"/>
    <w:rsid w:val="005B1124"/>
    <w:rsid w:val="005B136F"/>
    <w:rsid w:val="005B13CD"/>
    <w:rsid w:val="005B1C29"/>
    <w:rsid w:val="005B26F4"/>
    <w:rsid w:val="005B2E0C"/>
    <w:rsid w:val="005B3461"/>
    <w:rsid w:val="005B36E5"/>
    <w:rsid w:val="005B43F5"/>
    <w:rsid w:val="005B46D4"/>
    <w:rsid w:val="005B5518"/>
    <w:rsid w:val="005B57F9"/>
    <w:rsid w:val="005B5C92"/>
    <w:rsid w:val="005B618B"/>
    <w:rsid w:val="005B69F0"/>
    <w:rsid w:val="005B79FC"/>
    <w:rsid w:val="005C11FB"/>
    <w:rsid w:val="005C11FE"/>
    <w:rsid w:val="005C1220"/>
    <w:rsid w:val="005C2D06"/>
    <w:rsid w:val="005C2D85"/>
    <w:rsid w:val="005C382A"/>
    <w:rsid w:val="005C39BB"/>
    <w:rsid w:val="005C4638"/>
    <w:rsid w:val="005C4859"/>
    <w:rsid w:val="005C4D06"/>
    <w:rsid w:val="005C53A8"/>
    <w:rsid w:val="005C5459"/>
    <w:rsid w:val="005C5FBF"/>
    <w:rsid w:val="005C69BA"/>
    <w:rsid w:val="005C779D"/>
    <w:rsid w:val="005C7F3F"/>
    <w:rsid w:val="005D0C47"/>
    <w:rsid w:val="005D1594"/>
    <w:rsid w:val="005D181B"/>
    <w:rsid w:val="005D18F8"/>
    <w:rsid w:val="005D26E0"/>
    <w:rsid w:val="005D2ABA"/>
    <w:rsid w:val="005D36DC"/>
    <w:rsid w:val="005D4BDE"/>
    <w:rsid w:val="005D5866"/>
    <w:rsid w:val="005D5FD8"/>
    <w:rsid w:val="005D5FF1"/>
    <w:rsid w:val="005D6433"/>
    <w:rsid w:val="005D6F8A"/>
    <w:rsid w:val="005D78A9"/>
    <w:rsid w:val="005E0465"/>
    <w:rsid w:val="005E1AAE"/>
    <w:rsid w:val="005E2465"/>
    <w:rsid w:val="005E25C2"/>
    <w:rsid w:val="005E2B8A"/>
    <w:rsid w:val="005E2D1B"/>
    <w:rsid w:val="005E33E1"/>
    <w:rsid w:val="005E37E4"/>
    <w:rsid w:val="005E41A3"/>
    <w:rsid w:val="005E4720"/>
    <w:rsid w:val="005E4943"/>
    <w:rsid w:val="005E51A9"/>
    <w:rsid w:val="005E5261"/>
    <w:rsid w:val="005E56A9"/>
    <w:rsid w:val="005E57B2"/>
    <w:rsid w:val="005E5B5D"/>
    <w:rsid w:val="005E6CE9"/>
    <w:rsid w:val="005F0CA2"/>
    <w:rsid w:val="005F1002"/>
    <w:rsid w:val="005F1399"/>
    <w:rsid w:val="005F15F7"/>
    <w:rsid w:val="005F17D8"/>
    <w:rsid w:val="005F213F"/>
    <w:rsid w:val="005F2EA8"/>
    <w:rsid w:val="005F3676"/>
    <w:rsid w:val="005F3896"/>
    <w:rsid w:val="005F3960"/>
    <w:rsid w:val="005F39C1"/>
    <w:rsid w:val="005F3F35"/>
    <w:rsid w:val="005F458D"/>
    <w:rsid w:val="005F472B"/>
    <w:rsid w:val="005F48DD"/>
    <w:rsid w:val="005F58D9"/>
    <w:rsid w:val="005F5998"/>
    <w:rsid w:val="005F5DFA"/>
    <w:rsid w:val="005F7AB8"/>
    <w:rsid w:val="00600C66"/>
    <w:rsid w:val="006013BF"/>
    <w:rsid w:val="006017E3"/>
    <w:rsid w:val="00601A64"/>
    <w:rsid w:val="00602A48"/>
    <w:rsid w:val="00602C74"/>
    <w:rsid w:val="006031E9"/>
    <w:rsid w:val="00603B5D"/>
    <w:rsid w:val="0060457B"/>
    <w:rsid w:val="00604CDB"/>
    <w:rsid w:val="00605496"/>
    <w:rsid w:val="00606949"/>
    <w:rsid w:val="00606AEB"/>
    <w:rsid w:val="00610A25"/>
    <w:rsid w:val="00610BCD"/>
    <w:rsid w:val="00610EE0"/>
    <w:rsid w:val="006114BB"/>
    <w:rsid w:val="00612017"/>
    <w:rsid w:val="006126B8"/>
    <w:rsid w:val="0061302F"/>
    <w:rsid w:val="0061487E"/>
    <w:rsid w:val="006152E2"/>
    <w:rsid w:val="00615750"/>
    <w:rsid w:val="00617047"/>
    <w:rsid w:val="0061782F"/>
    <w:rsid w:val="006211B8"/>
    <w:rsid w:val="00621E24"/>
    <w:rsid w:val="00622EDF"/>
    <w:rsid w:val="0062325C"/>
    <w:rsid w:val="0062352C"/>
    <w:rsid w:val="00624033"/>
    <w:rsid w:val="00624195"/>
    <w:rsid w:val="006241F4"/>
    <w:rsid w:val="006249A8"/>
    <w:rsid w:val="00625AE9"/>
    <w:rsid w:val="00625EF3"/>
    <w:rsid w:val="00626075"/>
    <w:rsid w:val="0062686C"/>
    <w:rsid w:val="00630E19"/>
    <w:rsid w:val="00631727"/>
    <w:rsid w:val="006317E3"/>
    <w:rsid w:val="00631A94"/>
    <w:rsid w:val="00631FA9"/>
    <w:rsid w:val="006329FE"/>
    <w:rsid w:val="0063495C"/>
    <w:rsid w:val="00635238"/>
    <w:rsid w:val="006353C6"/>
    <w:rsid w:val="00635E24"/>
    <w:rsid w:val="0063674C"/>
    <w:rsid w:val="006368B3"/>
    <w:rsid w:val="00637418"/>
    <w:rsid w:val="00637569"/>
    <w:rsid w:val="00637CB8"/>
    <w:rsid w:val="006408E2"/>
    <w:rsid w:val="0064196E"/>
    <w:rsid w:val="00641A23"/>
    <w:rsid w:val="00641DA0"/>
    <w:rsid w:val="00642292"/>
    <w:rsid w:val="006429EF"/>
    <w:rsid w:val="00642A9E"/>
    <w:rsid w:val="006430CE"/>
    <w:rsid w:val="00643652"/>
    <w:rsid w:val="00643C58"/>
    <w:rsid w:val="00644526"/>
    <w:rsid w:val="0064504B"/>
    <w:rsid w:val="006453A5"/>
    <w:rsid w:val="0064544C"/>
    <w:rsid w:val="0064613F"/>
    <w:rsid w:val="00646A83"/>
    <w:rsid w:val="00647225"/>
    <w:rsid w:val="006478A7"/>
    <w:rsid w:val="00647913"/>
    <w:rsid w:val="00650A92"/>
    <w:rsid w:val="006528C1"/>
    <w:rsid w:val="00653A30"/>
    <w:rsid w:val="00653E8C"/>
    <w:rsid w:val="006540CE"/>
    <w:rsid w:val="0065453D"/>
    <w:rsid w:val="006547EE"/>
    <w:rsid w:val="006548BD"/>
    <w:rsid w:val="00654C9C"/>
    <w:rsid w:val="00654CC2"/>
    <w:rsid w:val="00660100"/>
    <w:rsid w:val="0066039B"/>
    <w:rsid w:val="006603A5"/>
    <w:rsid w:val="00660447"/>
    <w:rsid w:val="00660B90"/>
    <w:rsid w:val="00660CA7"/>
    <w:rsid w:val="00660D74"/>
    <w:rsid w:val="00661BA2"/>
    <w:rsid w:val="00663819"/>
    <w:rsid w:val="00663D1A"/>
    <w:rsid w:val="00663E1D"/>
    <w:rsid w:val="0066442E"/>
    <w:rsid w:val="006644C0"/>
    <w:rsid w:val="00664F0C"/>
    <w:rsid w:val="006652FE"/>
    <w:rsid w:val="00665504"/>
    <w:rsid w:val="00665575"/>
    <w:rsid w:val="00666123"/>
    <w:rsid w:val="00666469"/>
    <w:rsid w:val="00667200"/>
    <w:rsid w:val="00667885"/>
    <w:rsid w:val="00667AAC"/>
    <w:rsid w:val="00667D23"/>
    <w:rsid w:val="00667E17"/>
    <w:rsid w:val="00670AD4"/>
    <w:rsid w:val="00670F6B"/>
    <w:rsid w:val="00670F92"/>
    <w:rsid w:val="006711AD"/>
    <w:rsid w:val="00671A87"/>
    <w:rsid w:val="00671E06"/>
    <w:rsid w:val="00672E6D"/>
    <w:rsid w:val="00673653"/>
    <w:rsid w:val="00673DEA"/>
    <w:rsid w:val="0067407D"/>
    <w:rsid w:val="00675B67"/>
    <w:rsid w:val="00675DE1"/>
    <w:rsid w:val="00676175"/>
    <w:rsid w:val="00676B37"/>
    <w:rsid w:val="00676E6C"/>
    <w:rsid w:val="00680C51"/>
    <w:rsid w:val="00681A1D"/>
    <w:rsid w:val="006829D6"/>
    <w:rsid w:val="00682C19"/>
    <w:rsid w:val="006832BB"/>
    <w:rsid w:val="00683FFC"/>
    <w:rsid w:val="00684146"/>
    <w:rsid w:val="00685140"/>
    <w:rsid w:val="006851C8"/>
    <w:rsid w:val="00690763"/>
    <w:rsid w:val="00690821"/>
    <w:rsid w:val="00690B88"/>
    <w:rsid w:val="00690BAD"/>
    <w:rsid w:val="00691170"/>
    <w:rsid w:val="006918A6"/>
    <w:rsid w:val="00692C9C"/>
    <w:rsid w:val="00693534"/>
    <w:rsid w:val="0069377A"/>
    <w:rsid w:val="006952D1"/>
    <w:rsid w:val="00695D04"/>
    <w:rsid w:val="0069695C"/>
    <w:rsid w:val="006979AE"/>
    <w:rsid w:val="006A08B4"/>
    <w:rsid w:val="006A0950"/>
    <w:rsid w:val="006A0BBE"/>
    <w:rsid w:val="006A27ED"/>
    <w:rsid w:val="006A364F"/>
    <w:rsid w:val="006A398A"/>
    <w:rsid w:val="006A3A42"/>
    <w:rsid w:val="006A3B1A"/>
    <w:rsid w:val="006A47F7"/>
    <w:rsid w:val="006A763F"/>
    <w:rsid w:val="006A7A8A"/>
    <w:rsid w:val="006B0046"/>
    <w:rsid w:val="006B048B"/>
    <w:rsid w:val="006B0804"/>
    <w:rsid w:val="006B0B5E"/>
    <w:rsid w:val="006B156F"/>
    <w:rsid w:val="006B1906"/>
    <w:rsid w:val="006B22A6"/>
    <w:rsid w:val="006B3211"/>
    <w:rsid w:val="006B3FB4"/>
    <w:rsid w:val="006B4D81"/>
    <w:rsid w:val="006B4EC5"/>
    <w:rsid w:val="006B531F"/>
    <w:rsid w:val="006B5323"/>
    <w:rsid w:val="006B568C"/>
    <w:rsid w:val="006B6EF7"/>
    <w:rsid w:val="006B7595"/>
    <w:rsid w:val="006B7F4B"/>
    <w:rsid w:val="006C077C"/>
    <w:rsid w:val="006C07BD"/>
    <w:rsid w:val="006C0A54"/>
    <w:rsid w:val="006C158A"/>
    <w:rsid w:val="006C2195"/>
    <w:rsid w:val="006C280A"/>
    <w:rsid w:val="006C2816"/>
    <w:rsid w:val="006C2E6C"/>
    <w:rsid w:val="006C3198"/>
    <w:rsid w:val="006C344D"/>
    <w:rsid w:val="006C362C"/>
    <w:rsid w:val="006C4A75"/>
    <w:rsid w:val="006C5451"/>
    <w:rsid w:val="006C58AE"/>
    <w:rsid w:val="006C59BB"/>
    <w:rsid w:val="006C6603"/>
    <w:rsid w:val="006C6EB2"/>
    <w:rsid w:val="006C731E"/>
    <w:rsid w:val="006D0CFD"/>
    <w:rsid w:val="006D1280"/>
    <w:rsid w:val="006D142E"/>
    <w:rsid w:val="006D1EDB"/>
    <w:rsid w:val="006D3053"/>
    <w:rsid w:val="006D3828"/>
    <w:rsid w:val="006D4279"/>
    <w:rsid w:val="006D44CD"/>
    <w:rsid w:val="006D64E4"/>
    <w:rsid w:val="006D6D15"/>
    <w:rsid w:val="006D6F90"/>
    <w:rsid w:val="006E127A"/>
    <w:rsid w:val="006E295A"/>
    <w:rsid w:val="006E2AC1"/>
    <w:rsid w:val="006E3197"/>
    <w:rsid w:val="006E3991"/>
    <w:rsid w:val="006E3C98"/>
    <w:rsid w:val="006E40A5"/>
    <w:rsid w:val="006E4512"/>
    <w:rsid w:val="006E4541"/>
    <w:rsid w:val="006E46E9"/>
    <w:rsid w:val="006E4C8B"/>
    <w:rsid w:val="006E537A"/>
    <w:rsid w:val="006E5E47"/>
    <w:rsid w:val="006E62C1"/>
    <w:rsid w:val="006E6874"/>
    <w:rsid w:val="006E6EF7"/>
    <w:rsid w:val="006E75E9"/>
    <w:rsid w:val="006E75EF"/>
    <w:rsid w:val="006E7D46"/>
    <w:rsid w:val="006F0D8F"/>
    <w:rsid w:val="006F0FF3"/>
    <w:rsid w:val="006F1937"/>
    <w:rsid w:val="006F1F44"/>
    <w:rsid w:val="006F2431"/>
    <w:rsid w:val="006F24E1"/>
    <w:rsid w:val="006F28AE"/>
    <w:rsid w:val="006F3DE2"/>
    <w:rsid w:val="006F3F9E"/>
    <w:rsid w:val="006F46CC"/>
    <w:rsid w:val="006F4BB1"/>
    <w:rsid w:val="006F5032"/>
    <w:rsid w:val="006F68CF"/>
    <w:rsid w:val="006F6C65"/>
    <w:rsid w:val="006F7294"/>
    <w:rsid w:val="006F7BE4"/>
    <w:rsid w:val="006F7DF9"/>
    <w:rsid w:val="007007B9"/>
    <w:rsid w:val="00700D4D"/>
    <w:rsid w:val="00700EB2"/>
    <w:rsid w:val="007011C9"/>
    <w:rsid w:val="0070394F"/>
    <w:rsid w:val="00703CF2"/>
    <w:rsid w:val="00704866"/>
    <w:rsid w:val="00704E8C"/>
    <w:rsid w:val="007051B6"/>
    <w:rsid w:val="00705A2F"/>
    <w:rsid w:val="007065BD"/>
    <w:rsid w:val="007073AF"/>
    <w:rsid w:val="00707C40"/>
    <w:rsid w:val="007100B0"/>
    <w:rsid w:val="007104B2"/>
    <w:rsid w:val="00711306"/>
    <w:rsid w:val="007120AF"/>
    <w:rsid w:val="0071221C"/>
    <w:rsid w:val="00712A34"/>
    <w:rsid w:val="0071347C"/>
    <w:rsid w:val="00713689"/>
    <w:rsid w:val="007138B5"/>
    <w:rsid w:val="0071472A"/>
    <w:rsid w:val="00715437"/>
    <w:rsid w:val="00715709"/>
    <w:rsid w:val="007161ED"/>
    <w:rsid w:val="0071687A"/>
    <w:rsid w:val="007177B9"/>
    <w:rsid w:val="00717B17"/>
    <w:rsid w:val="00720956"/>
    <w:rsid w:val="00720BE3"/>
    <w:rsid w:val="00722CBD"/>
    <w:rsid w:val="0072396F"/>
    <w:rsid w:val="00724377"/>
    <w:rsid w:val="007243E7"/>
    <w:rsid w:val="007244D2"/>
    <w:rsid w:val="007245C6"/>
    <w:rsid w:val="00724C0F"/>
    <w:rsid w:val="007252C3"/>
    <w:rsid w:val="00725DDC"/>
    <w:rsid w:val="00726238"/>
    <w:rsid w:val="00726BB6"/>
    <w:rsid w:val="00726DB9"/>
    <w:rsid w:val="00727076"/>
    <w:rsid w:val="0072733B"/>
    <w:rsid w:val="00727BA6"/>
    <w:rsid w:val="00730F17"/>
    <w:rsid w:val="007325A3"/>
    <w:rsid w:val="0073260A"/>
    <w:rsid w:val="00732B6E"/>
    <w:rsid w:val="00732C97"/>
    <w:rsid w:val="00733C0D"/>
    <w:rsid w:val="0073488C"/>
    <w:rsid w:val="00734EC0"/>
    <w:rsid w:val="00734F66"/>
    <w:rsid w:val="0073659D"/>
    <w:rsid w:val="00736B1E"/>
    <w:rsid w:val="00736E07"/>
    <w:rsid w:val="007416D1"/>
    <w:rsid w:val="007418E2"/>
    <w:rsid w:val="007423B1"/>
    <w:rsid w:val="00742D35"/>
    <w:rsid w:val="00742FB4"/>
    <w:rsid w:val="007448DE"/>
    <w:rsid w:val="007449E8"/>
    <w:rsid w:val="007451A5"/>
    <w:rsid w:val="007456B2"/>
    <w:rsid w:val="0074677F"/>
    <w:rsid w:val="00746FC1"/>
    <w:rsid w:val="007473A7"/>
    <w:rsid w:val="00747F2D"/>
    <w:rsid w:val="00750004"/>
    <w:rsid w:val="0075017C"/>
    <w:rsid w:val="00751BCD"/>
    <w:rsid w:val="00753B24"/>
    <w:rsid w:val="00754B3B"/>
    <w:rsid w:val="007554CE"/>
    <w:rsid w:val="00755819"/>
    <w:rsid w:val="00755F17"/>
    <w:rsid w:val="007565AD"/>
    <w:rsid w:val="0075674E"/>
    <w:rsid w:val="00756837"/>
    <w:rsid w:val="007571DB"/>
    <w:rsid w:val="0076075E"/>
    <w:rsid w:val="0076089D"/>
    <w:rsid w:val="00760C12"/>
    <w:rsid w:val="00760E75"/>
    <w:rsid w:val="0076165A"/>
    <w:rsid w:val="0076175B"/>
    <w:rsid w:val="00761DCD"/>
    <w:rsid w:val="00762ADC"/>
    <w:rsid w:val="0076308C"/>
    <w:rsid w:val="00763BEA"/>
    <w:rsid w:val="00763FC9"/>
    <w:rsid w:val="00764C3F"/>
    <w:rsid w:val="00765B95"/>
    <w:rsid w:val="007663F4"/>
    <w:rsid w:val="007665C6"/>
    <w:rsid w:val="007667DC"/>
    <w:rsid w:val="00767869"/>
    <w:rsid w:val="007679E0"/>
    <w:rsid w:val="00767B3D"/>
    <w:rsid w:val="00770EEC"/>
    <w:rsid w:val="007710E1"/>
    <w:rsid w:val="0077172A"/>
    <w:rsid w:val="00772125"/>
    <w:rsid w:val="00772354"/>
    <w:rsid w:val="00772426"/>
    <w:rsid w:val="007724EB"/>
    <w:rsid w:val="00773DB2"/>
    <w:rsid w:val="007746E7"/>
    <w:rsid w:val="00774DF4"/>
    <w:rsid w:val="00774EB2"/>
    <w:rsid w:val="00775985"/>
    <w:rsid w:val="00776452"/>
    <w:rsid w:val="00776672"/>
    <w:rsid w:val="0077737F"/>
    <w:rsid w:val="007773F6"/>
    <w:rsid w:val="00777C33"/>
    <w:rsid w:val="00780466"/>
    <w:rsid w:val="00780833"/>
    <w:rsid w:val="00780FC9"/>
    <w:rsid w:val="007810A6"/>
    <w:rsid w:val="00781111"/>
    <w:rsid w:val="00781D8A"/>
    <w:rsid w:val="007822F6"/>
    <w:rsid w:val="007824FE"/>
    <w:rsid w:val="00782710"/>
    <w:rsid w:val="00783435"/>
    <w:rsid w:val="007840FA"/>
    <w:rsid w:val="007846D5"/>
    <w:rsid w:val="0078482A"/>
    <w:rsid w:val="00784A58"/>
    <w:rsid w:val="00785504"/>
    <w:rsid w:val="007857ED"/>
    <w:rsid w:val="0078602B"/>
    <w:rsid w:val="007865A7"/>
    <w:rsid w:val="007865DF"/>
    <w:rsid w:val="007866E8"/>
    <w:rsid w:val="007874E5"/>
    <w:rsid w:val="00787511"/>
    <w:rsid w:val="00790EF6"/>
    <w:rsid w:val="00790F60"/>
    <w:rsid w:val="0079167E"/>
    <w:rsid w:val="007921BB"/>
    <w:rsid w:val="00792929"/>
    <w:rsid w:val="007938FF"/>
    <w:rsid w:val="00793E5C"/>
    <w:rsid w:val="007945FF"/>
    <w:rsid w:val="00794638"/>
    <w:rsid w:val="00794984"/>
    <w:rsid w:val="00794A65"/>
    <w:rsid w:val="00794EC9"/>
    <w:rsid w:val="00795FF1"/>
    <w:rsid w:val="0079645D"/>
    <w:rsid w:val="00796504"/>
    <w:rsid w:val="007967CA"/>
    <w:rsid w:val="0079692D"/>
    <w:rsid w:val="00796B83"/>
    <w:rsid w:val="00796D8A"/>
    <w:rsid w:val="00797167"/>
    <w:rsid w:val="007973EE"/>
    <w:rsid w:val="007A022F"/>
    <w:rsid w:val="007A0B1B"/>
    <w:rsid w:val="007A0C4D"/>
    <w:rsid w:val="007A21A3"/>
    <w:rsid w:val="007A24CC"/>
    <w:rsid w:val="007A2899"/>
    <w:rsid w:val="007A5F9A"/>
    <w:rsid w:val="007A66AD"/>
    <w:rsid w:val="007A6EE8"/>
    <w:rsid w:val="007A6FE1"/>
    <w:rsid w:val="007A79A6"/>
    <w:rsid w:val="007B1506"/>
    <w:rsid w:val="007B1DD4"/>
    <w:rsid w:val="007B22EC"/>
    <w:rsid w:val="007B29B8"/>
    <w:rsid w:val="007B33B0"/>
    <w:rsid w:val="007B36C8"/>
    <w:rsid w:val="007B388C"/>
    <w:rsid w:val="007B3E2A"/>
    <w:rsid w:val="007B4449"/>
    <w:rsid w:val="007B5595"/>
    <w:rsid w:val="007B5922"/>
    <w:rsid w:val="007B5A0B"/>
    <w:rsid w:val="007B663A"/>
    <w:rsid w:val="007B677A"/>
    <w:rsid w:val="007B7847"/>
    <w:rsid w:val="007B7FF6"/>
    <w:rsid w:val="007C044D"/>
    <w:rsid w:val="007C0520"/>
    <w:rsid w:val="007C093C"/>
    <w:rsid w:val="007C1870"/>
    <w:rsid w:val="007C1A0D"/>
    <w:rsid w:val="007C3308"/>
    <w:rsid w:val="007C3EDB"/>
    <w:rsid w:val="007C52E0"/>
    <w:rsid w:val="007C58B7"/>
    <w:rsid w:val="007C5B3E"/>
    <w:rsid w:val="007C66DC"/>
    <w:rsid w:val="007C77DC"/>
    <w:rsid w:val="007C7CDA"/>
    <w:rsid w:val="007C7F8D"/>
    <w:rsid w:val="007D0558"/>
    <w:rsid w:val="007D090B"/>
    <w:rsid w:val="007D20E5"/>
    <w:rsid w:val="007D2E0E"/>
    <w:rsid w:val="007D32E1"/>
    <w:rsid w:val="007D3B18"/>
    <w:rsid w:val="007D48E3"/>
    <w:rsid w:val="007D4A39"/>
    <w:rsid w:val="007D5203"/>
    <w:rsid w:val="007D566F"/>
    <w:rsid w:val="007D61CF"/>
    <w:rsid w:val="007D63E9"/>
    <w:rsid w:val="007D6A78"/>
    <w:rsid w:val="007D6E63"/>
    <w:rsid w:val="007D6F3C"/>
    <w:rsid w:val="007D7067"/>
    <w:rsid w:val="007D781C"/>
    <w:rsid w:val="007D7B29"/>
    <w:rsid w:val="007E0258"/>
    <w:rsid w:val="007E0C5D"/>
    <w:rsid w:val="007E0CA7"/>
    <w:rsid w:val="007E10B4"/>
    <w:rsid w:val="007E14EE"/>
    <w:rsid w:val="007E1ED3"/>
    <w:rsid w:val="007E223D"/>
    <w:rsid w:val="007E25D1"/>
    <w:rsid w:val="007E25F8"/>
    <w:rsid w:val="007E2782"/>
    <w:rsid w:val="007E2984"/>
    <w:rsid w:val="007E2A74"/>
    <w:rsid w:val="007E3218"/>
    <w:rsid w:val="007E34D9"/>
    <w:rsid w:val="007E379C"/>
    <w:rsid w:val="007E3BE0"/>
    <w:rsid w:val="007E3D31"/>
    <w:rsid w:val="007E4FCD"/>
    <w:rsid w:val="007E6EFF"/>
    <w:rsid w:val="007E742F"/>
    <w:rsid w:val="007F045C"/>
    <w:rsid w:val="007F0822"/>
    <w:rsid w:val="007F1C7D"/>
    <w:rsid w:val="007F2B28"/>
    <w:rsid w:val="007F2DD4"/>
    <w:rsid w:val="007F4C61"/>
    <w:rsid w:val="007F50A4"/>
    <w:rsid w:val="007F52A3"/>
    <w:rsid w:val="007F5676"/>
    <w:rsid w:val="007F5E51"/>
    <w:rsid w:val="007F6296"/>
    <w:rsid w:val="007F6CE4"/>
    <w:rsid w:val="007F7229"/>
    <w:rsid w:val="007F73FB"/>
    <w:rsid w:val="007F7CFF"/>
    <w:rsid w:val="007F7F9F"/>
    <w:rsid w:val="00801556"/>
    <w:rsid w:val="0080157D"/>
    <w:rsid w:val="00801626"/>
    <w:rsid w:val="0080173D"/>
    <w:rsid w:val="00802E8D"/>
    <w:rsid w:val="00802EEE"/>
    <w:rsid w:val="0080328C"/>
    <w:rsid w:val="008034AE"/>
    <w:rsid w:val="0080490D"/>
    <w:rsid w:val="00805D6D"/>
    <w:rsid w:val="00805DA6"/>
    <w:rsid w:val="008064A4"/>
    <w:rsid w:val="008069DB"/>
    <w:rsid w:val="00807793"/>
    <w:rsid w:val="00807C5B"/>
    <w:rsid w:val="0081083C"/>
    <w:rsid w:val="00810EA4"/>
    <w:rsid w:val="00811434"/>
    <w:rsid w:val="0081143C"/>
    <w:rsid w:val="00811460"/>
    <w:rsid w:val="0081181A"/>
    <w:rsid w:val="00811BFA"/>
    <w:rsid w:val="0081204E"/>
    <w:rsid w:val="008123BA"/>
    <w:rsid w:val="00812C08"/>
    <w:rsid w:val="00812EC9"/>
    <w:rsid w:val="008132D4"/>
    <w:rsid w:val="008139E0"/>
    <w:rsid w:val="00814158"/>
    <w:rsid w:val="008142E4"/>
    <w:rsid w:val="00814C89"/>
    <w:rsid w:val="008151A6"/>
    <w:rsid w:val="008155C3"/>
    <w:rsid w:val="00820421"/>
    <w:rsid w:val="00820B74"/>
    <w:rsid w:val="00821244"/>
    <w:rsid w:val="00821288"/>
    <w:rsid w:val="00821D01"/>
    <w:rsid w:val="00822A65"/>
    <w:rsid w:val="00822F7C"/>
    <w:rsid w:val="008234E1"/>
    <w:rsid w:val="0082371D"/>
    <w:rsid w:val="00823FDA"/>
    <w:rsid w:val="00824424"/>
    <w:rsid w:val="00825AB5"/>
    <w:rsid w:val="00825E3D"/>
    <w:rsid w:val="008262C9"/>
    <w:rsid w:val="00827DCF"/>
    <w:rsid w:val="008300F6"/>
    <w:rsid w:val="008303A2"/>
    <w:rsid w:val="008306C9"/>
    <w:rsid w:val="008311BC"/>
    <w:rsid w:val="00831319"/>
    <w:rsid w:val="00831487"/>
    <w:rsid w:val="00831911"/>
    <w:rsid w:val="00831F79"/>
    <w:rsid w:val="008325A4"/>
    <w:rsid w:val="00833134"/>
    <w:rsid w:val="008340FC"/>
    <w:rsid w:val="008349C3"/>
    <w:rsid w:val="00835294"/>
    <w:rsid w:val="00835B3A"/>
    <w:rsid w:val="0083644A"/>
    <w:rsid w:val="00837EE7"/>
    <w:rsid w:val="008427DB"/>
    <w:rsid w:val="00842C8D"/>
    <w:rsid w:val="00842FB2"/>
    <w:rsid w:val="0084341C"/>
    <w:rsid w:val="008436DB"/>
    <w:rsid w:val="00845052"/>
    <w:rsid w:val="00845A7F"/>
    <w:rsid w:val="00846369"/>
    <w:rsid w:val="00846B70"/>
    <w:rsid w:val="0084735D"/>
    <w:rsid w:val="00847ACC"/>
    <w:rsid w:val="00847D1D"/>
    <w:rsid w:val="00850247"/>
    <w:rsid w:val="00850F08"/>
    <w:rsid w:val="00851385"/>
    <w:rsid w:val="00851C92"/>
    <w:rsid w:val="00852A5F"/>
    <w:rsid w:val="00852CF4"/>
    <w:rsid w:val="00852EC0"/>
    <w:rsid w:val="00853C53"/>
    <w:rsid w:val="00853F3D"/>
    <w:rsid w:val="00855308"/>
    <w:rsid w:val="0085535D"/>
    <w:rsid w:val="00855C15"/>
    <w:rsid w:val="00855FC1"/>
    <w:rsid w:val="00857486"/>
    <w:rsid w:val="00857488"/>
    <w:rsid w:val="008575F5"/>
    <w:rsid w:val="00857CB0"/>
    <w:rsid w:val="00860A67"/>
    <w:rsid w:val="00860AE8"/>
    <w:rsid w:val="00860D56"/>
    <w:rsid w:val="00860E4E"/>
    <w:rsid w:val="00861D9A"/>
    <w:rsid w:val="0086201F"/>
    <w:rsid w:val="008628ED"/>
    <w:rsid w:val="0086297F"/>
    <w:rsid w:val="008631FB"/>
    <w:rsid w:val="00863678"/>
    <w:rsid w:val="0086387F"/>
    <w:rsid w:val="0086399E"/>
    <w:rsid w:val="00863B0C"/>
    <w:rsid w:val="00863BA9"/>
    <w:rsid w:val="00864717"/>
    <w:rsid w:val="00864D87"/>
    <w:rsid w:val="00864EFD"/>
    <w:rsid w:val="0086509F"/>
    <w:rsid w:val="00865699"/>
    <w:rsid w:val="00865947"/>
    <w:rsid w:val="008664D1"/>
    <w:rsid w:val="0086701C"/>
    <w:rsid w:val="00867ACE"/>
    <w:rsid w:val="00867DD2"/>
    <w:rsid w:val="00870766"/>
    <w:rsid w:val="008708BD"/>
    <w:rsid w:val="00870DE7"/>
    <w:rsid w:val="0087105B"/>
    <w:rsid w:val="008716BD"/>
    <w:rsid w:val="00871A48"/>
    <w:rsid w:val="00871C0F"/>
    <w:rsid w:val="00871C32"/>
    <w:rsid w:val="00871D0D"/>
    <w:rsid w:val="008726EE"/>
    <w:rsid w:val="00872780"/>
    <w:rsid w:val="00873123"/>
    <w:rsid w:val="00873660"/>
    <w:rsid w:val="00873C2A"/>
    <w:rsid w:val="00873FBD"/>
    <w:rsid w:val="00874E17"/>
    <w:rsid w:val="00875420"/>
    <w:rsid w:val="00875FCA"/>
    <w:rsid w:val="00876060"/>
    <w:rsid w:val="00876423"/>
    <w:rsid w:val="00876796"/>
    <w:rsid w:val="008768FA"/>
    <w:rsid w:val="00876C40"/>
    <w:rsid w:val="00880996"/>
    <w:rsid w:val="00881384"/>
    <w:rsid w:val="0088189E"/>
    <w:rsid w:val="008823F3"/>
    <w:rsid w:val="0088364B"/>
    <w:rsid w:val="00883947"/>
    <w:rsid w:val="00883E5A"/>
    <w:rsid w:val="00884236"/>
    <w:rsid w:val="008843E0"/>
    <w:rsid w:val="008846B4"/>
    <w:rsid w:val="00884E55"/>
    <w:rsid w:val="00885186"/>
    <w:rsid w:val="00885A8A"/>
    <w:rsid w:val="00885F1C"/>
    <w:rsid w:val="008864AB"/>
    <w:rsid w:val="00886F3B"/>
    <w:rsid w:val="00890119"/>
    <w:rsid w:val="008902F8"/>
    <w:rsid w:val="00890381"/>
    <w:rsid w:val="00892FA2"/>
    <w:rsid w:val="00893397"/>
    <w:rsid w:val="00893AA6"/>
    <w:rsid w:val="008950EF"/>
    <w:rsid w:val="0089514F"/>
    <w:rsid w:val="008952DD"/>
    <w:rsid w:val="00895692"/>
    <w:rsid w:val="00895D5E"/>
    <w:rsid w:val="00895D7E"/>
    <w:rsid w:val="00896047"/>
    <w:rsid w:val="00896209"/>
    <w:rsid w:val="0089640B"/>
    <w:rsid w:val="00896708"/>
    <w:rsid w:val="00896EF0"/>
    <w:rsid w:val="0089765B"/>
    <w:rsid w:val="008977AD"/>
    <w:rsid w:val="00897ED9"/>
    <w:rsid w:val="008A000D"/>
    <w:rsid w:val="008A05A2"/>
    <w:rsid w:val="008A09E5"/>
    <w:rsid w:val="008A0E7C"/>
    <w:rsid w:val="008A2478"/>
    <w:rsid w:val="008A27A4"/>
    <w:rsid w:val="008A2DBB"/>
    <w:rsid w:val="008A2E66"/>
    <w:rsid w:val="008A36AF"/>
    <w:rsid w:val="008A43F8"/>
    <w:rsid w:val="008A44FF"/>
    <w:rsid w:val="008A47F3"/>
    <w:rsid w:val="008A5647"/>
    <w:rsid w:val="008A572E"/>
    <w:rsid w:val="008A6E08"/>
    <w:rsid w:val="008A70CB"/>
    <w:rsid w:val="008A7D37"/>
    <w:rsid w:val="008A7D95"/>
    <w:rsid w:val="008A7F8D"/>
    <w:rsid w:val="008B0537"/>
    <w:rsid w:val="008B0975"/>
    <w:rsid w:val="008B09F0"/>
    <w:rsid w:val="008B109E"/>
    <w:rsid w:val="008B1AB1"/>
    <w:rsid w:val="008B1E91"/>
    <w:rsid w:val="008B20F3"/>
    <w:rsid w:val="008B37E8"/>
    <w:rsid w:val="008B3E53"/>
    <w:rsid w:val="008B4043"/>
    <w:rsid w:val="008B46BA"/>
    <w:rsid w:val="008B46DC"/>
    <w:rsid w:val="008B4A6F"/>
    <w:rsid w:val="008B59B9"/>
    <w:rsid w:val="008B62D2"/>
    <w:rsid w:val="008B6A25"/>
    <w:rsid w:val="008B6B75"/>
    <w:rsid w:val="008B6C63"/>
    <w:rsid w:val="008B763A"/>
    <w:rsid w:val="008C03B4"/>
    <w:rsid w:val="008C1176"/>
    <w:rsid w:val="008C24FC"/>
    <w:rsid w:val="008C2550"/>
    <w:rsid w:val="008C2B0A"/>
    <w:rsid w:val="008C309F"/>
    <w:rsid w:val="008C3B15"/>
    <w:rsid w:val="008C3E8E"/>
    <w:rsid w:val="008C43E1"/>
    <w:rsid w:val="008C47F1"/>
    <w:rsid w:val="008C5090"/>
    <w:rsid w:val="008C5C2D"/>
    <w:rsid w:val="008C6183"/>
    <w:rsid w:val="008C63B4"/>
    <w:rsid w:val="008C6C11"/>
    <w:rsid w:val="008C7B49"/>
    <w:rsid w:val="008D0A56"/>
    <w:rsid w:val="008D0EB6"/>
    <w:rsid w:val="008D1008"/>
    <w:rsid w:val="008D1AB7"/>
    <w:rsid w:val="008D1E47"/>
    <w:rsid w:val="008D2138"/>
    <w:rsid w:val="008D29A6"/>
    <w:rsid w:val="008D2BCE"/>
    <w:rsid w:val="008D2DCF"/>
    <w:rsid w:val="008D3275"/>
    <w:rsid w:val="008D3763"/>
    <w:rsid w:val="008D4A12"/>
    <w:rsid w:val="008D4D1C"/>
    <w:rsid w:val="008D501C"/>
    <w:rsid w:val="008D5960"/>
    <w:rsid w:val="008D5ED1"/>
    <w:rsid w:val="008D6431"/>
    <w:rsid w:val="008D6542"/>
    <w:rsid w:val="008D7180"/>
    <w:rsid w:val="008E0C15"/>
    <w:rsid w:val="008E12BE"/>
    <w:rsid w:val="008E132B"/>
    <w:rsid w:val="008E1A66"/>
    <w:rsid w:val="008E1C6E"/>
    <w:rsid w:val="008E2261"/>
    <w:rsid w:val="008E2593"/>
    <w:rsid w:val="008E34C2"/>
    <w:rsid w:val="008E3699"/>
    <w:rsid w:val="008E47A0"/>
    <w:rsid w:val="008E531D"/>
    <w:rsid w:val="008E6ECF"/>
    <w:rsid w:val="008E74E2"/>
    <w:rsid w:val="008E7980"/>
    <w:rsid w:val="008F0391"/>
    <w:rsid w:val="008F0429"/>
    <w:rsid w:val="008F067E"/>
    <w:rsid w:val="008F078B"/>
    <w:rsid w:val="008F0BBD"/>
    <w:rsid w:val="008F1170"/>
    <w:rsid w:val="008F1226"/>
    <w:rsid w:val="008F1B0B"/>
    <w:rsid w:val="008F2100"/>
    <w:rsid w:val="008F2A7C"/>
    <w:rsid w:val="008F2F26"/>
    <w:rsid w:val="008F3472"/>
    <w:rsid w:val="008F4AFE"/>
    <w:rsid w:val="008F4E86"/>
    <w:rsid w:val="008F5932"/>
    <w:rsid w:val="008F604A"/>
    <w:rsid w:val="008F6BFF"/>
    <w:rsid w:val="008F742B"/>
    <w:rsid w:val="009015F1"/>
    <w:rsid w:val="0090245B"/>
    <w:rsid w:val="009025FF"/>
    <w:rsid w:val="00902CE3"/>
    <w:rsid w:val="00903189"/>
    <w:rsid w:val="00903219"/>
    <w:rsid w:val="00904E4D"/>
    <w:rsid w:val="00905B91"/>
    <w:rsid w:val="00905C05"/>
    <w:rsid w:val="00905C10"/>
    <w:rsid w:val="00905D44"/>
    <w:rsid w:val="00905F59"/>
    <w:rsid w:val="00906E17"/>
    <w:rsid w:val="00906E65"/>
    <w:rsid w:val="00906FE5"/>
    <w:rsid w:val="009102B0"/>
    <w:rsid w:val="00910412"/>
    <w:rsid w:val="009113D4"/>
    <w:rsid w:val="00912C84"/>
    <w:rsid w:val="00912FD5"/>
    <w:rsid w:val="00913AB1"/>
    <w:rsid w:val="00914D6A"/>
    <w:rsid w:val="00914D9A"/>
    <w:rsid w:val="00914FF7"/>
    <w:rsid w:val="009153DC"/>
    <w:rsid w:val="00915580"/>
    <w:rsid w:val="00915E1C"/>
    <w:rsid w:val="00916022"/>
    <w:rsid w:val="00917523"/>
    <w:rsid w:val="009203B4"/>
    <w:rsid w:val="00920987"/>
    <w:rsid w:val="00920A4A"/>
    <w:rsid w:val="0092113E"/>
    <w:rsid w:val="00921241"/>
    <w:rsid w:val="0092216B"/>
    <w:rsid w:val="00922300"/>
    <w:rsid w:val="0092248A"/>
    <w:rsid w:val="00922614"/>
    <w:rsid w:val="00922784"/>
    <w:rsid w:val="0092323A"/>
    <w:rsid w:val="009236F4"/>
    <w:rsid w:val="0092498D"/>
    <w:rsid w:val="00924B6D"/>
    <w:rsid w:val="009254FE"/>
    <w:rsid w:val="009264C8"/>
    <w:rsid w:val="009268FE"/>
    <w:rsid w:val="00927089"/>
    <w:rsid w:val="0092783C"/>
    <w:rsid w:val="00931600"/>
    <w:rsid w:val="00931BA7"/>
    <w:rsid w:val="00932004"/>
    <w:rsid w:val="0093282B"/>
    <w:rsid w:val="00932A86"/>
    <w:rsid w:val="00932DBF"/>
    <w:rsid w:val="009337BB"/>
    <w:rsid w:val="00933BE5"/>
    <w:rsid w:val="00934903"/>
    <w:rsid w:val="00936189"/>
    <w:rsid w:val="0093673F"/>
    <w:rsid w:val="00936A32"/>
    <w:rsid w:val="009376CC"/>
    <w:rsid w:val="00937DC6"/>
    <w:rsid w:val="009403DD"/>
    <w:rsid w:val="009409F5"/>
    <w:rsid w:val="00940F3C"/>
    <w:rsid w:val="00941451"/>
    <w:rsid w:val="009415ED"/>
    <w:rsid w:val="00942DE9"/>
    <w:rsid w:val="00943202"/>
    <w:rsid w:val="00945564"/>
    <w:rsid w:val="009456C5"/>
    <w:rsid w:val="00945E9E"/>
    <w:rsid w:val="0094648C"/>
    <w:rsid w:val="00946C8A"/>
    <w:rsid w:val="00946D6F"/>
    <w:rsid w:val="009472D0"/>
    <w:rsid w:val="009502B4"/>
    <w:rsid w:val="00951947"/>
    <w:rsid w:val="00952247"/>
    <w:rsid w:val="009525FE"/>
    <w:rsid w:val="00952C5A"/>
    <w:rsid w:val="0095320A"/>
    <w:rsid w:val="0095355B"/>
    <w:rsid w:val="009536EA"/>
    <w:rsid w:val="009536FA"/>
    <w:rsid w:val="009539A6"/>
    <w:rsid w:val="00953E27"/>
    <w:rsid w:val="00953E3A"/>
    <w:rsid w:val="009558D7"/>
    <w:rsid w:val="00957A78"/>
    <w:rsid w:val="009600A8"/>
    <w:rsid w:val="009603EC"/>
    <w:rsid w:val="00960C28"/>
    <w:rsid w:val="00960CA1"/>
    <w:rsid w:val="00961FC7"/>
    <w:rsid w:val="0096209F"/>
    <w:rsid w:val="00963433"/>
    <w:rsid w:val="00963A6A"/>
    <w:rsid w:val="00963EFE"/>
    <w:rsid w:val="00964418"/>
    <w:rsid w:val="009646EA"/>
    <w:rsid w:val="009648CF"/>
    <w:rsid w:val="00966128"/>
    <w:rsid w:val="00966B72"/>
    <w:rsid w:val="0097006D"/>
    <w:rsid w:val="00970565"/>
    <w:rsid w:val="0097138B"/>
    <w:rsid w:val="0097142F"/>
    <w:rsid w:val="009714E7"/>
    <w:rsid w:val="0097260D"/>
    <w:rsid w:val="0097279C"/>
    <w:rsid w:val="009732BA"/>
    <w:rsid w:val="00973322"/>
    <w:rsid w:val="009736E8"/>
    <w:rsid w:val="00973993"/>
    <w:rsid w:val="00973BCA"/>
    <w:rsid w:val="00973DB0"/>
    <w:rsid w:val="009740D9"/>
    <w:rsid w:val="00974623"/>
    <w:rsid w:val="00975A3B"/>
    <w:rsid w:val="00975B11"/>
    <w:rsid w:val="00976028"/>
    <w:rsid w:val="00976E4E"/>
    <w:rsid w:val="00976FAF"/>
    <w:rsid w:val="00980314"/>
    <w:rsid w:val="00980F9E"/>
    <w:rsid w:val="0098134C"/>
    <w:rsid w:val="009820CB"/>
    <w:rsid w:val="00983EC3"/>
    <w:rsid w:val="00984227"/>
    <w:rsid w:val="00984353"/>
    <w:rsid w:val="00985DB4"/>
    <w:rsid w:val="00987059"/>
    <w:rsid w:val="00987A85"/>
    <w:rsid w:val="0099050F"/>
    <w:rsid w:val="009912A7"/>
    <w:rsid w:val="00991AB3"/>
    <w:rsid w:val="00992623"/>
    <w:rsid w:val="009926A7"/>
    <w:rsid w:val="009931FA"/>
    <w:rsid w:val="009937DE"/>
    <w:rsid w:val="00994688"/>
    <w:rsid w:val="00994C81"/>
    <w:rsid w:val="009951B7"/>
    <w:rsid w:val="009960A0"/>
    <w:rsid w:val="009961F1"/>
    <w:rsid w:val="00996C17"/>
    <w:rsid w:val="009977B1"/>
    <w:rsid w:val="00997B79"/>
    <w:rsid w:val="009A000B"/>
    <w:rsid w:val="009A0088"/>
    <w:rsid w:val="009A01E1"/>
    <w:rsid w:val="009A02BB"/>
    <w:rsid w:val="009A088C"/>
    <w:rsid w:val="009A1F0D"/>
    <w:rsid w:val="009A23B9"/>
    <w:rsid w:val="009A287F"/>
    <w:rsid w:val="009A2E69"/>
    <w:rsid w:val="009A3374"/>
    <w:rsid w:val="009A3564"/>
    <w:rsid w:val="009A3571"/>
    <w:rsid w:val="009A4467"/>
    <w:rsid w:val="009A57A8"/>
    <w:rsid w:val="009A5F32"/>
    <w:rsid w:val="009A78E3"/>
    <w:rsid w:val="009A7AD5"/>
    <w:rsid w:val="009A7D92"/>
    <w:rsid w:val="009A7DEC"/>
    <w:rsid w:val="009A7F48"/>
    <w:rsid w:val="009B07BD"/>
    <w:rsid w:val="009B10D4"/>
    <w:rsid w:val="009B1346"/>
    <w:rsid w:val="009B2024"/>
    <w:rsid w:val="009B2600"/>
    <w:rsid w:val="009B3976"/>
    <w:rsid w:val="009B3ED5"/>
    <w:rsid w:val="009B4993"/>
    <w:rsid w:val="009B4FB8"/>
    <w:rsid w:val="009B585D"/>
    <w:rsid w:val="009B6208"/>
    <w:rsid w:val="009B69C1"/>
    <w:rsid w:val="009B6C25"/>
    <w:rsid w:val="009C09E5"/>
    <w:rsid w:val="009C1E3F"/>
    <w:rsid w:val="009C1FB5"/>
    <w:rsid w:val="009C2654"/>
    <w:rsid w:val="009C3A57"/>
    <w:rsid w:val="009C40BD"/>
    <w:rsid w:val="009C5786"/>
    <w:rsid w:val="009C5BFA"/>
    <w:rsid w:val="009C5DC4"/>
    <w:rsid w:val="009C6878"/>
    <w:rsid w:val="009C6EEF"/>
    <w:rsid w:val="009C7BE2"/>
    <w:rsid w:val="009C7C67"/>
    <w:rsid w:val="009C7CF5"/>
    <w:rsid w:val="009D1321"/>
    <w:rsid w:val="009D1483"/>
    <w:rsid w:val="009D1C43"/>
    <w:rsid w:val="009D21CC"/>
    <w:rsid w:val="009D223F"/>
    <w:rsid w:val="009D26C6"/>
    <w:rsid w:val="009D2A32"/>
    <w:rsid w:val="009D50C5"/>
    <w:rsid w:val="009D5716"/>
    <w:rsid w:val="009D642F"/>
    <w:rsid w:val="009D6CE5"/>
    <w:rsid w:val="009D6D1E"/>
    <w:rsid w:val="009E10A8"/>
    <w:rsid w:val="009E1E2C"/>
    <w:rsid w:val="009E2103"/>
    <w:rsid w:val="009E22B6"/>
    <w:rsid w:val="009E3381"/>
    <w:rsid w:val="009E377C"/>
    <w:rsid w:val="009E4439"/>
    <w:rsid w:val="009E4557"/>
    <w:rsid w:val="009E4913"/>
    <w:rsid w:val="009E4A1E"/>
    <w:rsid w:val="009E4AB0"/>
    <w:rsid w:val="009E6012"/>
    <w:rsid w:val="009E64DA"/>
    <w:rsid w:val="009E6B0F"/>
    <w:rsid w:val="009E6D0C"/>
    <w:rsid w:val="009E6F24"/>
    <w:rsid w:val="009E71D0"/>
    <w:rsid w:val="009E76CC"/>
    <w:rsid w:val="009F0022"/>
    <w:rsid w:val="009F092B"/>
    <w:rsid w:val="009F0942"/>
    <w:rsid w:val="009F0BC9"/>
    <w:rsid w:val="009F0D21"/>
    <w:rsid w:val="009F12F3"/>
    <w:rsid w:val="009F14EB"/>
    <w:rsid w:val="009F29E4"/>
    <w:rsid w:val="009F309D"/>
    <w:rsid w:val="009F3233"/>
    <w:rsid w:val="009F378B"/>
    <w:rsid w:val="009F39D4"/>
    <w:rsid w:val="009F3A35"/>
    <w:rsid w:val="009F3B6C"/>
    <w:rsid w:val="009F4171"/>
    <w:rsid w:val="009F6BF0"/>
    <w:rsid w:val="009F6EF1"/>
    <w:rsid w:val="009F7312"/>
    <w:rsid w:val="009F7D44"/>
    <w:rsid w:val="00A00136"/>
    <w:rsid w:val="00A00F1B"/>
    <w:rsid w:val="00A01B6F"/>
    <w:rsid w:val="00A02D58"/>
    <w:rsid w:val="00A03301"/>
    <w:rsid w:val="00A036E6"/>
    <w:rsid w:val="00A03993"/>
    <w:rsid w:val="00A03D5B"/>
    <w:rsid w:val="00A04388"/>
    <w:rsid w:val="00A049D8"/>
    <w:rsid w:val="00A04A66"/>
    <w:rsid w:val="00A04BA3"/>
    <w:rsid w:val="00A056BF"/>
    <w:rsid w:val="00A058C8"/>
    <w:rsid w:val="00A05C8F"/>
    <w:rsid w:val="00A05EB6"/>
    <w:rsid w:val="00A06F06"/>
    <w:rsid w:val="00A07A49"/>
    <w:rsid w:val="00A07D2F"/>
    <w:rsid w:val="00A11659"/>
    <w:rsid w:val="00A116F0"/>
    <w:rsid w:val="00A118C9"/>
    <w:rsid w:val="00A11F4B"/>
    <w:rsid w:val="00A1295B"/>
    <w:rsid w:val="00A12AF5"/>
    <w:rsid w:val="00A12F2F"/>
    <w:rsid w:val="00A13E00"/>
    <w:rsid w:val="00A14241"/>
    <w:rsid w:val="00A146FE"/>
    <w:rsid w:val="00A14F76"/>
    <w:rsid w:val="00A154EB"/>
    <w:rsid w:val="00A1589E"/>
    <w:rsid w:val="00A16125"/>
    <w:rsid w:val="00A16743"/>
    <w:rsid w:val="00A17181"/>
    <w:rsid w:val="00A1767B"/>
    <w:rsid w:val="00A2001A"/>
    <w:rsid w:val="00A2028D"/>
    <w:rsid w:val="00A20B69"/>
    <w:rsid w:val="00A20EF6"/>
    <w:rsid w:val="00A20F2B"/>
    <w:rsid w:val="00A21BDF"/>
    <w:rsid w:val="00A22020"/>
    <w:rsid w:val="00A227D8"/>
    <w:rsid w:val="00A2288C"/>
    <w:rsid w:val="00A22989"/>
    <w:rsid w:val="00A22FD5"/>
    <w:rsid w:val="00A23A56"/>
    <w:rsid w:val="00A23CE3"/>
    <w:rsid w:val="00A24494"/>
    <w:rsid w:val="00A25F87"/>
    <w:rsid w:val="00A26D49"/>
    <w:rsid w:val="00A2761A"/>
    <w:rsid w:val="00A27928"/>
    <w:rsid w:val="00A30198"/>
    <w:rsid w:val="00A30C5F"/>
    <w:rsid w:val="00A3112F"/>
    <w:rsid w:val="00A3190C"/>
    <w:rsid w:val="00A31DCC"/>
    <w:rsid w:val="00A336F8"/>
    <w:rsid w:val="00A33BE7"/>
    <w:rsid w:val="00A33FDF"/>
    <w:rsid w:val="00A3444B"/>
    <w:rsid w:val="00A35CE2"/>
    <w:rsid w:val="00A36362"/>
    <w:rsid w:val="00A366EB"/>
    <w:rsid w:val="00A36844"/>
    <w:rsid w:val="00A36945"/>
    <w:rsid w:val="00A36B95"/>
    <w:rsid w:val="00A3770D"/>
    <w:rsid w:val="00A377C4"/>
    <w:rsid w:val="00A37D77"/>
    <w:rsid w:val="00A41020"/>
    <w:rsid w:val="00A4107E"/>
    <w:rsid w:val="00A41BAE"/>
    <w:rsid w:val="00A42079"/>
    <w:rsid w:val="00A42198"/>
    <w:rsid w:val="00A42496"/>
    <w:rsid w:val="00A44FD5"/>
    <w:rsid w:val="00A45F8B"/>
    <w:rsid w:val="00A46217"/>
    <w:rsid w:val="00A467F7"/>
    <w:rsid w:val="00A47646"/>
    <w:rsid w:val="00A506B2"/>
    <w:rsid w:val="00A51502"/>
    <w:rsid w:val="00A52811"/>
    <w:rsid w:val="00A52819"/>
    <w:rsid w:val="00A528A6"/>
    <w:rsid w:val="00A53439"/>
    <w:rsid w:val="00A53CE6"/>
    <w:rsid w:val="00A541B0"/>
    <w:rsid w:val="00A54250"/>
    <w:rsid w:val="00A548FF"/>
    <w:rsid w:val="00A557BF"/>
    <w:rsid w:val="00A55E65"/>
    <w:rsid w:val="00A55F03"/>
    <w:rsid w:val="00A56B03"/>
    <w:rsid w:val="00A575C1"/>
    <w:rsid w:val="00A60001"/>
    <w:rsid w:val="00A608C5"/>
    <w:rsid w:val="00A615C9"/>
    <w:rsid w:val="00A61DE2"/>
    <w:rsid w:val="00A625A7"/>
    <w:rsid w:val="00A630A5"/>
    <w:rsid w:val="00A6346D"/>
    <w:rsid w:val="00A63897"/>
    <w:rsid w:val="00A63A4A"/>
    <w:rsid w:val="00A6443B"/>
    <w:rsid w:val="00A64A2F"/>
    <w:rsid w:val="00A6566D"/>
    <w:rsid w:val="00A675DC"/>
    <w:rsid w:val="00A67B9A"/>
    <w:rsid w:val="00A67C10"/>
    <w:rsid w:val="00A71FA4"/>
    <w:rsid w:val="00A7259A"/>
    <w:rsid w:val="00A727E7"/>
    <w:rsid w:val="00A7330F"/>
    <w:rsid w:val="00A7337F"/>
    <w:rsid w:val="00A733B5"/>
    <w:rsid w:val="00A73785"/>
    <w:rsid w:val="00A73B3C"/>
    <w:rsid w:val="00A741AB"/>
    <w:rsid w:val="00A743BE"/>
    <w:rsid w:val="00A749B0"/>
    <w:rsid w:val="00A74B78"/>
    <w:rsid w:val="00A75253"/>
    <w:rsid w:val="00A764E2"/>
    <w:rsid w:val="00A76C3E"/>
    <w:rsid w:val="00A76CEC"/>
    <w:rsid w:val="00A76D5A"/>
    <w:rsid w:val="00A770B9"/>
    <w:rsid w:val="00A80185"/>
    <w:rsid w:val="00A81ED7"/>
    <w:rsid w:val="00A8216E"/>
    <w:rsid w:val="00A82BEA"/>
    <w:rsid w:val="00A82E72"/>
    <w:rsid w:val="00A840C6"/>
    <w:rsid w:val="00A850B2"/>
    <w:rsid w:val="00A858CE"/>
    <w:rsid w:val="00A85954"/>
    <w:rsid w:val="00A85C7C"/>
    <w:rsid w:val="00A86C41"/>
    <w:rsid w:val="00A86CF4"/>
    <w:rsid w:val="00A87540"/>
    <w:rsid w:val="00A87773"/>
    <w:rsid w:val="00A878CA"/>
    <w:rsid w:val="00A87DB7"/>
    <w:rsid w:val="00A90CB5"/>
    <w:rsid w:val="00A90DCD"/>
    <w:rsid w:val="00A91112"/>
    <w:rsid w:val="00A911B1"/>
    <w:rsid w:val="00A9197D"/>
    <w:rsid w:val="00A919BF"/>
    <w:rsid w:val="00A91FA4"/>
    <w:rsid w:val="00A92584"/>
    <w:rsid w:val="00A9267B"/>
    <w:rsid w:val="00A92754"/>
    <w:rsid w:val="00A92DFB"/>
    <w:rsid w:val="00A94291"/>
    <w:rsid w:val="00A94C3F"/>
    <w:rsid w:val="00A957F9"/>
    <w:rsid w:val="00A95DC3"/>
    <w:rsid w:val="00A95EE5"/>
    <w:rsid w:val="00A9703F"/>
    <w:rsid w:val="00A9778C"/>
    <w:rsid w:val="00A97B45"/>
    <w:rsid w:val="00AA03FA"/>
    <w:rsid w:val="00AA0441"/>
    <w:rsid w:val="00AA19FC"/>
    <w:rsid w:val="00AA1F0D"/>
    <w:rsid w:val="00AA2561"/>
    <w:rsid w:val="00AA264A"/>
    <w:rsid w:val="00AA2D37"/>
    <w:rsid w:val="00AA2E98"/>
    <w:rsid w:val="00AA3069"/>
    <w:rsid w:val="00AA35F6"/>
    <w:rsid w:val="00AA3774"/>
    <w:rsid w:val="00AA3D5F"/>
    <w:rsid w:val="00AA4146"/>
    <w:rsid w:val="00AA525A"/>
    <w:rsid w:val="00AA52CB"/>
    <w:rsid w:val="00AA5EE3"/>
    <w:rsid w:val="00AB0616"/>
    <w:rsid w:val="00AB1C6D"/>
    <w:rsid w:val="00AB22C4"/>
    <w:rsid w:val="00AB2AB0"/>
    <w:rsid w:val="00AB3377"/>
    <w:rsid w:val="00AB3D8B"/>
    <w:rsid w:val="00AB4714"/>
    <w:rsid w:val="00AB5057"/>
    <w:rsid w:val="00AB5E62"/>
    <w:rsid w:val="00AB61F6"/>
    <w:rsid w:val="00AB747B"/>
    <w:rsid w:val="00AB7E49"/>
    <w:rsid w:val="00AB7FDA"/>
    <w:rsid w:val="00AC0035"/>
    <w:rsid w:val="00AC03CF"/>
    <w:rsid w:val="00AC06C5"/>
    <w:rsid w:val="00AC0FCA"/>
    <w:rsid w:val="00AC1804"/>
    <w:rsid w:val="00AC360A"/>
    <w:rsid w:val="00AC4ECE"/>
    <w:rsid w:val="00AC5068"/>
    <w:rsid w:val="00AC60EB"/>
    <w:rsid w:val="00AC69A0"/>
    <w:rsid w:val="00AC6C1F"/>
    <w:rsid w:val="00AC6C34"/>
    <w:rsid w:val="00AD0175"/>
    <w:rsid w:val="00AD03FA"/>
    <w:rsid w:val="00AD0E44"/>
    <w:rsid w:val="00AD19B6"/>
    <w:rsid w:val="00AD234A"/>
    <w:rsid w:val="00AD245B"/>
    <w:rsid w:val="00AD24E6"/>
    <w:rsid w:val="00AD3976"/>
    <w:rsid w:val="00AD3A05"/>
    <w:rsid w:val="00AD40B8"/>
    <w:rsid w:val="00AD4438"/>
    <w:rsid w:val="00AD5955"/>
    <w:rsid w:val="00AD59CE"/>
    <w:rsid w:val="00AD5A26"/>
    <w:rsid w:val="00AD5CC3"/>
    <w:rsid w:val="00AD7327"/>
    <w:rsid w:val="00AD752A"/>
    <w:rsid w:val="00AD7EBE"/>
    <w:rsid w:val="00AE020F"/>
    <w:rsid w:val="00AE0824"/>
    <w:rsid w:val="00AE0B0C"/>
    <w:rsid w:val="00AE0C89"/>
    <w:rsid w:val="00AE0FF1"/>
    <w:rsid w:val="00AE21D5"/>
    <w:rsid w:val="00AE2AC2"/>
    <w:rsid w:val="00AE2D7E"/>
    <w:rsid w:val="00AE3620"/>
    <w:rsid w:val="00AE3A44"/>
    <w:rsid w:val="00AE60E4"/>
    <w:rsid w:val="00AE672D"/>
    <w:rsid w:val="00AE6A42"/>
    <w:rsid w:val="00AE6B51"/>
    <w:rsid w:val="00AE6E06"/>
    <w:rsid w:val="00AE6FFA"/>
    <w:rsid w:val="00AE7317"/>
    <w:rsid w:val="00AE75BD"/>
    <w:rsid w:val="00AE79DB"/>
    <w:rsid w:val="00AF029B"/>
    <w:rsid w:val="00AF1376"/>
    <w:rsid w:val="00AF16ED"/>
    <w:rsid w:val="00AF170C"/>
    <w:rsid w:val="00AF2C2D"/>
    <w:rsid w:val="00AF30E4"/>
    <w:rsid w:val="00AF39D1"/>
    <w:rsid w:val="00AF3D06"/>
    <w:rsid w:val="00AF3DFB"/>
    <w:rsid w:val="00AF4309"/>
    <w:rsid w:val="00AF4310"/>
    <w:rsid w:val="00AF4429"/>
    <w:rsid w:val="00AF4EA2"/>
    <w:rsid w:val="00AF52F9"/>
    <w:rsid w:val="00AF53AA"/>
    <w:rsid w:val="00AF5A30"/>
    <w:rsid w:val="00AF62D7"/>
    <w:rsid w:val="00B0096F"/>
    <w:rsid w:val="00B01ABF"/>
    <w:rsid w:val="00B026A5"/>
    <w:rsid w:val="00B0536C"/>
    <w:rsid w:val="00B0598B"/>
    <w:rsid w:val="00B05B9F"/>
    <w:rsid w:val="00B05CED"/>
    <w:rsid w:val="00B06101"/>
    <w:rsid w:val="00B067E9"/>
    <w:rsid w:val="00B06D28"/>
    <w:rsid w:val="00B07745"/>
    <w:rsid w:val="00B07A82"/>
    <w:rsid w:val="00B1091F"/>
    <w:rsid w:val="00B11477"/>
    <w:rsid w:val="00B11895"/>
    <w:rsid w:val="00B11A85"/>
    <w:rsid w:val="00B11EF8"/>
    <w:rsid w:val="00B11F7E"/>
    <w:rsid w:val="00B121AA"/>
    <w:rsid w:val="00B12255"/>
    <w:rsid w:val="00B129E0"/>
    <w:rsid w:val="00B14888"/>
    <w:rsid w:val="00B14BA9"/>
    <w:rsid w:val="00B15B9A"/>
    <w:rsid w:val="00B15CCC"/>
    <w:rsid w:val="00B16764"/>
    <w:rsid w:val="00B16F3B"/>
    <w:rsid w:val="00B178EA"/>
    <w:rsid w:val="00B17D78"/>
    <w:rsid w:val="00B20897"/>
    <w:rsid w:val="00B210DE"/>
    <w:rsid w:val="00B211BC"/>
    <w:rsid w:val="00B21277"/>
    <w:rsid w:val="00B2173E"/>
    <w:rsid w:val="00B218B9"/>
    <w:rsid w:val="00B21D61"/>
    <w:rsid w:val="00B22734"/>
    <w:rsid w:val="00B22811"/>
    <w:rsid w:val="00B234BC"/>
    <w:rsid w:val="00B23625"/>
    <w:rsid w:val="00B23E35"/>
    <w:rsid w:val="00B25B44"/>
    <w:rsid w:val="00B26512"/>
    <w:rsid w:val="00B26C4B"/>
    <w:rsid w:val="00B27BD4"/>
    <w:rsid w:val="00B27CF1"/>
    <w:rsid w:val="00B30B03"/>
    <w:rsid w:val="00B30B24"/>
    <w:rsid w:val="00B30B50"/>
    <w:rsid w:val="00B30CB1"/>
    <w:rsid w:val="00B30D32"/>
    <w:rsid w:val="00B30DA7"/>
    <w:rsid w:val="00B312B2"/>
    <w:rsid w:val="00B3140A"/>
    <w:rsid w:val="00B329BA"/>
    <w:rsid w:val="00B32D75"/>
    <w:rsid w:val="00B33B70"/>
    <w:rsid w:val="00B34737"/>
    <w:rsid w:val="00B3531C"/>
    <w:rsid w:val="00B3587A"/>
    <w:rsid w:val="00B36344"/>
    <w:rsid w:val="00B366AB"/>
    <w:rsid w:val="00B37920"/>
    <w:rsid w:val="00B37F3B"/>
    <w:rsid w:val="00B40B94"/>
    <w:rsid w:val="00B40FC4"/>
    <w:rsid w:val="00B41146"/>
    <w:rsid w:val="00B41A76"/>
    <w:rsid w:val="00B4289C"/>
    <w:rsid w:val="00B4299F"/>
    <w:rsid w:val="00B43384"/>
    <w:rsid w:val="00B43612"/>
    <w:rsid w:val="00B4503D"/>
    <w:rsid w:val="00B46B5F"/>
    <w:rsid w:val="00B472A3"/>
    <w:rsid w:val="00B4796D"/>
    <w:rsid w:val="00B47AC2"/>
    <w:rsid w:val="00B47BA6"/>
    <w:rsid w:val="00B47FBD"/>
    <w:rsid w:val="00B50A3F"/>
    <w:rsid w:val="00B53E38"/>
    <w:rsid w:val="00B54722"/>
    <w:rsid w:val="00B54DA4"/>
    <w:rsid w:val="00B55568"/>
    <w:rsid w:val="00B56352"/>
    <w:rsid w:val="00B5639B"/>
    <w:rsid w:val="00B56583"/>
    <w:rsid w:val="00B56D93"/>
    <w:rsid w:val="00B61333"/>
    <w:rsid w:val="00B613CE"/>
    <w:rsid w:val="00B614F3"/>
    <w:rsid w:val="00B6310B"/>
    <w:rsid w:val="00B63F0B"/>
    <w:rsid w:val="00B63F44"/>
    <w:rsid w:val="00B645A4"/>
    <w:rsid w:val="00B64B7F"/>
    <w:rsid w:val="00B64BD1"/>
    <w:rsid w:val="00B64DF0"/>
    <w:rsid w:val="00B6610A"/>
    <w:rsid w:val="00B66174"/>
    <w:rsid w:val="00B66FA8"/>
    <w:rsid w:val="00B67B3D"/>
    <w:rsid w:val="00B67D1B"/>
    <w:rsid w:val="00B67E18"/>
    <w:rsid w:val="00B7067B"/>
    <w:rsid w:val="00B70FB8"/>
    <w:rsid w:val="00B71547"/>
    <w:rsid w:val="00B71EC8"/>
    <w:rsid w:val="00B71F43"/>
    <w:rsid w:val="00B72222"/>
    <w:rsid w:val="00B7250B"/>
    <w:rsid w:val="00B7298E"/>
    <w:rsid w:val="00B72A04"/>
    <w:rsid w:val="00B72D18"/>
    <w:rsid w:val="00B72FA1"/>
    <w:rsid w:val="00B742A7"/>
    <w:rsid w:val="00B744C7"/>
    <w:rsid w:val="00B74DDF"/>
    <w:rsid w:val="00B74FA6"/>
    <w:rsid w:val="00B759FA"/>
    <w:rsid w:val="00B75C0F"/>
    <w:rsid w:val="00B75CAE"/>
    <w:rsid w:val="00B773B7"/>
    <w:rsid w:val="00B7788B"/>
    <w:rsid w:val="00B811C2"/>
    <w:rsid w:val="00B816EA"/>
    <w:rsid w:val="00B81CBA"/>
    <w:rsid w:val="00B81E9E"/>
    <w:rsid w:val="00B8292A"/>
    <w:rsid w:val="00B82AB8"/>
    <w:rsid w:val="00B82C6D"/>
    <w:rsid w:val="00B8382F"/>
    <w:rsid w:val="00B83E97"/>
    <w:rsid w:val="00B8403F"/>
    <w:rsid w:val="00B84147"/>
    <w:rsid w:val="00B845A6"/>
    <w:rsid w:val="00B845BF"/>
    <w:rsid w:val="00B84AB3"/>
    <w:rsid w:val="00B851FA"/>
    <w:rsid w:val="00B85270"/>
    <w:rsid w:val="00B85681"/>
    <w:rsid w:val="00B85E28"/>
    <w:rsid w:val="00B85FB5"/>
    <w:rsid w:val="00B86C7B"/>
    <w:rsid w:val="00B87713"/>
    <w:rsid w:val="00B87E00"/>
    <w:rsid w:val="00B9030C"/>
    <w:rsid w:val="00B906C7"/>
    <w:rsid w:val="00B90E60"/>
    <w:rsid w:val="00B91204"/>
    <w:rsid w:val="00B924C1"/>
    <w:rsid w:val="00B9271C"/>
    <w:rsid w:val="00B92EF2"/>
    <w:rsid w:val="00B9336E"/>
    <w:rsid w:val="00B9364A"/>
    <w:rsid w:val="00B93A8A"/>
    <w:rsid w:val="00B93E23"/>
    <w:rsid w:val="00B955C4"/>
    <w:rsid w:val="00B95E62"/>
    <w:rsid w:val="00B9635F"/>
    <w:rsid w:val="00B96586"/>
    <w:rsid w:val="00B969A2"/>
    <w:rsid w:val="00B96DC2"/>
    <w:rsid w:val="00BA1069"/>
    <w:rsid w:val="00BA166E"/>
    <w:rsid w:val="00BA18B9"/>
    <w:rsid w:val="00BA36E9"/>
    <w:rsid w:val="00BA39C6"/>
    <w:rsid w:val="00BA3F22"/>
    <w:rsid w:val="00BA4474"/>
    <w:rsid w:val="00BA47E8"/>
    <w:rsid w:val="00BA578A"/>
    <w:rsid w:val="00BA6D1C"/>
    <w:rsid w:val="00BA71B9"/>
    <w:rsid w:val="00BA7BC3"/>
    <w:rsid w:val="00BA7EA9"/>
    <w:rsid w:val="00BB0E02"/>
    <w:rsid w:val="00BB1264"/>
    <w:rsid w:val="00BB132D"/>
    <w:rsid w:val="00BB15D2"/>
    <w:rsid w:val="00BB1875"/>
    <w:rsid w:val="00BB1CFA"/>
    <w:rsid w:val="00BB2703"/>
    <w:rsid w:val="00BB325D"/>
    <w:rsid w:val="00BB4B62"/>
    <w:rsid w:val="00BB4ED3"/>
    <w:rsid w:val="00BB55E9"/>
    <w:rsid w:val="00BB68E3"/>
    <w:rsid w:val="00BB6E9F"/>
    <w:rsid w:val="00BB70D2"/>
    <w:rsid w:val="00BC04E4"/>
    <w:rsid w:val="00BC052D"/>
    <w:rsid w:val="00BC0D01"/>
    <w:rsid w:val="00BC1316"/>
    <w:rsid w:val="00BC1436"/>
    <w:rsid w:val="00BC2370"/>
    <w:rsid w:val="00BC27E8"/>
    <w:rsid w:val="00BC2D05"/>
    <w:rsid w:val="00BC2D5D"/>
    <w:rsid w:val="00BC32A3"/>
    <w:rsid w:val="00BC4B6F"/>
    <w:rsid w:val="00BC4DB0"/>
    <w:rsid w:val="00BC521B"/>
    <w:rsid w:val="00BC5470"/>
    <w:rsid w:val="00BC6173"/>
    <w:rsid w:val="00BC673F"/>
    <w:rsid w:val="00BC7978"/>
    <w:rsid w:val="00BD05A1"/>
    <w:rsid w:val="00BD0E88"/>
    <w:rsid w:val="00BD108C"/>
    <w:rsid w:val="00BD10A7"/>
    <w:rsid w:val="00BD1610"/>
    <w:rsid w:val="00BD1F9E"/>
    <w:rsid w:val="00BD2390"/>
    <w:rsid w:val="00BD294C"/>
    <w:rsid w:val="00BD2BBC"/>
    <w:rsid w:val="00BD32CC"/>
    <w:rsid w:val="00BD3663"/>
    <w:rsid w:val="00BD3752"/>
    <w:rsid w:val="00BD39A0"/>
    <w:rsid w:val="00BD446A"/>
    <w:rsid w:val="00BD4712"/>
    <w:rsid w:val="00BD4B26"/>
    <w:rsid w:val="00BD5FED"/>
    <w:rsid w:val="00BD799C"/>
    <w:rsid w:val="00BD7ABA"/>
    <w:rsid w:val="00BD7B32"/>
    <w:rsid w:val="00BE0707"/>
    <w:rsid w:val="00BE2C96"/>
    <w:rsid w:val="00BE32DC"/>
    <w:rsid w:val="00BE53E3"/>
    <w:rsid w:val="00BE5BDA"/>
    <w:rsid w:val="00BE6E02"/>
    <w:rsid w:val="00BE7629"/>
    <w:rsid w:val="00BE7649"/>
    <w:rsid w:val="00BE7795"/>
    <w:rsid w:val="00BF0377"/>
    <w:rsid w:val="00BF2D4E"/>
    <w:rsid w:val="00BF3EA1"/>
    <w:rsid w:val="00BF3EEF"/>
    <w:rsid w:val="00BF42DF"/>
    <w:rsid w:val="00BF42F9"/>
    <w:rsid w:val="00BF4F9D"/>
    <w:rsid w:val="00BF5058"/>
    <w:rsid w:val="00BF5847"/>
    <w:rsid w:val="00BF58A6"/>
    <w:rsid w:val="00BF65D7"/>
    <w:rsid w:val="00BF6606"/>
    <w:rsid w:val="00BF6C34"/>
    <w:rsid w:val="00C002ED"/>
    <w:rsid w:val="00C003E2"/>
    <w:rsid w:val="00C00A0F"/>
    <w:rsid w:val="00C00B20"/>
    <w:rsid w:val="00C011D8"/>
    <w:rsid w:val="00C01D81"/>
    <w:rsid w:val="00C02318"/>
    <w:rsid w:val="00C02A42"/>
    <w:rsid w:val="00C02F1B"/>
    <w:rsid w:val="00C04DE4"/>
    <w:rsid w:val="00C06775"/>
    <w:rsid w:val="00C06C4E"/>
    <w:rsid w:val="00C06CE9"/>
    <w:rsid w:val="00C075EA"/>
    <w:rsid w:val="00C105F5"/>
    <w:rsid w:val="00C11379"/>
    <w:rsid w:val="00C114DF"/>
    <w:rsid w:val="00C117C8"/>
    <w:rsid w:val="00C12859"/>
    <w:rsid w:val="00C12A1D"/>
    <w:rsid w:val="00C12E56"/>
    <w:rsid w:val="00C12F36"/>
    <w:rsid w:val="00C135AC"/>
    <w:rsid w:val="00C13A51"/>
    <w:rsid w:val="00C13B31"/>
    <w:rsid w:val="00C13C87"/>
    <w:rsid w:val="00C14099"/>
    <w:rsid w:val="00C141A3"/>
    <w:rsid w:val="00C14BB5"/>
    <w:rsid w:val="00C1511A"/>
    <w:rsid w:val="00C15436"/>
    <w:rsid w:val="00C1572D"/>
    <w:rsid w:val="00C160F2"/>
    <w:rsid w:val="00C162A6"/>
    <w:rsid w:val="00C16751"/>
    <w:rsid w:val="00C16783"/>
    <w:rsid w:val="00C167A1"/>
    <w:rsid w:val="00C16AD7"/>
    <w:rsid w:val="00C17C29"/>
    <w:rsid w:val="00C20A2B"/>
    <w:rsid w:val="00C20B42"/>
    <w:rsid w:val="00C20E1F"/>
    <w:rsid w:val="00C212CA"/>
    <w:rsid w:val="00C21749"/>
    <w:rsid w:val="00C21A29"/>
    <w:rsid w:val="00C22141"/>
    <w:rsid w:val="00C22BBC"/>
    <w:rsid w:val="00C22C7B"/>
    <w:rsid w:val="00C23293"/>
    <w:rsid w:val="00C23B9D"/>
    <w:rsid w:val="00C23EB4"/>
    <w:rsid w:val="00C2428C"/>
    <w:rsid w:val="00C24456"/>
    <w:rsid w:val="00C2478F"/>
    <w:rsid w:val="00C2499D"/>
    <w:rsid w:val="00C24CE2"/>
    <w:rsid w:val="00C24D73"/>
    <w:rsid w:val="00C25549"/>
    <w:rsid w:val="00C2779E"/>
    <w:rsid w:val="00C27877"/>
    <w:rsid w:val="00C3137D"/>
    <w:rsid w:val="00C32119"/>
    <w:rsid w:val="00C324B3"/>
    <w:rsid w:val="00C326A9"/>
    <w:rsid w:val="00C3360D"/>
    <w:rsid w:val="00C34114"/>
    <w:rsid w:val="00C34160"/>
    <w:rsid w:val="00C34CD4"/>
    <w:rsid w:val="00C356B1"/>
    <w:rsid w:val="00C36166"/>
    <w:rsid w:val="00C367CD"/>
    <w:rsid w:val="00C36CB9"/>
    <w:rsid w:val="00C374C8"/>
    <w:rsid w:val="00C3781D"/>
    <w:rsid w:val="00C3795A"/>
    <w:rsid w:val="00C37F73"/>
    <w:rsid w:val="00C40CE9"/>
    <w:rsid w:val="00C417D6"/>
    <w:rsid w:val="00C4198D"/>
    <w:rsid w:val="00C41B00"/>
    <w:rsid w:val="00C41D32"/>
    <w:rsid w:val="00C4235D"/>
    <w:rsid w:val="00C423C1"/>
    <w:rsid w:val="00C42B93"/>
    <w:rsid w:val="00C42D62"/>
    <w:rsid w:val="00C431BF"/>
    <w:rsid w:val="00C433E7"/>
    <w:rsid w:val="00C44069"/>
    <w:rsid w:val="00C4441E"/>
    <w:rsid w:val="00C448D0"/>
    <w:rsid w:val="00C44EA6"/>
    <w:rsid w:val="00C45171"/>
    <w:rsid w:val="00C45456"/>
    <w:rsid w:val="00C468B0"/>
    <w:rsid w:val="00C50AEB"/>
    <w:rsid w:val="00C50D2D"/>
    <w:rsid w:val="00C50DF5"/>
    <w:rsid w:val="00C51C17"/>
    <w:rsid w:val="00C528AA"/>
    <w:rsid w:val="00C530C6"/>
    <w:rsid w:val="00C532E4"/>
    <w:rsid w:val="00C541CA"/>
    <w:rsid w:val="00C55AE4"/>
    <w:rsid w:val="00C55B34"/>
    <w:rsid w:val="00C560CD"/>
    <w:rsid w:val="00C5637A"/>
    <w:rsid w:val="00C565AE"/>
    <w:rsid w:val="00C56B6F"/>
    <w:rsid w:val="00C56C54"/>
    <w:rsid w:val="00C56DF4"/>
    <w:rsid w:val="00C60D45"/>
    <w:rsid w:val="00C6179D"/>
    <w:rsid w:val="00C6204F"/>
    <w:rsid w:val="00C62476"/>
    <w:rsid w:val="00C6267C"/>
    <w:rsid w:val="00C6366F"/>
    <w:rsid w:val="00C640A3"/>
    <w:rsid w:val="00C64670"/>
    <w:rsid w:val="00C64908"/>
    <w:rsid w:val="00C65638"/>
    <w:rsid w:val="00C66C99"/>
    <w:rsid w:val="00C67448"/>
    <w:rsid w:val="00C70B3A"/>
    <w:rsid w:val="00C711DB"/>
    <w:rsid w:val="00C71720"/>
    <w:rsid w:val="00C71B2A"/>
    <w:rsid w:val="00C71CC8"/>
    <w:rsid w:val="00C71E06"/>
    <w:rsid w:val="00C724E2"/>
    <w:rsid w:val="00C72A1C"/>
    <w:rsid w:val="00C72BDE"/>
    <w:rsid w:val="00C73DAD"/>
    <w:rsid w:val="00C7456F"/>
    <w:rsid w:val="00C74F73"/>
    <w:rsid w:val="00C75CBC"/>
    <w:rsid w:val="00C75DF3"/>
    <w:rsid w:val="00C76062"/>
    <w:rsid w:val="00C772B0"/>
    <w:rsid w:val="00C77AE2"/>
    <w:rsid w:val="00C8063C"/>
    <w:rsid w:val="00C80C51"/>
    <w:rsid w:val="00C81731"/>
    <w:rsid w:val="00C82351"/>
    <w:rsid w:val="00C82734"/>
    <w:rsid w:val="00C8340C"/>
    <w:rsid w:val="00C8342B"/>
    <w:rsid w:val="00C845C6"/>
    <w:rsid w:val="00C84EF1"/>
    <w:rsid w:val="00C85467"/>
    <w:rsid w:val="00C8586C"/>
    <w:rsid w:val="00C86BB9"/>
    <w:rsid w:val="00C8766C"/>
    <w:rsid w:val="00C876ED"/>
    <w:rsid w:val="00C87F91"/>
    <w:rsid w:val="00C900AA"/>
    <w:rsid w:val="00C90175"/>
    <w:rsid w:val="00C903CA"/>
    <w:rsid w:val="00C907EB"/>
    <w:rsid w:val="00C908CA"/>
    <w:rsid w:val="00C9136D"/>
    <w:rsid w:val="00C91B89"/>
    <w:rsid w:val="00C91D5C"/>
    <w:rsid w:val="00C92087"/>
    <w:rsid w:val="00C924FB"/>
    <w:rsid w:val="00C925BF"/>
    <w:rsid w:val="00C93BBE"/>
    <w:rsid w:val="00C93D18"/>
    <w:rsid w:val="00C93F83"/>
    <w:rsid w:val="00C945D8"/>
    <w:rsid w:val="00C9491A"/>
    <w:rsid w:val="00C94D87"/>
    <w:rsid w:val="00C95362"/>
    <w:rsid w:val="00C954EC"/>
    <w:rsid w:val="00C9624C"/>
    <w:rsid w:val="00C965C3"/>
    <w:rsid w:val="00C96772"/>
    <w:rsid w:val="00C96D63"/>
    <w:rsid w:val="00C9721E"/>
    <w:rsid w:val="00C97D46"/>
    <w:rsid w:val="00CA3339"/>
    <w:rsid w:val="00CA35B9"/>
    <w:rsid w:val="00CA3A9C"/>
    <w:rsid w:val="00CA43E0"/>
    <w:rsid w:val="00CA4A8C"/>
    <w:rsid w:val="00CA5190"/>
    <w:rsid w:val="00CA566F"/>
    <w:rsid w:val="00CA570D"/>
    <w:rsid w:val="00CA5FA6"/>
    <w:rsid w:val="00CA6805"/>
    <w:rsid w:val="00CA69E0"/>
    <w:rsid w:val="00CA7617"/>
    <w:rsid w:val="00CA7EDD"/>
    <w:rsid w:val="00CB0AA4"/>
    <w:rsid w:val="00CB0DD6"/>
    <w:rsid w:val="00CB1184"/>
    <w:rsid w:val="00CB15CC"/>
    <w:rsid w:val="00CB232A"/>
    <w:rsid w:val="00CB2F3A"/>
    <w:rsid w:val="00CB31EC"/>
    <w:rsid w:val="00CB3242"/>
    <w:rsid w:val="00CB3516"/>
    <w:rsid w:val="00CB3F2D"/>
    <w:rsid w:val="00CB48A7"/>
    <w:rsid w:val="00CB57FF"/>
    <w:rsid w:val="00CB661E"/>
    <w:rsid w:val="00CB7674"/>
    <w:rsid w:val="00CC0A2D"/>
    <w:rsid w:val="00CC0B52"/>
    <w:rsid w:val="00CC1604"/>
    <w:rsid w:val="00CC18B9"/>
    <w:rsid w:val="00CC1F7A"/>
    <w:rsid w:val="00CC2062"/>
    <w:rsid w:val="00CC28D8"/>
    <w:rsid w:val="00CC2C50"/>
    <w:rsid w:val="00CC31FF"/>
    <w:rsid w:val="00CC36A8"/>
    <w:rsid w:val="00CC3ADB"/>
    <w:rsid w:val="00CC414E"/>
    <w:rsid w:val="00CC44E8"/>
    <w:rsid w:val="00CC4A95"/>
    <w:rsid w:val="00CC530B"/>
    <w:rsid w:val="00CC556B"/>
    <w:rsid w:val="00CC56C9"/>
    <w:rsid w:val="00CC5BF2"/>
    <w:rsid w:val="00CC6083"/>
    <w:rsid w:val="00CC692F"/>
    <w:rsid w:val="00CC6CC0"/>
    <w:rsid w:val="00CC7883"/>
    <w:rsid w:val="00CD04E8"/>
    <w:rsid w:val="00CD0C7F"/>
    <w:rsid w:val="00CD244F"/>
    <w:rsid w:val="00CD288D"/>
    <w:rsid w:val="00CD2C04"/>
    <w:rsid w:val="00CD3390"/>
    <w:rsid w:val="00CD3AC6"/>
    <w:rsid w:val="00CD3DCD"/>
    <w:rsid w:val="00CD456F"/>
    <w:rsid w:val="00CD49BD"/>
    <w:rsid w:val="00CD512F"/>
    <w:rsid w:val="00CD5420"/>
    <w:rsid w:val="00CD5A9D"/>
    <w:rsid w:val="00CD5E95"/>
    <w:rsid w:val="00CD66CF"/>
    <w:rsid w:val="00CD700C"/>
    <w:rsid w:val="00CD7928"/>
    <w:rsid w:val="00CD7C12"/>
    <w:rsid w:val="00CE0062"/>
    <w:rsid w:val="00CE051F"/>
    <w:rsid w:val="00CE08A7"/>
    <w:rsid w:val="00CE158B"/>
    <w:rsid w:val="00CE2054"/>
    <w:rsid w:val="00CE26F5"/>
    <w:rsid w:val="00CE28A0"/>
    <w:rsid w:val="00CE35C1"/>
    <w:rsid w:val="00CE4C27"/>
    <w:rsid w:val="00CE62A4"/>
    <w:rsid w:val="00CE6903"/>
    <w:rsid w:val="00CE6BDB"/>
    <w:rsid w:val="00CE6C6F"/>
    <w:rsid w:val="00CE6DFB"/>
    <w:rsid w:val="00CE70A3"/>
    <w:rsid w:val="00CE7DE5"/>
    <w:rsid w:val="00CE7FD1"/>
    <w:rsid w:val="00CF0242"/>
    <w:rsid w:val="00CF0DA2"/>
    <w:rsid w:val="00CF0DD0"/>
    <w:rsid w:val="00CF0E02"/>
    <w:rsid w:val="00CF0FE2"/>
    <w:rsid w:val="00CF18D8"/>
    <w:rsid w:val="00CF1A13"/>
    <w:rsid w:val="00CF2179"/>
    <w:rsid w:val="00CF2952"/>
    <w:rsid w:val="00CF2B3A"/>
    <w:rsid w:val="00CF30A9"/>
    <w:rsid w:val="00CF30FE"/>
    <w:rsid w:val="00CF373A"/>
    <w:rsid w:val="00CF3F7F"/>
    <w:rsid w:val="00CF436D"/>
    <w:rsid w:val="00CF4F75"/>
    <w:rsid w:val="00CF54CF"/>
    <w:rsid w:val="00CF59FC"/>
    <w:rsid w:val="00CF617B"/>
    <w:rsid w:val="00CF6521"/>
    <w:rsid w:val="00CF6EB1"/>
    <w:rsid w:val="00CF7679"/>
    <w:rsid w:val="00D002F2"/>
    <w:rsid w:val="00D00CF3"/>
    <w:rsid w:val="00D00DAF"/>
    <w:rsid w:val="00D0247C"/>
    <w:rsid w:val="00D02BFF"/>
    <w:rsid w:val="00D0328E"/>
    <w:rsid w:val="00D03718"/>
    <w:rsid w:val="00D03EB2"/>
    <w:rsid w:val="00D04594"/>
    <w:rsid w:val="00D04B63"/>
    <w:rsid w:val="00D04FE1"/>
    <w:rsid w:val="00D05234"/>
    <w:rsid w:val="00D05768"/>
    <w:rsid w:val="00D058C4"/>
    <w:rsid w:val="00D06666"/>
    <w:rsid w:val="00D06D84"/>
    <w:rsid w:val="00D06D88"/>
    <w:rsid w:val="00D0719C"/>
    <w:rsid w:val="00D071DA"/>
    <w:rsid w:val="00D0720A"/>
    <w:rsid w:val="00D07212"/>
    <w:rsid w:val="00D10944"/>
    <w:rsid w:val="00D11F39"/>
    <w:rsid w:val="00D1221F"/>
    <w:rsid w:val="00D1249F"/>
    <w:rsid w:val="00D12906"/>
    <w:rsid w:val="00D1342B"/>
    <w:rsid w:val="00D13433"/>
    <w:rsid w:val="00D15B65"/>
    <w:rsid w:val="00D1639F"/>
    <w:rsid w:val="00D16525"/>
    <w:rsid w:val="00D1726D"/>
    <w:rsid w:val="00D176E0"/>
    <w:rsid w:val="00D17C55"/>
    <w:rsid w:val="00D17F5D"/>
    <w:rsid w:val="00D20745"/>
    <w:rsid w:val="00D20874"/>
    <w:rsid w:val="00D2091D"/>
    <w:rsid w:val="00D20DB9"/>
    <w:rsid w:val="00D21C50"/>
    <w:rsid w:val="00D21F77"/>
    <w:rsid w:val="00D22AF0"/>
    <w:rsid w:val="00D232C6"/>
    <w:rsid w:val="00D23444"/>
    <w:rsid w:val="00D23B76"/>
    <w:rsid w:val="00D23D57"/>
    <w:rsid w:val="00D24008"/>
    <w:rsid w:val="00D242B8"/>
    <w:rsid w:val="00D244E1"/>
    <w:rsid w:val="00D246F2"/>
    <w:rsid w:val="00D2501B"/>
    <w:rsid w:val="00D261A6"/>
    <w:rsid w:val="00D276D1"/>
    <w:rsid w:val="00D302D1"/>
    <w:rsid w:val="00D30364"/>
    <w:rsid w:val="00D30613"/>
    <w:rsid w:val="00D306D6"/>
    <w:rsid w:val="00D3084A"/>
    <w:rsid w:val="00D30C97"/>
    <w:rsid w:val="00D31680"/>
    <w:rsid w:val="00D3245C"/>
    <w:rsid w:val="00D32EC4"/>
    <w:rsid w:val="00D34817"/>
    <w:rsid w:val="00D34DEE"/>
    <w:rsid w:val="00D350BB"/>
    <w:rsid w:val="00D35A9B"/>
    <w:rsid w:val="00D35F0F"/>
    <w:rsid w:val="00D35FC9"/>
    <w:rsid w:val="00D36028"/>
    <w:rsid w:val="00D3673C"/>
    <w:rsid w:val="00D36903"/>
    <w:rsid w:val="00D37129"/>
    <w:rsid w:val="00D372DB"/>
    <w:rsid w:val="00D375FB"/>
    <w:rsid w:val="00D37B99"/>
    <w:rsid w:val="00D40731"/>
    <w:rsid w:val="00D41655"/>
    <w:rsid w:val="00D4197B"/>
    <w:rsid w:val="00D41E04"/>
    <w:rsid w:val="00D43594"/>
    <w:rsid w:val="00D438A2"/>
    <w:rsid w:val="00D438F0"/>
    <w:rsid w:val="00D44664"/>
    <w:rsid w:val="00D44B74"/>
    <w:rsid w:val="00D44CF9"/>
    <w:rsid w:val="00D45712"/>
    <w:rsid w:val="00D464B0"/>
    <w:rsid w:val="00D47805"/>
    <w:rsid w:val="00D47FF0"/>
    <w:rsid w:val="00D5031F"/>
    <w:rsid w:val="00D50590"/>
    <w:rsid w:val="00D50971"/>
    <w:rsid w:val="00D50D32"/>
    <w:rsid w:val="00D5134C"/>
    <w:rsid w:val="00D514EC"/>
    <w:rsid w:val="00D51A2B"/>
    <w:rsid w:val="00D5247A"/>
    <w:rsid w:val="00D526E1"/>
    <w:rsid w:val="00D528A8"/>
    <w:rsid w:val="00D52A0C"/>
    <w:rsid w:val="00D53BCD"/>
    <w:rsid w:val="00D53E28"/>
    <w:rsid w:val="00D53F84"/>
    <w:rsid w:val="00D54470"/>
    <w:rsid w:val="00D54A8F"/>
    <w:rsid w:val="00D559BA"/>
    <w:rsid w:val="00D55D1C"/>
    <w:rsid w:val="00D57DB8"/>
    <w:rsid w:val="00D606BF"/>
    <w:rsid w:val="00D60922"/>
    <w:rsid w:val="00D61331"/>
    <w:rsid w:val="00D62081"/>
    <w:rsid w:val="00D62395"/>
    <w:rsid w:val="00D6260B"/>
    <w:rsid w:val="00D628BB"/>
    <w:rsid w:val="00D62A83"/>
    <w:rsid w:val="00D62C16"/>
    <w:rsid w:val="00D63835"/>
    <w:rsid w:val="00D63A39"/>
    <w:rsid w:val="00D63B74"/>
    <w:rsid w:val="00D63FEB"/>
    <w:rsid w:val="00D65030"/>
    <w:rsid w:val="00D651DF"/>
    <w:rsid w:val="00D6592F"/>
    <w:rsid w:val="00D65C1C"/>
    <w:rsid w:val="00D6717D"/>
    <w:rsid w:val="00D679D8"/>
    <w:rsid w:val="00D67E57"/>
    <w:rsid w:val="00D70E19"/>
    <w:rsid w:val="00D70FBD"/>
    <w:rsid w:val="00D712CB"/>
    <w:rsid w:val="00D71EAA"/>
    <w:rsid w:val="00D71F2F"/>
    <w:rsid w:val="00D72986"/>
    <w:rsid w:val="00D72F25"/>
    <w:rsid w:val="00D73F97"/>
    <w:rsid w:val="00D74062"/>
    <w:rsid w:val="00D7451C"/>
    <w:rsid w:val="00D7537F"/>
    <w:rsid w:val="00D75458"/>
    <w:rsid w:val="00D769FB"/>
    <w:rsid w:val="00D76DF1"/>
    <w:rsid w:val="00D76E4D"/>
    <w:rsid w:val="00D7760B"/>
    <w:rsid w:val="00D80FBD"/>
    <w:rsid w:val="00D82B95"/>
    <w:rsid w:val="00D82DD0"/>
    <w:rsid w:val="00D8389E"/>
    <w:rsid w:val="00D83F60"/>
    <w:rsid w:val="00D83F8E"/>
    <w:rsid w:val="00D8485F"/>
    <w:rsid w:val="00D84D94"/>
    <w:rsid w:val="00D84E44"/>
    <w:rsid w:val="00D85962"/>
    <w:rsid w:val="00D85E3D"/>
    <w:rsid w:val="00D86336"/>
    <w:rsid w:val="00D86427"/>
    <w:rsid w:val="00D866E2"/>
    <w:rsid w:val="00D87257"/>
    <w:rsid w:val="00D87FE7"/>
    <w:rsid w:val="00D90F63"/>
    <w:rsid w:val="00D910E0"/>
    <w:rsid w:val="00D91218"/>
    <w:rsid w:val="00D91BB6"/>
    <w:rsid w:val="00D91F86"/>
    <w:rsid w:val="00D92DD2"/>
    <w:rsid w:val="00D93005"/>
    <w:rsid w:val="00D93181"/>
    <w:rsid w:val="00D94F55"/>
    <w:rsid w:val="00D95893"/>
    <w:rsid w:val="00D95B29"/>
    <w:rsid w:val="00D97428"/>
    <w:rsid w:val="00DA0A53"/>
    <w:rsid w:val="00DA0B8B"/>
    <w:rsid w:val="00DA0EE9"/>
    <w:rsid w:val="00DA1005"/>
    <w:rsid w:val="00DA13F4"/>
    <w:rsid w:val="00DA1BA4"/>
    <w:rsid w:val="00DA205C"/>
    <w:rsid w:val="00DA20B4"/>
    <w:rsid w:val="00DA2663"/>
    <w:rsid w:val="00DA2FA7"/>
    <w:rsid w:val="00DA3F0E"/>
    <w:rsid w:val="00DA3FE5"/>
    <w:rsid w:val="00DA4618"/>
    <w:rsid w:val="00DA50AE"/>
    <w:rsid w:val="00DA5537"/>
    <w:rsid w:val="00DA5E4E"/>
    <w:rsid w:val="00DA6185"/>
    <w:rsid w:val="00DA6616"/>
    <w:rsid w:val="00DA66D6"/>
    <w:rsid w:val="00DA6E90"/>
    <w:rsid w:val="00DA7078"/>
    <w:rsid w:val="00DB1422"/>
    <w:rsid w:val="00DB15B2"/>
    <w:rsid w:val="00DB2CF1"/>
    <w:rsid w:val="00DB2DDE"/>
    <w:rsid w:val="00DB3306"/>
    <w:rsid w:val="00DB3ACE"/>
    <w:rsid w:val="00DB3BE8"/>
    <w:rsid w:val="00DB4503"/>
    <w:rsid w:val="00DB54CA"/>
    <w:rsid w:val="00DB5545"/>
    <w:rsid w:val="00DB5837"/>
    <w:rsid w:val="00DB5FB1"/>
    <w:rsid w:val="00DB6F64"/>
    <w:rsid w:val="00DB78AA"/>
    <w:rsid w:val="00DB79D9"/>
    <w:rsid w:val="00DC12D0"/>
    <w:rsid w:val="00DC1AE2"/>
    <w:rsid w:val="00DC1F01"/>
    <w:rsid w:val="00DC1F93"/>
    <w:rsid w:val="00DC2435"/>
    <w:rsid w:val="00DC2864"/>
    <w:rsid w:val="00DC29E9"/>
    <w:rsid w:val="00DC3108"/>
    <w:rsid w:val="00DC434E"/>
    <w:rsid w:val="00DC5638"/>
    <w:rsid w:val="00DC57CE"/>
    <w:rsid w:val="00DC5AB3"/>
    <w:rsid w:val="00DC5CCC"/>
    <w:rsid w:val="00DC6268"/>
    <w:rsid w:val="00DC659B"/>
    <w:rsid w:val="00DD1EC6"/>
    <w:rsid w:val="00DD1F41"/>
    <w:rsid w:val="00DD22E6"/>
    <w:rsid w:val="00DD26D5"/>
    <w:rsid w:val="00DD2B8C"/>
    <w:rsid w:val="00DD420E"/>
    <w:rsid w:val="00DD4B00"/>
    <w:rsid w:val="00DD4B57"/>
    <w:rsid w:val="00DD6749"/>
    <w:rsid w:val="00DE027E"/>
    <w:rsid w:val="00DE1F36"/>
    <w:rsid w:val="00DE21B5"/>
    <w:rsid w:val="00DE32BB"/>
    <w:rsid w:val="00DE3815"/>
    <w:rsid w:val="00DE3979"/>
    <w:rsid w:val="00DE44F7"/>
    <w:rsid w:val="00DE49E6"/>
    <w:rsid w:val="00DE4C44"/>
    <w:rsid w:val="00DE5219"/>
    <w:rsid w:val="00DE5A4F"/>
    <w:rsid w:val="00DE5E0B"/>
    <w:rsid w:val="00DE704F"/>
    <w:rsid w:val="00DE74F0"/>
    <w:rsid w:val="00DE7C07"/>
    <w:rsid w:val="00DE7EAF"/>
    <w:rsid w:val="00DF036C"/>
    <w:rsid w:val="00DF06D8"/>
    <w:rsid w:val="00DF0D3A"/>
    <w:rsid w:val="00DF0D66"/>
    <w:rsid w:val="00DF0D9A"/>
    <w:rsid w:val="00DF18E7"/>
    <w:rsid w:val="00DF255F"/>
    <w:rsid w:val="00DF264A"/>
    <w:rsid w:val="00DF2673"/>
    <w:rsid w:val="00DF2B82"/>
    <w:rsid w:val="00DF2C98"/>
    <w:rsid w:val="00DF39C7"/>
    <w:rsid w:val="00DF3A1F"/>
    <w:rsid w:val="00DF4B26"/>
    <w:rsid w:val="00DF53EB"/>
    <w:rsid w:val="00DF5764"/>
    <w:rsid w:val="00DF5AB4"/>
    <w:rsid w:val="00DF5B91"/>
    <w:rsid w:val="00DF62CF"/>
    <w:rsid w:val="00DF6CB9"/>
    <w:rsid w:val="00DF747E"/>
    <w:rsid w:val="00DF755A"/>
    <w:rsid w:val="00DF793A"/>
    <w:rsid w:val="00E0031F"/>
    <w:rsid w:val="00E003AB"/>
    <w:rsid w:val="00E009D9"/>
    <w:rsid w:val="00E00CE3"/>
    <w:rsid w:val="00E01051"/>
    <w:rsid w:val="00E01780"/>
    <w:rsid w:val="00E02A83"/>
    <w:rsid w:val="00E02EB1"/>
    <w:rsid w:val="00E04D71"/>
    <w:rsid w:val="00E04E6D"/>
    <w:rsid w:val="00E05415"/>
    <w:rsid w:val="00E05C94"/>
    <w:rsid w:val="00E05F58"/>
    <w:rsid w:val="00E0780B"/>
    <w:rsid w:val="00E10E83"/>
    <w:rsid w:val="00E11EA0"/>
    <w:rsid w:val="00E12794"/>
    <w:rsid w:val="00E13112"/>
    <w:rsid w:val="00E14521"/>
    <w:rsid w:val="00E14840"/>
    <w:rsid w:val="00E155C1"/>
    <w:rsid w:val="00E15B25"/>
    <w:rsid w:val="00E1621D"/>
    <w:rsid w:val="00E16A92"/>
    <w:rsid w:val="00E17731"/>
    <w:rsid w:val="00E20C80"/>
    <w:rsid w:val="00E21197"/>
    <w:rsid w:val="00E22C4C"/>
    <w:rsid w:val="00E22F3D"/>
    <w:rsid w:val="00E25077"/>
    <w:rsid w:val="00E25AD3"/>
    <w:rsid w:val="00E262DB"/>
    <w:rsid w:val="00E2652A"/>
    <w:rsid w:val="00E26F19"/>
    <w:rsid w:val="00E2706E"/>
    <w:rsid w:val="00E27B95"/>
    <w:rsid w:val="00E27EF5"/>
    <w:rsid w:val="00E27EF6"/>
    <w:rsid w:val="00E30359"/>
    <w:rsid w:val="00E3047B"/>
    <w:rsid w:val="00E30539"/>
    <w:rsid w:val="00E30A65"/>
    <w:rsid w:val="00E312C0"/>
    <w:rsid w:val="00E315C6"/>
    <w:rsid w:val="00E31703"/>
    <w:rsid w:val="00E324D9"/>
    <w:rsid w:val="00E32623"/>
    <w:rsid w:val="00E327D6"/>
    <w:rsid w:val="00E32852"/>
    <w:rsid w:val="00E33832"/>
    <w:rsid w:val="00E34B31"/>
    <w:rsid w:val="00E35110"/>
    <w:rsid w:val="00E36835"/>
    <w:rsid w:val="00E414C6"/>
    <w:rsid w:val="00E414DC"/>
    <w:rsid w:val="00E41591"/>
    <w:rsid w:val="00E41F39"/>
    <w:rsid w:val="00E4257F"/>
    <w:rsid w:val="00E42CA5"/>
    <w:rsid w:val="00E430D8"/>
    <w:rsid w:val="00E4324D"/>
    <w:rsid w:val="00E43392"/>
    <w:rsid w:val="00E43666"/>
    <w:rsid w:val="00E43C37"/>
    <w:rsid w:val="00E44359"/>
    <w:rsid w:val="00E448B4"/>
    <w:rsid w:val="00E44A5C"/>
    <w:rsid w:val="00E450CD"/>
    <w:rsid w:val="00E45222"/>
    <w:rsid w:val="00E452D7"/>
    <w:rsid w:val="00E4559A"/>
    <w:rsid w:val="00E4569A"/>
    <w:rsid w:val="00E475E7"/>
    <w:rsid w:val="00E505BA"/>
    <w:rsid w:val="00E51C83"/>
    <w:rsid w:val="00E51EA6"/>
    <w:rsid w:val="00E52AE1"/>
    <w:rsid w:val="00E52CFE"/>
    <w:rsid w:val="00E5356D"/>
    <w:rsid w:val="00E54539"/>
    <w:rsid w:val="00E54DE8"/>
    <w:rsid w:val="00E55140"/>
    <w:rsid w:val="00E551C7"/>
    <w:rsid w:val="00E55A66"/>
    <w:rsid w:val="00E55A88"/>
    <w:rsid w:val="00E55AFC"/>
    <w:rsid w:val="00E55B58"/>
    <w:rsid w:val="00E55C06"/>
    <w:rsid w:val="00E56303"/>
    <w:rsid w:val="00E568C6"/>
    <w:rsid w:val="00E569CE"/>
    <w:rsid w:val="00E56F9D"/>
    <w:rsid w:val="00E57053"/>
    <w:rsid w:val="00E6087E"/>
    <w:rsid w:val="00E613CC"/>
    <w:rsid w:val="00E61633"/>
    <w:rsid w:val="00E61A51"/>
    <w:rsid w:val="00E62360"/>
    <w:rsid w:val="00E62D31"/>
    <w:rsid w:val="00E637C4"/>
    <w:rsid w:val="00E643ED"/>
    <w:rsid w:val="00E64605"/>
    <w:rsid w:val="00E647C0"/>
    <w:rsid w:val="00E654A4"/>
    <w:rsid w:val="00E668AB"/>
    <w:rsid w:val="00E66FD6"/>
    <w:rsid w:val="00E67DBB"/>
    <w:rsid w:val="00E71703"/>
    <w:rsid w:val="00E72CA6"/>
    <w:rsid w:val="00E731BD"/>
    <w:rsid w:val="00E73283"/>
    <w:rsid w:val="00E73D3A"/>
    <w:rsid w:val="00E74279"/>
    <w:rsid w:val="00E75443"/>
    <w:rsid w:val="00E75551"/>
    <w:rsid w:val="00E75805"/>
    <w:rsid w:val="00E75CCC"/>
    <w:rsid w:val="00E760DA"/>
    <w:rsid w:val="00E76A98"/>
    <w:rsid w:val="00E76B70"/>
    <w:rsid w:val="00E7745C"/>
    <w:rsid w:val="00E774F9"/>
    <w:rsid w:val="00E776D4"/>
    <w:rsid w:val="00E81F92"/>
    <w:rsid w:val="00E82762"/>
    <w:rsid w:val="00E82AED"/>
    <w:rsid w:val="00E835B0"/>
    <w:rsid w:val="00E83BA9"/>
    <w:rsid w:val="00E83C07"/>
    <w:rsid w:val="00E83EB6"/>
    <w:rsid w:val="00E8439D"/>
    <w:rsid w:val="00E84612"/>
    <w:rsid w:val="00E8505A"/>
    <w:rsid w:val="00E85D6C"/>
    <w:rsid w:val="00E868DC"/>
    <w:rsid w:val="00E87734"/>
    <w:rsid w:val="00E87987"/>
    <w:rsid w:val="00E87CD2"/>
    <w:rsid w:val="00E87DA7"/>
    <w:rsid w:val="00E87EF5"/>
    <w:rsid w:val="00E918D7"/>
    <w:rsid w:val="00E91BC6"/>
    <w:rsid w:val="00E94FC4"/>
    <w:rsid w:val="00E9564A"/>
    <w:rsid w:val="00E9573D"/>
    <w:rsid w:val="00E965D0"/>
    <w:rsid w:val="00E97763"/>
    <w:rsid w:val="00E97FC3"/>
    <w:rsid w:val="00EA038E"/>
    <w:rsid w:val="00EA0647"/>
    <w:rsid w:val="00EA09A6"/>
    <w:rsid w:val="00EA14AF"/>
    <w:rsid w:val="00EA1551"/>
    <w:rsid w:val="00EA174F"/>
    <w:rsid w:val="00EA1C2F"/>
    <w:rsid w:val="00EA206D"/>
    <w:rsid w:val="00EA2FCE"/>
    <w:rsid w:val="00EA351D"/>
    <w:rsid w:val="00EA4355"/>
    <w:rsid w:val="00EA43A8"/>
    <w:rsid w:val="00EA496B"/>
    <w:rsid w:val="00EA4CC8"/>
    <w:rsid w:val="00EA4D79"/>
    <w:rsid w:val="00EA679F"/>
    <w:rsid w:val="00EA6922"/>
    <w:rsid w:val="00EB025D"/>
    <w:rsid w:val="00EB17B5"/>
    <w:rsid w:val="00EB1B84"/>
    <w:rsid w:val="00EB1D1F"/>
    <w:rsid w:val="00EB246D"/>
    <w:rsid w:val="00EB4D33"/>
    <w:rsid w:val="00EB5212"/>
    <w:rsid w:val="00EB52DF"/>
    <w:rsid w:val="00EB531A"/>
    <w:rsid w:val="00EB5A63"/>
    <w:rsid w:val="00EB5D98"/>
    <w:rsid w:val="00EB5E4C"/>
    <w:rsid w:val="00EB65BE"/>
    <w:rsid w:val="00EB698E"/>
    <w:rsid w:val="00EB796F"/>
    <w:rsid w:val="00EB79C4"/>
    <w:rsid w:val="00EB7B20"/>
    <w:rsid w:val="00EC02C8"/>
    <w:rsid w:val="00EC12BC"/>
    <w:rsid w:val="00EC1434"/>
    <w:rsid w:val="00EC220B"/>
    <w:rsid w:val="00EC258C"/>
    <w:rsid w:val="00EC4FB2"/>
    <w:rsid w:val="00EC55F2"/>
    <w:rsid w:val="00EC5A0D"/>
    <w:rsid w:val="00EC5BF5"/>
    <w:rsid w:val="00EC6046"/>
    <w:rsid w:val="00EC6053"/>
    <w:rsid w:val="00EC60C5"/>
    <w:rsid w:val="00EC66E4"/>
    <w:rsid w:val="00EC66F5"/>
    <w:rsid w:val="00EC6D4C"/>
    <w:rsid w:val="00EC6DDC"/>
    <w:rsid w:val="00EC7705"/>
    <w:rsid w:val="00ED0184"/>
    <w:rsid w:val="00ED0973"/>
    <w:rsid w:val="00ED0A94"/>
    <w:rsid w:val="00ED0ABE"/>
    <w:rsid w:val="00ED0E6A"/>
    <w:rsid w:val="00ED1064"/>
    <w:rsid w:val="00ED1A09"/>
    <w:rsid w:val="00ED22D5"/>
    <w:rsid w:val="00ED2350"/>
    <w:rsid w:val="00ED2DC1"/>
    <w:rsid w:val="00ED2EB3"/>
    <w:rsid w:val="00ED30BF"/>
    <w:rsid w:val="00ED3523"/>
    <w:rsid w:val="00ED35F9"/>
    <w:rsid w:val="00ED487C"/>
    <w:rsid w:val="00ED4EA8"/>
    <w:rsid w:val="00ED5230"/>
    <w:rsid w:val="00ED55AF"/>
    <w:rsid w:val="00ED5E6A"/>
    <w:rsid w:val="00ED5E99"/>
    <w:rsid w:val="00ED7126"/>
    <w:rsid w:val="00ED797E"/>
    <w:rsid w:val="00ED7C41"/>
    <w:rsid w:val="00EE1A30"/>
    <w:rsid w:val="00EE1B69"/>
    <w:rsid w:val="00EE388D"/>
    <w:rsid w:val="00EE3C1D"/>
    <w:rsid w:val="00EE4082"/>
    <w:rsid w:val="00EE41FB"/>
    <w:rsid w:val="00EE4415"/>
    <w:rsid w:val="00EE471A"/>
    <w:rsid w:val="00EE49F4"/>
    <w:rsid w:val="00EE5D4C"/>
    <w:rsid w:val="00EE5E6A"/>
    <w:rsid w:val="00EE6243"/>
    <w:rsid w:val="00EE6ED4"/>
    <w:rsid w:val="00EE7599"/>
    <w:rsid w:val="00EF0604"/>
    <w:rsid w:val="00EF0C3B"/>
    <w:rsid w:val="00EF141D"/>
    <w:rsid w:val="00EF26A0"/>
    <w:rsid w:val="00EF3419"/>
    <w:rsid w:val="00EF3515"/>
    <w:rsid w:val="00EF37E0"/>
    <w:rsid w:val="00EF37FE"/>
    <w:rsid w:val="00EF3AA3"/>
    <w:rsid w:val="00EF47DF"/>
    <w:rsid w:val="00EF4F58"/>
    <w:rsid w:val="00EF55AE"/>
    <w:rsid w:val="00EF5A51"/>
    <w:rsid w:val="00EF66FC"/>
    <w:rsid w:val="00EF6A0C"/>
    <w:rsid w:val="00EF6F86"/>
    <w:rsid w:val="00EF7126"/>
    <w:rsid w:val="00EF7627"/>
    <w:rsid w:val="00EF76AF"/>
    <w:rsid w:val="00F00354"/>
    <w:rsid w:val="00F004B2"/>
    <w:rsid w:val="00F01E95"/>
    <w:rsid w:val="00F023C0"/>
    <w:rsid w:val="00F024BD"/>
    <w:rsid w:val="00F025CF"/>
    <w:rsid w:val="00F02E48"/>
    <w:rsid w:val="00F0399A"/>
    <w:rsid w:val="00F03C82"/>
    <w:rsid w:val="00F04861"/>
    <w:rsid w:val="00F04FF2"/>
    <w:rsid w:val="00F05E3A"/>
    <w:rsid w:val="00F10B6E"/>
    <w:rsid w:val="00F10F12"/>
    <w:rsid w:val="00F1104C"/>
    <w:rsid w:val="00F11CB2"/>
    <w:rsid w:val="00F12EAD"/>
    <w:rsid w:val="00F13496"/>
    <w:rsid w:val="00F136E4"/>
    <w:rsid w:val="00F13A4C"/>
    <w:rsid w:val="00F142A5"/>
    <w:rsid w:val="00F14BA6"/>
    <w:rsid w:val="00F14DFB"/>
    <w:rsid w:val="00F15724"/>
    <w:rsid w:val="00F165C7"/>
    <w:rsid w:val="00F16BD4"/>
    <w:rsid w:val="00F17BCE"/>
    <w:rsid w:val="00F17F2E"/>
    <w:rsid w:val="00F206C2"/>
    <w:rsid w:val="00F2122A"/>
    <w:rsid w:val="00F2152A"/>
    <w:rsid w:val="00F218CA"/>
    <w:rsid w:val="00F220AF"/>
    <w:rsid w:val="00F22DE5"/>
    <w:rsid w:val="00F24D45"/>
    <w:rsid w:val="00F25CD3"/>
    <w:rsid w:val="00F26550"/>
    <w:rsid w:val="00F275D9"/>
    <w:rsid w:val="00F30DC3"/>
    <w:rsid w:val="00F32EA7"/>
    <w:rsid w:val="00F334CF"/>
    <w:rsid w:val="00F334EE"/>
    <w:rsid w:val="00F33624"/>
    <w:rsid w:val="00F3363E"/>
    <w:rsid w:val="00F33F26"/>
    <w:rsid w:val="00F341A2"/>
    <w:rsid w:val="00F35370"/>
    <w:rsid w:val="00F35AA4"/>
    <w:rsid w:val="00F35EE4"/>
    <w:rsid w:val="00F36141"/>
    <w:rsid w:val="00F364E9"/>
    <w:rsid w:val="00F3700D"/>
    <w:rsid w:val="00F37557"/>
    <w:rsid w:val="00F376CC"/>
    <w:rsid w:val="00F37A07"/>
    <w:rsid w:val="00F40D2F"/>
    <w:rsid w:val="00F40E18"/>
    <w:rsid w:val="00F414CF"/>
    <w:rsid w:val="00F418AA"/>
    <w:rsid w:val="00F42CB8"/>
    <w:rsid w:val="00F42D76"/>
    <w:rsid w:val="00F45754"/>
    <w:rsid w:val="00F45B5B"/>
    <w:rsid w:val="00F464A5"/>
    <w:rsid w:val="00F468E4"/>
    <w:rsid w:val="00F46F40"/>
    <w:rsid w:val="00F4702D"/>
    <w:rsid w:val="00F476A7"/>
    <w:rsid w:val="00F47BBD"/>
    <w:rsid w:val="00F501F9"/>
    <w:rsid w:val="00F50BC4"/>
    <w:rsid w:val="00F517D5"/>
    <w:rsid w:val="00F5277F"/>
    <w:rsid w:val="00F52A67"/>
    <w:rsid w:val="00F52B54"/>
    <w:rsid w:val="00F53412"/>
    <w:rsid w:val="00F5402C"/>
    <w:rsid w:val="00F54CE1"/>
    <w:rsid w:val="00F54D4C"/>
    <w:rsid w:val="00F55010"/>
    <w:rsid w:val="00F56202"/>
    <w:rsid w:val="00F56B3F"/>
    <w:rsid w:val="00F56C76"/>
    <w:rsid w:val="00F57B74"/>
    <w:rsid w:val="00F60DC9"/>
    <w:rsid w:val="00F615F0"/>
    <w:rsid w:val="00F61DCA"/>
    <w:rsid w:val="00F62272"/>
    <w:rsid w:val="00F63162"/>
    <w:rsid w:val="00F63A51"/>
    <w:rsid w:val="00F645DE"/>
    <w:rsid w:val="00F647F7"/>
    <w:rsid w:val="00F65062"/>
    <w:rsid w:val="00F651F5"/>
    <w:rsid w:val="00F6526A"/>
    <w:rsid w:val="00F66EA8"/>
    <w:rsid w:val="00F677CB"/>
    <w:rsid w:val="00F70B31"/>
    <w:rsid w:val="00F70C4E"/>
    <w:rsid w:val="00F715C4"/>
    <w:rsid w:val="00F71ADA"/>
    <w:rsid w:val="00F71CDD"/>
    <w:rsid w:val="00F71F1D"/>
    <w:rsid w:val="00F72596"/>
    <w:rsid w:val="00F7369B"/>
    <w:rsid w:val="00F73737"/>
    <w:rsid w:val="00F7389D"/>
    <w:rsid w:val="00F738DB"/>
    <w:rsid w:val="00F74641"/>
    <w:rsid w:val="00F75105"/>
    <w:rsid w:val="00F752DC"/>
    <w:rsid w:val="00F75538"/>
    <w:rsid w:val="00F7553E"/>
    <w:rsid w:val="00F75982"/>
    <w:rsid w:val="00F76044"/>
    <w:rsid w:val="00F762B6"/>
    <w:rsid w:val="00F76A09"/>
    <w:rsid w:val="00F77F4B"/>
    <w:rsid w:val="00F77FA0"/>
    <w:rsid w:val="00F8018D"/>
    <w:rsid w:val="00F8090A"/>
    <w:rsid w:val="00F80945"/>
    <w:rsid w:val="00F83B67"/>
    <w:rsid w:val="00F84016"/>
    <w:rsid w:val="00F8462E"/>
    <w:rsid w:val="00F847A5"/>
    <w:rsid w:val="00F8610B"/>
    <w:rsid w:val="00F86F93"/>
    <w:rsid w:val="00F87227"/>
    <w:rsid w:val="00F9010F"/>
    <w:rsid w:val="00F90224"/>
    <w:rsid w:val="00F90425"/>
    <w:rsid w:val="00F908E6"/>
    <w:rsid w:val="00F91EDB"/>
    <w:rsid w:val="00F92C1C"/>
    <w:rsid w:val="00F930DE"/>
    <w:rsid w:val="00F931CC"/>
    <w:rsid w:val="00F935D2"/>
    <w:rsid w:val="00F9386B"/>
    <w:rsid w:val="00F94D59"/>
    <w:rsid w:val="00F94F16"/>
    <w:rsid w:val="00F9721E"/>
    <w:rsid w:val="00F97CB1"/>
    <w:rsid w:val="00FA0EE0"/>
    <w:rsid w:val="00FA11B8"/>
    <w:rsid w:val="00FA1593"/>
    <w:rsid w:val="00FA1B90"/>
    <w:rsid w:val="00FA1F58"/>
    <w:rsid w:val="00FA2178"/>
    <w:rsid w:val="00FA288E"/>
    <w:rsid w:val="00FA2BD3"/>
    <w:rsid w:val="00FA4C09"/>
    <w:rsid w:val="00FA5B3D"/>
    <w:rsid w:val="00FA6095"/>
    <w:rsid w:val="00FA68E5"/>
    <w:rsid w:val="00FA6FB5"/>
    <w:rsid w:val="00FA7187"/>
    <w:rsid w:val="00FA7410"/>
    <w:rsid w:val="00FA7E08"/>
    <w:rsid w:val="00FB0D1F"/>
    <w:rsid w:val="00FB0D5D"/>
    <w:rsid w:val="00FB15AF"/>
    <w:rsid w:val="00FB1ACF"/>
    <w:rsid w:val="00FB1EFA"/>
    <w:rsid w:val="00FB2116"/>
    <w:rsid w:val="00FB2488"/>
    <w:rsid w:val="00FB2A7C"/>
    <w:rsid w:val="00FB33ED"/>
    <w:rsid w:val="00FB4154"/>
    <w:rsid w:val="00FB5722"/>
    <w:rsid w:val="00FB5B7C"/>
    <w:rsid w:val="00FB5BA0"/>
    <w:rsid w:val="00FB61B7"/>
    <w:rsid w:val="00FB675C"/>
    <w:rsid w:val="00FB6861"/>
    <w:rsid w:val="00FB6DDA"/>
    <w:rsid w:val="00FB6E6B"/>
    <w:rsid w:val="00FB77CB"/>
    <w:rsid w:val="00FB798B"/>
    <w:rsid w:val="00FC0309"/>
    <w:rsid w:val="00FC0A8D"/>
    <w:rsid w:val="00FC0D23"/>
    <w:rsid w:val="00FC2817"/>
    <w:rsid w:val="00FC3218"/>
    <w:rsid w:val="00FC36FF"/>
    <w:rsid w:val="00FC42D0"/>
    <w:rsid w:val="00FC43E5"/>
    <w:rsid w:val="00FC4F55"/>
    <w:rsid w:val="00FC5611"/>
    <w:rsid w:val="00FC61FF"/>
    <w:rsid w:val="00FC6FB6"/>
    <w:rsid w:val="00FC73D3"/>
    <w:rsid w:val="00FC7DC8"/>
    <w:rsid w:val="00FD0046"/>
    <w:rsid w:val="00FD0C32"/>
    <w:rsid w:val="00FD28C0"/>
    <w:rsid w:val="00FD2F88"/>
    <w:rsid w:val="00FD3452"/>
    <w:rsid w:val="00FD36B1"/>
    <w:rsid w:val="00FD36F5"/>
    <w:rsid w:val="00FD465F"/>
    <w:rsid w:val="00FD4683"/>
    <w:rsid w:val="00FD4A4E"/>
    <w:rsid w:val="00FD507B"/>
    <w:rsid w:val="00FD5084"/>
    <w:rsid w:val="00FD55C5"/>
    <w:rsid w:val="00FD59F8"/>
    <w:rsid w:val="00FD6139"/>
    <w:rsid w:val="00FD690A"/>
    <w:rsid w:val="00FD6C70"/>
    <w:rsid w:val="00FD7911"/>
    <w:rsid w:val="00FE1B89"/>
    <w:rsid w:val="00FE1CC0"/>
    <w:rsid w:val="00FE24DF"/>
    <w:rsid w:val="00FE2A06"/>
    <w:rsid w:val="00FE2A88"/>
    <w:rsid w:val="00FE2BDB"/>
    <w:rsid w:val="00FE2CE8"/>
    <w:rsid w:val="00FE3D44"/>
    <w:rsid w:val="00FE3FDC"/>
    <w:rsid w:val="00FE5B80"/>
    <w:rsid w:val="00FE5C3A"/>
    <w:rsid w:val="00FE5CFE"/>
    <w:rsid w:val="00FE74D2"/>
    <w:rsid w:val="00FF071A"/>
    <w:rsid w:val="00FF0F4F"/>
    <w:rsid w:val="00FF1C1A"/>
    <w:rsid w:val="00FF2675"/>
    <w:rsid w:val="00FF2BAE"/>
    <w:rsid w:val="00FF2D17"/>
    <w:rsid w:val="00FF37BE"/>
    <w:rsid w:val="00FF3CA0"/>
    <w:rsid w:val="00FF49B8"/>
    <w:rsid w:val="00FF5870"/>
    <w:rsid w:val="00FF61B4"/>
    <w:rsid w:val="00FF62F2"/>
    <w:rsid w:val="00FF6483"/>
    <w:rsid w:val="00FF68FC"/>
    <w:rsid w:val="00FF71BF"/>
    <w:rsid w:val="00FF722D"/>
    <w:rsid w:val="00FF7515"/>
    <w:rsid w:val="00FF7A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0775278"/>
  <w15:docId w15:val="{F3DC51A3-1DEE-43D5-A3E8-90979950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335C"/>
    <w:pPr>
      <w:spacing w:before="120" w:after="120"/>
    </w:pPr>
    <w:rPr>
      <w:rFonts w:eastAsia="Times New Roman"/>
      <w:sz w:val="28"/>
      <w:szCs w:val="22"/>
    </w:rPr>
  </w:style>
  <w:style w:type="paragraph" w:styleId="Heading1">
    <w:name w:val="heading 1"/>
    <w:basedOn w:val="Normal"/>
    <w:next w:val="Normal"/>
    <w:link w:val="Heading1Char"/>
    <w:qFormat/>
    <w:locked/>
    <w:rsid w:val="00823F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locked/>
    <w:rsid w:val="00D679D8"/>
    <w:pPr>
      <w:spacing w:before="100" w:beforeAutospacing="1" w:after="100" w:afterAutospacing="1"/>
      <w:outlineLvl w:val="1"/>
    </w:pPr>
    <w:rPr>
      <w:b/>
      <w:bCs/>
      <w:sz w:val="36"/>
      <w:szCs w:val="36"/>
    </w:rPr>
  </w:style>
  <w:style w:type="paragraph" w:styleId="Heading3">
    <w:name w:val="heading 3"/>
    <w:basedOn w:val="Normal"/>
    <w:next w:val="Normal"/>
    <w:link w:val="Heading3Char"/>
    <w:unhideWhenUsed/>
    <w:qFormat/>
    <w:locked/>
    <w:rsid w:val="00ED2DC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locked/>
    <w:rsid w:val="008628E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locked/>
    <w:rsid w:val="008628E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 Char Char Ch,single space,fn,FOOTNOTES Char,ft,(NECG) Footnote Text,FOOTNOTES,Footnote Text Char1 Char,Footnote Text Char Char1 Char,Char Char,Car, Char9, C,Char9"/>
    <w:basedOn w:val="Normal"/>
    <w:link w:val="FootnoteTextChar"/>
    <w:qFormat/>
    <w:rsid w:val="005659D7"/>
    <w:pPr>
      <w:spacing w:before="0" w:after="0"/>
    </w:pPr>
    <w:rPr>
      <w:sz w:val="20"/>
      <w:szCs w:val="20"/>
    </w:rPr>
  </w:style>
  <w:style w:type="character" w:customStyle="1" w:styleId="FootnoteTextChar">
    <w:name w:val="Footnote Text Char"/>
    <w:aliases w:val="Footnote Text Char Char Char Char Char Char,Footnote Text Char Char Char Char Char Char Ch Char,single space Char,fn Char,FOOTNOTES Char Char,ft Char,(NECG) Footnote Text Char,FOOTNOTES Char1,Footnote Text Char1 Char Char,Car Char"/>
    <w:link w:val="FootnoteText"/>
    <w:qFormat/>
    <w:locked/>
    <w:rsid w:val="005659D7"/>
    <w:rPr>
      <w:rFonts w:eastAsia="Times New Roman" w:cs="Times New Roman"/>
      <w:sz w:val="20"/>
      <w:szCs w:val="20"/>
    </w:rPr>
  </w:style>
  <w:style w:type="character" w:styleId="FootnoteReference">
    <w:name w:val="footnote reference"/>
    <w:aliases w:val="Footnote,Ref,de nota al pie,Footnote text + 13 pt,Footnote text,ftref,BearingPoint,16 Point,Superscript 6 Point,fr,Footnote Text1,f,(NECG) Footnote Reference,BVI fnr,footnote ref,10 p,Footnote + Arial,10 pt,4_,4_G,Footnote d, BVI fnr"/>
    <w:link w:val="1"/>
    <w:qFormat/>
    <w:rsid w:val="005659D7"/>
    <w:rPr>
      <w:vertAlign w:val="superscript"/>
    </w:rPr>
  </w:style>
  <w:style w:type="paragraph" w:styleId="NormalWeb">
    <w:name w:val="Normal (Web)"/>
    <w:aliases w:val="Char Char Char, Char Char Char, Char Char"/>
    <w:basedOn w:val="Normal"/>
    <w:link w:val="NormalWebChar"/>
    <w:uiPriority w:val="99"/>
    <w:qFormat/>
    <w:rsid w:val="005659D7"/>
    <w:pPr>
      <w:spacing w:before="100" w:beforeAutospacing="1" w:after="100" w:afterAutospacing="1"/>
    </w:pPr>
    <w:rPr>
      <w:rFonts w:eastAsia="Calibri"/>
      <w:sz w:val="24"/>
      <w:szCs w:val="24"/>
    </w:rPr>
  </w:style>
  <w:style w:type="paragraph" w:styleId="Footer">
    <w:name w:val="footer"/>
    <w:basedOn w:val="Normal"/>
    <w:link w:val="FooterChar"/>
    <w:uiPriority w:val="99"/>
    <w:rsid w:val="005659D7"/>
    <w:pPr>
      <w:tabs>
        <w:tab w:val="center" w:pos="4320"/>
        <w:tab w:val="right" w:pos="8640"/>
      </w:tabs>
      <w:spacing w:before="0" w:after="0"/>
    </w:pPr>
    <w:rPr>
      <w:sz w:val="24"/>
      <w:szCs w:val="24"/>
    </w:rPr>
  </w:style>
  <w:style w:type="character" w:customStyle="1" w:styleId="FooterChar">
    <w:name w:val="Footer Char"/>
    <w:link w:val="Footer"/>
    <w:uiPriority w:val="99"/>
    <w:locked/>
    <w:rsid w:val="005659D7"/>
    <w:rPr>
      <w:rFonts w:eastAsia="Times New Roman" w:cs="Times New Roman"/>
      <w:sz w:val="24"/>
      <w:szCs w:val="24"/>
    </w:rPr>
  </w:style>
  <w:style w:type="character" w:styleId="PageNumber">
    <w:name w:val="page number"/>
    <w:rsid w:val="005659D7"/>
    <w:rPr>
      <w:rFonts w:cs="Times New Roman"/>
    </w:rPr>
  </w:style>
  <w:style w:type="paragraph" w:styleId="Caption">
    <w:name w:val="caption"/>
    <w:basedOn w:val="Normal"/>
    <w:next w:val="Normal"/>
    <w:qFormat/>
    <w:rsid w:val="005659D7"/>
    <w:pPr>
      <w:spacing w:after="0"/>
      <w:jc w:val="both"/>
    </w:pPr>
    <w:rPr>
      <w:rFonts w:ascii=".VnTime" w:eastAsia="Calibri" w:hAnsi=".VnTime"/>
      <w:i/>
      <w:sz w:val="20"/>
      <w:szCs w:val="20"/>
      <w:lang w:eastAsia="en-GB"/>
    </w:rPr>
  </w:style>
  <w:style w:type="character" w:customStyle="1" w:styleId="Vnbnnidung8">
    <w:name w:val="Văn bản nội dung (8)_"/>
    <w:link w:val="Vnbnnidung80"/>
    <w:locked/>
    <w:rsid w:val="005659D7"/>
    <w:rPr>
      <w:sz w:val="21"/>
      <w:shd w:val="clear" w:color="auto" w:fill="FFFFFF"/>
    </w:rPr>
  </w:style>
  <w:style w:type="paragraph" w:customStyle="1" w:styleId="Vnbnnidung80">
    <w:name w:val="Văn bản nội dung (8)"/>
    <w:basedOn w:val="Normal"/>
    <w:link w:val="Vnbnnidung8"/>
    <w:rsid w:val="005659D7"/>
    <w:pPr>
      <w:widowControl w:val="0"/>
      <w:shd w:val="clear" w:color="auto" w:fill="FFFFFF"/>
      <w:spacing w:before="0" w:after="0" w:line="250" w:lineRule="exact"/>
      <w:jc w:val="both"/>
    </w:pPr>
    <w:rPr>
      <w:rFonts w:eastAsia="Calibri"/>
      <w:sz w:val="21"/>
      <w:szCs w:val="20"/>
    </w:rPr>
  </w:style>
  <w:style w:type="paragraph" w:styleId="BodyTextIndent2">
    <w:name w:val="Body Text Indent 2"/>
    <w:basedOn w:val="Normal"/>
    <w:link w:val="BodyTextIndent2Char"/>
    <w:unhideWhenUsed/>
    <w:rsid w:val="00F04FF2"/>
    <w:pPr>
      <w:spacing w:before="0" w:line="480" w:lineRule="auto"/>
      <w:ind w:left="360"/>
    </w:pPr>
    <w:rPr>
      <w:sz w:val="24"/>
      <w:szCs w:val="24"/>
    </w:rPr>
  </w:style>
  <w:style w:type="character" w:customStyle="1" w:styleId="BodyTextIndent2Char">
    <w:name w:val="Body Text Indent 2 Char"/>
    <w:link w:val="BodyTextIndent2"/>
    <w:rsid w:val="00F04FF2"/>
    <w:rPr>
      <w:rFonts w:eastAsia="Times New Roman"/>
      <w:sz w:val="24"/>
      <w:szCs w:val="24"/>
    </w:rPr>
  </w:style>
  <w:style w:type="paragraph" w:styleId="BodyTextIndent">
    <w:name w:val="Body Text Indent"/>
    <w:basedOn w:val="Normal"/>
    <w:link w:val="BodyTextIndentChar"/>
    <w:rsid w:val="00F04FF2"/>
    <w:pPr>
      <w:spacing w:before="0"/>
      <w:ind w:left="360"/>
    </w:pPr>
    <w:rPr>
      <w:rFonts w:eastAsia="Calibri"/>
      <w:sz w:val="24"/>
      <w:szCs w:val="24"/>
    </w:rPr>
  </w:style>
  <w:style w:type="character" w:customStyle="1" w:styleId="BodyTextIndentChar">
    <w:name w:val="Body Text Indent Char"/>
    <w:link w:val="BodyTextIndent"/>
    <w:rsid w:val="00F04FF2"/>
    <w:rPr>
      <w:sz w:val="24"/>
      <w:szCs w:val="24"/>
    </w:rPr>
  </w:style>
  <w:style w:type="character" w:customStyle="1" w:styleId="NormalWebChar">
    <w:name w:val="Normal (Web) Char"/>
    <w:aliases w:val="Char Char Char Char, Char Char Char Char, Char Char Char1"/>
    <w:link w:val="NormalWeb"/>
    <w:uiPriority w:val="99"/>
    <w:locked/>
    <w:rsid w:val="00F04FF2"/>
    <w:rPr>
      <w:sz w:val="24"/>
      <w:szCs w:val="24"/>
    </w:rPr>
  </w:style>
  <w:style w:type="paragraph" w:styleId="BodyText">
    <w:name w:val="Body Text"/>
    <w:basedOn w:val="Normal"/>
    <w:link w:val="BodyTextChar"/>
    <w:rsid w:val="00A9197D"/>
  </w:style>
  <w:style w:type="character" w:customStyle="1" w:styleId="BodyTextChar">
    <w:name w:val="Body Text Char"/>
    <w:link w:val="BodyText"/>
    <w:rsid w:val="00A9197D"/>
    <w:rPr>
      <w:rFonts w:eastAsia="Times New Roman"/>
      <w:sz w:val="28"/>
      <w:szCs w:val="22"/>
    </w:rPr>
  </w:style>
  <w:style w:type="character" w:customStyle="1" w:styleId="normal-h1">
    <w:name w:val="normal-h1"/>
    <w:rsid w:val="00015418"/>
    <w:rPr>
      <w:rFonts w:ascii=".VnTime" w:hAnsi=".VnTime" w:hint="default"/>
      <w:color w:val="0000FF"/>
      <w:sz w:val="24"/>
      <w:szCs w:val="24"/>
    </w:rPr>
  </w:style>
  <w:style w:type="paragraph" w:styleId="ListParagraph">
    <w:name w:val="List Paragraph"/>
    <w:basedOn w:val="Normal"/>
    <w:qFormat/>
    <w:rsid w:val="00347A67"/>
    <w:pPr>
      <w:spacing w:before="0" w:after="0"/>
      <w:ind w:left="720"/>
    </w:pPr>
    <w:rPr>
      <w:sz w:val="24"/>
      <w:szCs w:val="24"/>
    </w:rPr>
  </w:style>
  <w:style w:type="paragraph" w:styleId="Title">
    <w:name w:val="Title"/>
    <w:basedOn w:val="Normal"/>
    <w:link w:val="TitleChar"/>
    <w:qFormat/>
    <w:locked/>
    <w:rsid w:val="003F3DE4"/>
    <w:pPr>
      <w:widowControl w:val="0"/>
      <w:spacing w:before="0"/>
      <w:ind w:firstLine="720"/>
      <w:jc w:val="both"/>
    </w:pPr>
    <w:rPr>
      <w:b/>
      <w:sz w:val="24"/>
      <w:szCs w:val="24"/>
    </w:rPr>
  </w:style>
  <w:style w:type="character" w:customStyle="1" w:styleId="TitleChar">
    <w:name w:val="Title Char"/>
    <w:link w:val="Title"/>
    <w:rsid w:val="003F3DE4"/>
    <w:rPr>
      <w:rFonts w:eastAsia="Times New Roman"/>
      <w:b/>
      <w:sz w:val="24"/>
      <w:szCs w:val="24"/>
    </w:rPr>
  </w:style>
  <w:style w:type="paragraph" w:styleId="Header">
    <w:name w:val="header"/>
    <w:basedOn w:val="Normal"/>
    <w:link w:val="HeaderChar"/>
    <w:uiPriority w:val="99"/>
    <w:rsid w:val="00D261A6"/>
    <w:pPr>
      <w:tabs>
        <w:tab w:val="center" w:pos="4680"/>
        <w:tab w:val="right" w:pos="9360"/>
      </w:tabs>
    </w:pPr>
  </w:style>
  <w:style w:type="character" w:customStyle="1" w:styleId="HeaderChar">
    <w:name w:val="Header Char"/>
    <w:link w:val="Header"/>
    <w:uiPriority w:val="99"/>
    <w:rsid w:val="00D261A6"/>
    <w:rPr>
      <w:rFonts w:eastAsia="Times New Roman"/>
      <w:sz w:val="28"/>
      <w:szCs w:val="22"/>
    </w:rPr>
  </w:style>
  <w:style w:type="paragraph" w:styleId="BalloonText">
    <w:name w:val="Balloon Text"/>
    <w:basedOn w:val="Normal"/>
    <w:link w:val="BalloonTextChar"/>
    <w:rsid w:val="005D36DC"/>
    <w:pPr>
      <w:spacing w:before="0" w:after="0"/>
    </w:pPr>
    <w:rPr>
      <w:rFonts w:ascii="Segoe UI" w:hAnsi="Segoe UI"/>
      <w:sz w:val="18"/>
      <w:szCs w:val="18"/>
    </w:rPr>
  </w:style>
  <w:style w:type="character" w:customStyle="1" w:styleId="BalloonTextChar">
    <w:name w:val="Balloon Text Char"/>
    <w:link w:val="BalloonText"/>
    <w:rsid w:val="005D36DC"/>
    <w:rPr>
      <w:rFonts w:ascii="Segoe UI" w:eastAsia="Times New Roman" w:hAnsi="Segoe UI" w:cs="Segoe UI"/>
      <w:sz w:val="18"/>
      <w:szCs w:val="18"/>
    </w:rPr>
  </w:style>
  <w:style w:type="paragraph" w:styleId="BodyTextIndent3">
    <w:name w:val="Body Text Indent 3"/>
    <w:basedOn w:val="Normal"/>
    <w:link w:val="BodyTextIndent3Char"/>
    <w:rsid w:val="009A3571"/>
    <w:pPr>
      <w:ind w:left="360"/>
    </w:pPr>
    <w:rPr>
      <w:sz w:val="16"/>
      <w:szCs w:val="16"/>
    </w:rPr>
  </w:style>
  <w:style w:type="character" w:customStyle="1" w:styleId="BodyTextIndent3Char">
    <w:name w:val="Body Text Indent 3 Char"/>
    <w:link w:val="BodyTextIndent3"/>
    <w:rsid w:val="009A3571"/>
    <w:rPr>
      <w:rFonts w:eastAsia="Times New Roman"/>
      <w:sz w:val="16"/>
      <w:szCs w:val="16"/>
    </w:rPr>
  </w:style>
  <w:style w:type="character" w:styleId="Hyperlink">
    <w:name w:val="Hyperlink"/>
    <w:basedOn w:val="DefaultParagraphFont"/>
    <w:uiPriority w:val="99"/>
    <w:unhideWhenUsed/>
    <w:rsid w:val="00434F1A"/>
    <w:rPr>
      <w:color w:val="0000FF"/>
      <w:u w:val="single"/>
    </w:rPr>
  </w:style>
  <w:style w:type="character" w:customStyle="1" w:styleId="Heading2Char">
    <w:name w:val="Heading 2 Char"/>
    <w:basedOn w:val="DefaultParagraphFont"/>
    <w:link w:val="Heading2"/>
    <w:uiPriority w:val="9"/>
    <w:rsid w:val="00D679D8"/>
    <w:rPr>
      <w:rFonts w:eastAsia="Times New Roman"/>
      <w:b/>
      <w:bCs/>
      <w:sz w:val="36"/>
      <w:szCs w:val="36"/>
    </w:rPr>
  </w:style>
  <w:style w:type="paragraph" w:customStyle="1" w:styleId="1">
    <w:name w:val="Знак сноски 1"/>
    <w:aliases w:val="R,10,f1,Footnote Text11,Re,BVI f"/>
    <w:basedOn w:val="Normal"/>
    <w:link w:val="FootnoteReference"/>
    <w:qFormat/>
    <w:rsid w:val="00ED2DC1"/>
    <w:pPr>
      <w:spacing w:before="100" w:after="0" w:line="240" w:lineRule="exact"/>
    </w:pPr>
    <w:rPr>
      <w:rFonts w:eastAsia="Calibri"/>
      <w:sz w:val="20"/>
      <w:szCs w:val="20"/>
      <w:vertAlign w:val="superscript"/>
    </w:rPr>
  </w:style>
  <w:style w:type="character" w:customStyle="1" w:styleId="Heading3Char">
    <w:name w:val="Heading 3 Char"/>
    <w:basedOn w:val="DefaultParagraphFont"/>
    <w:link w:val="Heading3"/>
    <w:rsid w:val="00ED2DC1"/>
    <w:rPr>
      <w:rFonts w:asciiTheme="majorHAnsi" w:eastAsiaTheme="majorEastAsia" w:hAnsiTheme="majorHAnsi" w:cstheme="majorBidi"/>
      <w:b/>
      <w:bCs/>
      <w:color w:val="4F81BD" w:themeColor="accent1"/>
      <w:sz w:val="28"/>
      <w:szCs w:val="22"/>
    </w:rPr>
  </w:style>
  <w:style w:type="character" w:customStyle="1" w:styleId="Vnbnnidung">
    <w:name w:val="Văn bản nội dung"/>
    <w:rsid w:val="00906E65"/>
    <w:rPr>
      <w:rFonts w:ascii="Times New Roman" w:eastAsia="Times New Roman" w:hAnsi="Times New Roman" w:cs="Times New Roman" w:hint="default"/>
      <w:b w:val="0"/>
      <w:bCs w:val="0"/>
      <w:i w:val="0"/>
      <w:iCs w:val="0"/>
      <w:smallCaps w:val="0"/>
      <w:strike w:val="0"/>
      <w:dstrike w:val="0"/>
      <w:color w:val="000000"/>
      <w:spacing w:val="0"/>
      <w:w w:val="100"/>
      <w:position w:val="0"/>
      <w:sz w:val="27"/>
      <w:szCs w:val="27"/>
      <w:u w:val="none"/>
      <w:effect w:val="none"/>
      <w:lang w:val="vi-VN"/>
    </w:rPr>
  </w:style>
  <w:style w:type="character" w:customStyle="1" w:styleId="Heading1Char">
    <w:name w:val="Heading 1 Char"/>
    <w:basedOn w:val="DefaultParagraphFont"/>
    <w:link w:val="Heading1"/>
    <w:rsid w:val="00823FDA"/>
    <w:rPr>
      <w:rFonts w:asciiTheme="majorHAnsi" w:eastAsiaTheme="majorEastAsia" w:hAnsiTheme="majorHAnsi" w:cstheme="majorBidi"/>
      <w:color w:val="365F91" w:themeColor="accent1" w:themeShade="BF"/>
      <w:sz w:val="32"/>
      <w:szCs w:val="32"/>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rsid w:val="00131352"/>
    <w:pPr>
      <w:spacing w:after="160" w:line="240" w:lineRule="exact"/>
      <w:jc w:val="both"/>
    </w:pPr>
    <w:rPr>
      <w:rFonts w:asciiTheme="minorHAnsi" w:eastAsiaTheme="minorHAnsi" w:hAnsiTheme="minorHAnsi" w:cstheme="minorBidi"/>
      <w:sz w:val="22"/>
      <w:vertAlign w:val="superscript"/>
    </w:rPr>
  </w:style>
  <w:style w:type="paragraph" w:customStyle="1" w:styleId="normal-p">
    <w:name w:val="normal-p"/>
    <w:basedOn w:val="Normal"/>
    <w:rsid w:val="00E5356D"/>
    <w:pPr>
      <w:spacing w:before="0" w:after="0"/>
    </w:pPr>
    <w:rPr>
      <w:sz w:val="20"/>
      <w:szCs w:val="20"/>
    </w:rPr>
  </w:style>
  <w:style w:type="paragraph" w:customStyle="1" w:styleId="content">
    <w:name w:val="content"/>
    <w:basedOn w:val="Normal"/>
    <w:rsid w:val="00D0719C"/>
    <w:pPr>
      <w:spacing w:before="100" w:beforeAutospacing="1" w:after="100" w:afterAutospacing="1"/>
    </w:pPr>
    <w:rPr>
      <w:rFonts w:ascii="Tahoma" w:hAnsi="Tahoma"/>
      <w:sz w:val="24"/>
      <w:szCs w:val="24"/>
    </w:rPr>
  </w:style>
  <w:style w:type="character" w:customStyle="1" w:styleId="BodyTextChar1">
    <w:name w:val="Body Text Char1"/>
    <w:uiPriority w:val="99"/>
    <w:rsid w:val="00101D99"/>
    <w:rPr>
      <w:rFonts w:ascii="Times New Roman" w:hAnsi="Times New Roman" w:cs="Times New Roman"/>
      <w:u w:val="none"/>
    </w:rPr>
  </w:style>
  <w:style w:type="character" w:customStyle="1" w:styleId="Heading4Char">
    <w:name w:val="Heading 4 Char"/>
    <w:basedOn w:val="DefaultParagraphFont"/>
    <w:link w:val="Heading4"/>
    <w:semiHidden/>
    <w:rsid w:val="008628ED"/>
    <w:rPr>
      <w:rFonts w:asciiTheme="majorHAnsi" w:eastAsiaTheme="majorEastAsia" w:hAnsiTheme="majorHAnsi" w:cstheme="majorBidi"/>
      <w:i/>
      <w:iCs/>
      <w:color w:val="365F91" w:themeColor="accent1" w:themeShade="BF"/>
      <w:sz w:val="28"/>
      <w:szCs w:val="22"/>
    </w:rPr>
  </w:style>
  <w:style w:type="character" w:customStyle="1" w:styleId="Heading5Char">
    <w:name w:val="Heading 5 Char"/>
    <w:basedOn w:val="DefaultParagraphFont"/>
    <w:link w:val="Heading5"/>
    <w:semiHidden/>
    <w:rsid w:val="008628ED"/>
    <w:rPr>
      <w:rFonts w:asciiTheme="majorHAnsi" w:eastAsiaTheme="majorEastAsia" w:hAnsiTheme="majorHAnsi" w:cstheme="majorBidi"/>
      <w:color w:val="365F91" w:themeColor="accent1" w:themeShade="BF"/>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738496">
      <w:bodyDiv w:val="1"/>
      <w:marLeft w:val="0"/>
      <w:marRight w:val="0"/>
      <w:marTop w:val="0"/>
      <w:marBottom w:val="0"/>
      <w:divBdr>
        <w:top w:val="none" w:sz="0" w:space="0" w:color="auto"/>
        <w:left w:val="none" w:sz="0" w:space="0" w:color="auto"/>
        <w:bottom w:val="none" w:sz="0" w:space="0" w:color="auto"/>
        <w:right w:val="none" w:sz="0" w:space="0" w:color="auto"/>
      </w:divBdr>
    </w:div>
    <w:div w:id="582228706">
      <w:bodyDiv w:val="1"/>
      <w:marLeft w:val="0"/>
      <w:marRight w:val="0"/>
      <w:marTop w:val="0"/>
      <w:marBottom w:val="0"/>
      <w:divBdr>
        <w:top w:val="none" w:sz="0" w:space="0" w:color="auto"/>
        <w:left w:val="none" w:sz="0" w:space="0" w:color="auto"/>
        <w:bottom w:val="none" w:sz="0" w:space="0" w:color="auto"/>
        <w:right w:val="none" w:sz="0" w:space="0" w:color="auto"/>
      </w:divBdr>
    </w:div>
    <w:div w:id="697705768">
      <w:bodyDiv w:val="1"/>
      <w:marLeft w:val="0"/>
      <w:marRight w:val="0"/>
      <w:marTop w:val="0"/>
      <w:marBottom w:val="0"/>
      <w:divBdr>
        <w:top w:val="none" w:sz="0" w:space="0" w:color="auto"/>
        <w:left w:val="none" w:sz="0" w:space="0" w:color="auto"/>
        <w:bottom w:val="none" w:sz="0" w:space="0" w:color="auto"/>
        <w:right w:val="none" w:sz="0" w:space="0" w:color="auto"/>
      </w:divBdr>
    </w:div>
    <w:div w:id="1360625564">
      <w:bodyDiv w:val="1"/>
      <w:marLeft w:val="0"/>
      <w:marRight w:val="0"/>
      <w:marTop w:val="0"/>
      <w:marBottom w:val="0"/>
      <w:divBdr>
        <w:top w:val="none" w:sz="0" w:space="0" w:color="auto"/>
        <w:left w:val="none" w:sz="0" w:space="0" w:color="auto"/>
        <w:bottom w:val="none" w:sz="0" w:space="0" w:color="auto"/>
        <w:right w:val="none" w:sz="0" w:space="0" w:color="auto"/>
      </w:divBdr>
    </w:div>
    <w:div w:id="1437823545">
      <w:bodyDiv w:val="1"/>
      <w:marLeft w:val="0"/>
      <w:marRight w:val="0"/>
      <w:marTop w:val="0"/>
      <w:marBottom w:val="0"/>
      <w:divBdr>
        <w:top w:val="none" w:sz="0" w:space="0" w:color="auto"/>
        <w:left w:val="none" w:sz="0" w:space="0" w:color="auto"/>
        <w:bottom w:val="none" w:sz="0" w:space="0" w:color="auto"/>
        <w:right w:val="none" w:sz="0" w:space="0" w:color="auto"/>
      </w:divBdr>
    </w:div>
    <w:div w:id="1657109167">
      <w:bodyDiv w:val="1"/>
      <w:marLeft w:val="0"/>
      <w:marRight w:val="0"/>
      <w:marTop w:val="0"/>
      <w:marBottom w:val="0"/>
      <w:divBdr>
        <w:top w:val="none" w:sz="0" w:space="0" w:color="auto"/>
        <w:left w:val="none" w:sz="0" w:space="0" w:color="auto"/>
        <w:bottom w:val="none" w:sz="0" w:space="0" w:color="auto"/>
        <w:right w:val="none" w:sz="0" w:space="0" w:color="auto"/>
      </w:divBdr>
    </w:div>
    <w:div w:id="193281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5DCE1-797D-46D3-A1EE-200636154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9229</Words>
  <Characters>52609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BỘ CÔNG AN</vt:lpstr>
    </vt:vector>
  </TitlesOfParts>
  <Company/>
  <LinksUpToDate>false</LinksUpToDate>
  <CharactersWithSpaces>61715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AN</dc:title>
  <dc:creator>VPC</dc:creator>
  <cp:lastModifiedBy>ORIENT</cp:lastModifiedBy>
  <cp:revision>2</cp:revision>
  <cp:lastPrinted>2024-03-25T09:57:00Z</cp:lastPrinted>
  <dcterms:created xsi:type="dcterms:W3CDTF">2024-03-26T00:57:00Z</dcterms:created>
  <dcterms:modified xsi:type="dcterms:W3CDTF">2024-03-26T00:57:00Z</dcterms:modified>
</cp:coreProperties>
</file>